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B288D" w14:textId="77777777" w:rsidR="00F75294" w:rsidRPr="00971446" w:rsidRDefault="00F75294" w:rsidP="00F75294">
      <w:pPr>
        <w:pStyle w:val="ZA"/>
        <w:framePr w:w="10563" w:h="782" w:hRule="exact" w:wrap="notBeside" w:hAnchor="page" w:x="661" w:y="646" w:anchorLock="1"/>
        <w:pBdr>
          <w:bottom w:val="none" w:sz="0" w:space="0" w:color="auto"/>
        </w:pBdr>
        <w:jc w:val="center"/>
        <w:rPr>
          <w:noProof w:val="0"/>
          <w:lang w:val="de-DE"/>
        </w:rPr>
      </w:pPr>
      <w:r w:rsidRPr="00971446">
        <w:rPr>
          <w:noProof w:val="0"/>
          <w:sz w:val="64"/>
          <w:lang w:val="de-DE"/>
        </w:rPr>
        <w:t xml:space="preserve">ETSI ES 202 782 </w:t>
      </w:r>
      <w:commentRangeStart w:id="0"/>
      <w:r w:rsidRPr="00971446">
        <w:rPr>
          <w:b/>
          <w:noProof w:val="0"/>
          <w:color w:val="FF0000"/>
          <w:lang w:val="de-DE"/>
        </w:rPr>
        <w:t>V1.</w:t>
      </w:r>
      <w:r w:rsidR="00971446" w:rsidRPr="00971446">
        <w:rPr>
          <w:b/>
          <w:noProof w:val="0"/>
          <w:color w:val="FF0000"/>
          <w:lang w:val="de-DE"/>
        </w:rPr>
        <w:t>X</w:t>
      </w:r>
      <w:r w:rsidRPr="00971446">
        <w:rPr>
          <w:b/>
          <w:noProof w:val="0"/>
          <w:color w:val="FF0000"/>
          <w:lang w:val="de-DE"/>
        </w:rPr>
        <w:t>.</w:t>
      </w:r>
      <w:r w:rsidR="00971446" w:rsidRPr="00971446">
        <w:rPr>
          <w:b/>
          <w:noProof w:val="0"/>
          <w:color w:val="FF0000"/>
          <w:lang w:val="de-DE"/>
        </w:rPr>
        <w:t>X</w:t>
      </w:r>
      <w:r w:rsidRPr="00971446">
        <w:rPr>
          <w:rStyle w:val="ZGSM"/>
          <w:b/>
          <w:noProof w:val="0"/>
          <w:color w:val="FF0000"/>
          <w:lang w:val="de-DE"/>
        </w:rPr>
        <w:t xml:space="preserve"> </w:t>
      </w:r>
      <w:r w:rsidRPr="00971446">
        <w:rPr>
          <w:b/>
          <w:noProof w:val="0"/>
          <w:color w:val="FF0000"/>
          <w:sz w:val="32"/>
          <w:lang w:val="de-DE"/>
        </w:rPr>
        <w:t>(</w:t>
      </w:r>
      <w:r w:rsidR="00971446" w:rsidRPr="00971446">
        <w:rPr>
          <w:b/>
          <w:noProof w:val="0"/>
          <w:color w:val="FF0000"/>
          <w:sz w:val="32"/>
          <w:lang w:val="de-DE"/>
        </w:rPr>
        <w:t>2022-XX</w:t>
      </w:r>
      <w:r w:rsidRPr="00971446">
        <w:rPr>
          <w:b/>
          <w:noProof w:val="0"/>
          <w:color w:val="FF0000"/>
          <w:sz w:val="32"/>
          <w:szCs w:val="32"/>
          <w:lang w:val="de-DE"/>
        </w:rPr>
        <w:t>)</w:t>
      </w:r>
      <w:commentRangeEnd w:id="0"/>
      <w:r w:rsidR="00971446">
        <w:rPr>
          <w:rStyle w:val="Kommentarzeichen"/>
          <w:rFonts w:ascii="Times New Roman" w:hAnsi="Times New Roman"/>
          <w:noProof w:val="0"/>
        </w:rPr>
        <w:commentReference w:id="0"/>
      </w:r>
    </w:p>
    <w:p w14:paraId="4D8F8456" w14:textId="77777777" w:rsidR="00F75294" w:rsidRPr="00F75294" w:rsidRDefault="00F75294" w:rsidP="00F75294">
      <w:pPr>
        <w:pStyle w:val="ZT"/>
        <w:framePr w:w="10206" w:h="3701" w:hRule="exact" w:wrap="notBeside" w:hAnchor="page" w:x="880" w:y="7094"/>
        <w:rPr>
          <w:color w:val="000000"/>
        </w:rPr>
      </w:pPr>
      <w:r w:rsidRPr="00F75294">
        <w:rPr>
          <w:color w:val="000000"/>
        </w:rPr>
        <w:t>Methods for Testing and Specification (MTS);</w:t>
      </w:r>
    </w:p>
    <w:p w14:paraId="15D4AC4A" w14:textId="77777777" w:rsidR="00F75294" w:rsidRPr="00F75294" w:rsidRDefault="00F75294" w:rsidP="00F75294">
      <w:pPr>
        <w:pStyle w:val="ZT"/>
        <w:framePr w:w="10206" w:h="3701" w:hRule="exact" w:wrap="notBeside" w:hAnchor="page" w:x="880" w:y="7094"/>
        <w:rPr>
          <w:color w:val="000000"/>
        </w:rPr>
      </w:pPr>
      <w:r w:rsidRPr="00F75294">
        <w:rPr>
          <w:color w:val="000000"/>
        </w:rPr>
        <w:t>The Testing and Test Control Notation version 3;</w:t>
      </w:r>
    </w:p>
    <w:p w14:paraId="1AE24C95" w14:textId="77777777" w:rsidR="00F75294" w:rsidRPr="00F75294" w:rsidRDefault="00F75294" w:rsidP="00F75294">
      <w:pPr>
        <w:pStyle w:val="ZT"/>
        <w:framePr w:w="10206" w:h="3701" w:hRule="exact" w:wrap="notBeside" w:hAnchor="page" w:x="880" w:y="7094"/>
        <w:rPr>
          <w:color w:val="000000"/>
        </w:rPr>
      </w:pPr>
      <w:r w:rsidRPr="00F75294">
        <w:rPr>
          <w:color w:val="000000"/>
        </w:rPr>
        <w:t>TTCN-3 Language Extensions:</w:t>
      </w:r>
    </w:p>
    <w:p w14:paraId="76A09E5B" w14:textId="77777777" w:rsidR="00F75294" w:rsidRDefault="00F75294" w:rsidP="00F75294">
      <w:pPr>
        <w:pStyle w:val="ZT"/>
        <w:framePr w:w="10206" w:h="3701" w:hRule="exact" w:wrap="notBeside" w:hAnchor="page" w:x="880" w:y="7094"/>
      </w:pPr>
      <w:r w:rsidRPr="00F75294">
        <w:rPr>
          <w:color w:val="000000"/>
        </w:rPr>
        <w:t>TTCN-3 Performance and Real Time Testing</w:t>
      </w:r>
    </w:p>
    <w:p w14:paraId="0AE80C09" w14:textId="77777777" w:rsidR="00F75294" w:rsidRPr="00055551" w:rsidRDefault="00F75294" w:rsidP="00F75294">
      <w:pPr>
        <w:pStyle w:val="ZG"/>
        <w:framePr w:w="10624" w:h="3271" w:hRule="exact" w:wrap="notBeside" w:hAnchor="page" w:x="674" w:y="12211"/>
        <w:rPr>
          <w:noProof w:val="0"/>
        </w:rPr>
      </w:pPr>
    </w:p>
    <w:p w14:paraId="03227C3B" w14:textId="77777777" w:rsidR="00F75294" w:rsidRDefault="00F75294" w:rsidP="00F75294">
      <w:pPr>
        <w:pStyle w:val="ZD"/>
        <w:framePr w:wrap="notBeside"/>
        <w:rPr>
          <w:noProof w:val="0"/>
        </w:rPr>
      </w:pPr>
    </w:p>
    <w:p w14:paraId="5D04976F" w14:textId="77777777" w:rsidR="00F75294" w:rsidRDefault="00F75294" w:rsidP="00F75294">
      <w:pPr>
        <w:pStyle w:val="ZB"/>
        <w:framePr w:wrap="notBeside" w:hAnchor="page" w:x="901" w:y="1421"/>
      </w:pPr>
    </w:p>
    <w:p w14:paraId="1432596B" w14:textId="77777777" w:rsidR="00F75294" w:rsidRDefault="00F75294" w:rsidP="00F75294">
      <w:pPr>
        <w:rPr>
          <w:lang w:val="fr-FR"/>
        </w:rPr>
      </w:pPr>
    </w:p>
    <w:p w14:paraId="6A9D0B0D" w14:textId="77777777" w:rsidR="00F75294" w:rsidRDefault="00F75294" w:rsidP="00F75294">
      <w:pPr>
        <w:rPr>
          <w:lang w:val="fr-FR"/>
        </w:rPr>
      </w:pPr>
    </w:p>
    <w:p w14:paraId="25BDDFDF" w14:textId="77777777" w:rsidR="00F75294" w:rsidRDefault="00F75294" w:rsidP="00F75294">
      <w:pPr>
        <w:rPr>
          <w:lang w:val="fr-FR"/>
        </w:rPr>
      </w:pPr>
    </w:p>
    <w:p w14:paraId="004221F1" w14:textId="77777777" w:rsidR="00F75294" w:rsidRDefault="00F75294" w:rsidP="00F75294">
      <w:pPr>
        <w:rPr>
          <w:lang w:val="fr-FR"/>
        </w:rPr>
      </w:pPr>
    </w:p>
    <w:p w14:paraId="041CC94F" w14:textId="77777777" w:rsidR="00F75294" w:rsidRDefault="00F75294" w:rsidP="00F75294">
      <w:pPr>
        <w:rPr>
          <w:lang w:val="fr-FR"/>
        </w:rPr>
      </w:pPr>
    </w:p>
    <w:p w14:paraId="5F639C5D" w14:textId="77777777" w:rsidR="00F75294" w:rsidRDefault="00F75294" w:rsidP="00F75294">
      <w:pPr>
        <w:pStyle w:val="ZB"/>
        <w:framePr w:wrap="notBeside" w:hAnchor="page" w:x="901" w:y="1421"/>
      </w:pPr>
    </w:p>
    <w:p w14:paraId="0B727AA2" w14:textId="77777777" w:rsidR="00F75294" w:rsidRPr="0035391E" w:rsidRDefault="00F75294" w:rsidP="00F75294">
      <w:pPr>
        <w:pStyle w:val="FP"/>
        <w:framePr w:h="1625" w:hRule="exact" w:wrap="notBeside" w:vAnchor="page" w:hAnchor="page" w:x="871" w:y="11581"/>
        <w:spacing w:after="240"/>
        <w:jc w:val="center"/>
        <w:rPr>
          <w:rFonts w:ascii="Arial" w:hAnsi="Arial" w:cs="Arial"/>
          <w:sz w:val="18"/>
          <w:szCs w:val="18"/>
        </w:rPr>
      </w:pPr>
    </w:p>
    <w:p w14:paraId="41D75A30" w14:textId="77777777" w:rsidR="00F75294" w:rsidRPr="00E85001" w:rsidRDefault="00F75294" w:rsidP="00F75294">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7DABCC42" w14:textId="77777777" w:rsidR="00F75294" w:rsidRDefault="00F75294" w:rsidP="00F75294">
      <w:pPr>
        <w:rPr>
          <w:rFonts w:ascii="Arial" w:hAnsi="Arial" w:cs="Arial"/>
          <w:sz w:val="18"/>
          <w:szCs w:val="18"/>
        </w:rPr>
        <w:sectPr w:rsidR="00F75294" w:rsidSect="00B520E0">
          <w:headerReference w:type="default" r:id="rId10"/>
          <w:footerReference w:type="default" r:id="rId11"/>
          <w:footnotePr>
            <w:numRestart w:val="eachSect"/>
          </w:footnotePr>
          <w:pgSz w:w="11907" w:h="16840" w:code="9"/>
          <w:pgMar w:top="2268" w:right="851" w:bottom="10773" w:left="851" w:header="0" w:footer="0" w:gutter="0"/>
          <w:cols w:space="720"/>
          <w:docGrid w:linePitch="272"/>
        </w:sectPr>
      </w:pPr>
    </w:p>
    <w:p w14:paraId="42C8049A" w14:textId="77777777" w:rsidR="00F75294" w:rsidRPr="00055551" w:rsidRDefault="00F75294" w:rsidP="00F75294">
      <w:pPr>
        <w:pStyle w:val="FP"/>
        <w:framePr w:wrap="notBeside" w:vAnchor="page" w:hAnchor="page" w:x="1141" w:y="2836"/>
        <w:pBdr>
          <w:bottom w:val="single" w:sz="6" w:space="1" w:color="auto"/>
        </w:pBdr>
        <w:ind w:left="2835" w:right="2835"/>
        <w:jc w:val="center"/>
      </w:pPr>
      <w:r w:rsidRPr="00055551">
        <w:lastRenderedPageBreak/>
        <w:t>Reference</w:t>
      </w:r>
    </w:p>
    <w:p w14:paraId="0E654EE8" w14:textId="77777777" w:rsidR="00F75294" w:rsidRPr="00055551" w:rsidRDefault="00F75294" w:rsidP="00F75294">
      <w:pPr>
        <w:pStyle w:val="FP"/>
        <w:framePr w:wrap="notBeside" w:vAnchor="page" w:hAnchor="page" w:x="1141" w:y="2836"/>
        <w:ind w:left="2268" w:right="2268"/>
        <w:jc w:val="center"/>
        <w:rPr>
          <w:rFonts w:ascii="Arial" w:hAnsi="Arial"/>
          <w:sz w:val="18"/>
        </w:rPr>
      </w:pPr>
      <w:r>
        <w:rPr>
          <w:rFonts w:ascii="Arial" w:hAnsi="Arial"/>
          <w:sz w:val="18"/>
        </w:rPr>
        <w:t>RES/MTS-202782P</w:t>
      </w:r>
      <w:r w:rsidR="00B520E0">
        <w:rPr>
          <w:rFonts w:ascii="Arial" w:hAnsi="Arial"/>
          <w:sz w:val="18"/>
        </w:rPr>
        <w:t>erf</w:t>
      </w:r>
      <w:r>
        <w:rPr>
          <w:rFonts w:ascii="Arial" w:hAnsi="Arial"/>
          <w:sz w:val="18"/>
        </w:rPr>
        <w:t>R</w:t>
      </w:r>
      <w:r w:rsidR="00B520E0">
        <w:rPr>
          <w:rFonts w:ascii="Arial" w:hAnsi="Arial"/>
          <w:sz w:val="18"/>
        </w:rPr>
        <w:t>eal</w:t>
      </w:r>
      <w:r>
        <w:rPr>
          <w:rFonts w:ascii="Arial" w:hAnsi="Arial"/>
          <w:sz w:val="18"/>
        </w:rPr>
        <w:t>T</w:t>
      </w:r>
      <w:r w:rsidR="00B520E0">
        <w:rPr>
          <w:rFonts w:ascii="Arial" w:hAnsi="Arial"/>
          <w:sz w:val="18"/>
        </w:rPr>
        <w:t>ed</w:t>
      </w:r>
      <w:r>
        <w:rPr>
          <w:rFonts w:ascii="Arial" w:hAnsi="Arial"/>
          <w:sz w:val="18"/>
        </w:rPr>
        <w:t>131</w:t>
      </w:r>
    </w:p>
    <w:p w14:paraId="5F90CE48" w14:textId="77777777" w:rsidR="00F75294" w:rsidRPr="00055551" w:rsidRDefault="00F75294" w:rsidP="00F75294">
      <w:pPr>
        <w:pStyle w:val="FP"/>
        <w:framePr w:wrap="notBeside" w:vAnchor="page" w:hAnchor="page" w:x="1141" w:y="2836"/>
        <w:pBdr>
          <w:bottom w:val="single" w:sz="6" w:space="1" w:color="auto"/>
        </w:pBdr>
        <w:spacing w:before="240"/>
        <w:ind w:left="2835" w:right="2835"/>
        <w:jc w:val="center"/>
      </w:pPr>
      <w:r w:rsidRPr="00055551">
        <w:t>Keywords</w:t>
      </w:r>
    </w:p>
    <w:p w14:paraId="51467C3E" w14:textId="77777777" w:rsidR="00F75294" w:rsidRPr="00055551" w:rsidRDefault="00F75294" w:rsidP="00F75294">
      <w:pPr>
        <w:pStyle w:val="FP"/>
        <w:framePr w:wrap="notBeside" w:vAnchor="page" w:hAnchor="page" w:x="1141" w:y="2836"/>
        <w:ind w:left="2835" w:right="2835"/>
        <w:jc w:val="center"/>
        <w:rPr>
          <w:rFonts w:ascii="Arial" w:hAnsi="Arial"/>
          <w:sz w:val="18"/>
        </w:rPr>
      </w:pPr>
      <w:r>
        <w:rPr>
          <w:rFonts w:ascii="Arial" w:hAnsi="Arial"/>
          <w:sz w:val="18"/>
        </w:rPr>
        <w:t>performance, real time, testing, TTCN-3</w:t>
      </w:r>
    </w:p>
    <w:p w14:paraId="1819396E" w14:textId="77777777" w:rsidR="00F75294" w:rsidRPr="00055551" w:rsidRDefault="00F75294" w:rsidP="00F75294"/>
    <w:p w14:paraId="1ABD01D0" w14:textId="77777777" w:rsidR="00F75294" w:rsidRPr="00055551" w:rsidRDefault="00F75294" w:rsidP="00F75294">
      <w:pPr>
        <w:pStyle w:val="FP"/>
        <w:framePr w:wrap="notBeside" w:vAnchor="page" w:hAnchor="page" w:x="1156" w:y="5581"/>
        <w:spacing w:after="240"/>
        <w:ind w:left="2835" w:right="2835"/>
        <w:jc w:val="center"/>
        <w:rPr>
          <w:rFonts w:ascii="Arial" w:hAnsi="Arial"/>
          <w:b/>
          <w:i/>
        </w:rPr>
      </w:pPr>
      <w:r w:rsidRPr="00055551">
        <w:rPr>
          <w:rFonts w:ascii="Arial" w:hAnsi="Arial"/>
          <w:b/>
          <w:i/>
        </w:rPr>
        <w:t>ETSI</w:t>
      </w:r>
    </w:p>
    <w:p w14:paraId="5FFB3BA9" w14:textId="77777777" w:rsidR="00F75294" w:rsidRPr="00055551" w:rsidRDefault="00F75294" w:rsidP="00F75294">
      <w:pPr>
        <w:pStyle w:val="FP"/>
        <w:framePr w:wrap="notBeside" w:vAnchor="page" w:hAnchor="page" w:x="1156" w:y="5581"/>
        <w:pBdr>
          <w:bottom w:val="single" w:sz="6" w:space="1" w:color="auto"/>
        </w:pBdr>
        <w:ind w:left="2835" w:right="2835"/>
        <w:jc w:val="center"/>
        <w:rPr>
          <w:rFonts w:ascii="Arial" w:hAnsi="Arial"/>
          <w:sz w:val="18"/>
        </w:rPr>
      </w:pPr>
      <w:r w:rsidRPr="00055551">
        <w:rPr>
          <w:rFonts w:ascii="Arial" w:hAnsi="Arial"/>
          <w:sz w:val="18"/>
        </w:rPr>
        <w:t>650 Route des Lucioles</w:t>
      </w:r>
    </w:p>
    <w:p w14:paraId="442CBDF4" w14:textId="77777777" w:rsidR="00F75294" w:rsidRPr="00055551" w:rsidRDefault="00F75294" w:rsidP="00F75294">
      <w:pPr>
        <w:pStyle w:val="FP"/>
        <w:framePr w:wrap="notBeside" w:vAnchor="page" w:hAnchor="page" w:x="1156" w:y="5581"/>
        <w:pBdr>
          <w:bottom w:val="single" w:sz="6" w:space="1" w:color="auto"/>
        </w:pBdr>
        <w:ind w:left="2835" w:right="2835"/>
        <w:jc w:val="center"/>
      </w:pPr>
      <w:r w:rsidRPr="00055551">
        <w:rPr>
          <w:rFonts w:ascii="Arial" w:hAnsi="Arial"/>
          <w:sz w:val="18"/>
        </w:rPr>
        <w:t>F-06921 Sophia Antipolis Cedex - FRANCE</w:t>
      </w:r>
    </w:p>
    <w:p w14:paraId="03800147" w14:textId="77777777" w:rsidR="00F75294" w:rsidRPr="00055551" w:rsidRDefault="00F75294" w:rsidP="00F75294">
      <w:pPr>
        <w:pStyle w:val="FP"/>
        <w:framePr w:wrap="notBeside" w:vAnchor="page" w:hAnchor="page" w:x="1156" w:y="5581"/>
        <w:ind w:left="2835" w:right="2835"/>
        <w:jc w:val="center"/>
        <w:rPr>
          <w:rFonts w:ascii="Arial" w:hAnsi="Arial"/>
          <w:sz w:val="18"/>
        </w:rPr>
      </w:pPr>
    </w:p>
    <w:p w14:paraId="60BDA6C8" w14:textId="77777777" w:rsidR="00F75294" w:rsidRPr="00055551" w:rsidRDefault="00F75294" w:rsidP="00F75294">
      <w:pPr>
        <w:pStyle w:val="FP"/>
        <w:framePr w:wrap="notBeside" w:vAnchor="page" w:hAnchor="page" w:x="1156" w:y="5581"/>
        <w:spacing w:after="20"/>
        <w:ind w:left="2835" w:right="2835"/>
        <w:jc w:val="center"/>
        <w:rPr>
          <w:rFonts w:ascii="Arial" w:hAnsi="Arial"/>
          <w:sz w:val="18"/>
        </w:rPr>
      </w:pPr>
      <w:r w:rsidRPr="00055551">
        <w:rPr>
          <w:rFonts w:ascii="Arial" w:hAnsi="Arial"/>
          <w:sz w:val="18"/>
        </w:rPr>
        <w:t>Tel.: +33 4 92 94 42 00   Fax: +33 4 93 65 47 16</w:t>
      </w:r>
    </w:p>
    <w:p w14:paraId="66B42404" w14:textId="77777777" w:rsidR="00F75294" w:rsidRPr="00055551" w:rsidRDefault="00F75294" w:rsidP="00F75294">
      <w:pPr>
        <w:pStyle w:val="FP"/>
        <w:framePr w:wrap="notBeside" w:vAnchor="page" w:hAnchor="page" w:x="1156" w:y="5581"/>
        <w:ind w:left="2835" w:right="2835"/>
        <w:jc w:val="center"/>
        <w:rPr>
          <w:rFonts w:ascii="Arial" w:hAnsi="Arial"/>
          <w:sz w:val="15"/>
        </w:rPr>
      </w:pPr>
    </w:p>
    <w:p w14:paraId="27D693BB" w14:textId="77777777" w:rsidR="00F75294" w:rsidRPr="00055551" w:rsidRDefault="00F75294" w:rsidP="00F75294">
      <w:pPr>
        <w:pStyle w:val="FP"/>
        <w:framePr w:wrap="notBeside" w:vAnchor="page" w:hAnchor="page" w:x="1156" w:y="5581"/>
        <w:ind w:left="2835" w:right="2835"/>
        <w:jc w:val="center"/>
        <w:rPr>
          <w:rFonts w:ascii="Arial" w:hAnsi="Arial"/>
          <w:sz w:val="15"/>
        </w:rPr>
      </w:pPr>
      <w:r w:rsidRPr="00055551">
        <w:rPr>
          <w:rFonts w:ascii="Arial" w:hAnsi="Arial"/>
          <w:sz w:val="15"/>
        </w:rPr>
        <w:t>Siret N° 348 623 562 00017 - NAF 742 C</w:t>
      </w:r>
    </w:p>
    <w:p w14:paraId="6DEE4473" w14:textId="77777777" w:rsidR="00F75294" w:rsidRPr="00055551" w:rsidRDefault="00F75294" w:rsidP="00F75294">
      <w:pPr>
        <w:pStyle w:val="FP"/>
        <w:framePr w:wrap="notBeside" w:vAnchor="page" w:hAnchor="page" w:x="1156" w:y="5581"/>
        <w:ind w:left="2835" w:right="2835"/>
        <w:jc w:val="center"/>
        <w:rPr>
          <w:rFonts w:ascii="Arial" w:hAnsi="Arial"/>
          <w:sz w:val="15"/>
        </w:rPr>
      </w:pPr>
      <w:r w:rsidRPr="00055551">
        <w:rPr>
          <w:rFonts w:ascii="Arial" w:hAnsi="Arial"/>
          <w:sz w:val="15"/>
        </w:rPr>
        <w:t>Association à but non lucratif enregistrée à la</w:t>
      </w:r>
    </w:p>
    <w:p w14:paraId="68C4CF9C" w14:textId="77777777" w:rsidR="00F75294" w:rsidRPr="00055551" w:rsidRDefault="00F75294" w:rsidP="00F75294">
      <w:pPr>
        <w:pStyle w:val="FP"/>
        <w:framePr w:wrap="notBeside" w:vAnchor="page" w:hAnchor="page" w:x="1156" w:y="5581"/>
        <w:ind w:left="2835" w:right="2835"/>
        <w:jc w:val="center"/>
        <w:rPr>
          <w:rFonts w:ascii="Arial" w:hAnsi="Arial"/>
          <w:sz w:val="15"/>
        </w:rPr>
      </w:pPr>
      <w:r w:rsidRPr="00055551">
        <w:rPr>
          <w:rFonts w:ascii="Arial" w:hAnsi="Arial"/>
          <w:sz w:val="15"/>
        </w:rPr>
        <w:t>Sous-Préfecture de Grasse (06) N° 7803/88</w:t>
      </w:r>
    </w:p>
    <w:p w14:paraId="615D79CC" w14:textId="77777777" w:rsidR="00F75294" w:rsidRPr="00055551" w:rsidRDefault="00F75294" w:rsidP="00F75294">
      <w:pPr>
        <w:pStyle w:val="FP"/>
        <w:framePr w:wrap="notBeside" w:vAnchor="page" w:hAnchor="page" w:x="1156" w:y="5581"/>
        <w:ind w:left="2835" w:right="2835"/>
        <w:jc w:val="center"/>
        <w:rPr>
          <w:rFonts w:ascii="Arial" w:hAnsi="Arial"/>
          <w:sz w:val="18"/>
        </w:rPr>
      </w:pPr>
    </w:p>
    <w:p w14:paraId="5A16770D" w14:textId="77777777" w:rsidR="00F75294" w:rsidRPr="00055551" w:rsidRDefault="00F75294" w:rsidP="00F75294"/>
    <w:p w14:paraId="2AE215CD" w14:textId="77777777" w:rsidR="00F75294" w:rsidRPr="00055551" w:rsidRDefault="00F75294" w:rsidP="00F75294"/>
    <w:p w14:paraId="3E6B186A" w14:textId="77777777" w:rsidR="00F75294" w:rsidRPr="00055551" w:rsidRDefault="00F75294" w:rsidP="00F75294">
      <w:pPr>
        <w:pStyle w:val="FP"/>
        <w:framePr w:h="6890" w:hRule="exact" w:wrap="notBeside" w:vAnchor="page" w:hAnchor="page" w:x="1036" w:y="8926"/>
        <w:pBdr>
          <w:bottom w:val="single" w:sz="6" w:space="1" w:color="auto"/>
        </w:pBdr>
        <w:spacing w:after="240"/>
        <w:ind w:left="2835" w:right="2835"/>
        <w:jc w:val="center"/>
        <w:rPr>
          <w:rFonts w:ascii="Arial" w:hAnsi="Arial"/>
          <w:b/>
          <w:i/>
        </w:rPr>
      </w:pPr>
      <w:r w:rsidRPr="00055551">
        <w:rPr>
          <w:rFonts w:ascii="Arial" w:hAnsi="Arial"/>
          <w:b/>
          <w:i/>
        </w:rPr>
        <w:t>Important notice</w:t>
      </w:r>
    </w:p>
    <w:p w14:paraId="2D94642A" w14:textId="77777777" w:rsidR="00F75294" w:rsidRPr="00055551" w:rsidRDefault="00F75294" w:rsidP="00F75294">
      <w:pPr>
        <w:pStyle w:val="FP"/>
        <w:framePr w:h="6890" w:hRule="exact" w:wrap="notBeside" w:vAnchor="page" w:hAnchor="page" w:x="1036" w:y="8926"/>
        <w:spacing w:after="240"/>
        <w:jc w:val="center"/>
        <w:rPr>
          <w:rFonts w:ascii="Arial" w:hAnsi="Arial" w:cs="Arial"/>
          <w:sz w:val="18"/>
        </w:rPr>
      </w:pPr>
      <w:r>
        <w:rPr>
          <w:rFonts w:ascii="Arial" w:hAnsi="Arial" w:cs="Arial"/>
          <w:sz w:val="18"/>
        </w:rPr>
        <w:t>T</w:t>
      </w:r>
      <w:r w:rsidRPr="00055551">
        <w:rPr>
          <w:rFonts w:ascii="Arial" w:hAnsi="Arial" w:cs="Arial"/>
          <w:sz w:val="18"/>
        </w:rPr>
        <w:t>he present document can be downloaded from:</w:t>
      </w:r>
      <w:r w:rsidRPr="00055551">
        <w:rPr>
          <w:rFonts w:ascii="Arial" w:hAnsi="Arial" w:cs="Arial"/>
          <w:sz w:val="18"/>
        </w:rPr>
        <w:br/>
      </w:r>
      <w:hyperlink r:id="rId12" w:history="1">
        <w:r w:rsidRPr="004E407F">
          <w:rPr>
            <w:rStyle w:val="Hyperlink"/>
            <w:rFonts w:ascii="Arial" w:hAnsi="Arial"/>
            <w:sz w:val="18"/>
          </w:rPr>
          <w:t>http://www.etsi.org/standards-search</w:t>
        </w:r>
      </w:hyperlink>
    </w:p>
    <w:p w14:paraId="30D367F1" w14:textId="77777777" w:rsidR="00F75294" w:rsidRPr="00055551" w:rsidRDefault="00F75294" w:rsidP="00F75294">
      <w:pPr>
        <w:pStyle w:val="FP"/>
        <w:framePr w:h="6890" w:hRule="exact" w:wrap="notBeside" w:vAnchor="page" w:hAnchor="page" w:x="1036" w:y="8926"/>
        <w:spacing w:after="240"/>
        <w:jc w:val="center"/>
        <w:rPr>
          <w:rFonts w:ascii="Arial" w:hAnsi="Arial" w:cs="Arial"/>
          <w:sz w:val="18"/>
        </w:rPr>
      </w:pPr>
      <w:r w:rsidRPr="00055551">
        <w:rPr>
          <w:rFonts w:ascii="Arial" w:hAnsi="Arial" w:cs="Arial"/>
          <w:sz w:val="18"/>
        </w:rPr>
        <w:t>The present document may be made available in electronic version</w:t>
      </w:r>
      <w:r>
        <w:rPr>
          <w:rFonts w:ascii="Arial" w:hAnsi="Arial" w:cs="Arial"/>
          <w:sz w:val="18"/>
        </w:rPr>
        <w:t>s</w:t>
      </w:r>
      <w:r w:rsidRPr="00055551">
        <w:rPr>
          <w:rFonts w:ascii="Arial" w:hAnsi="Arial" w:cs="Arial"/>
          <w:sz w:val="18"/>
        </w:rPr>
        <w:t xml:space="preserve"> </w:t>
      </w:r>
      <w:r>
        <w:rPr>
          <w:rFonts w:ascii="Arial" w:hAnsi="Arial" w:cs="Arial"/>
          <w:sz w:val="18"/>
        </w:rPr>
        <w:t>and/</w:t>
      </w:r>
      <w:r w:rsidRPr="00055551">
        <w:rPr>
          <w:rFonts w:ascii="Arial" w:hAnsi="Arial" w:cs="Arial"/>
          <w:sz w:val="18"/>
        </w:rPr>
        <w:t xml:space="preserve">or in print. </w:t>
      </w:r>
      <w:r>
        <w:rPr>
          <w:rFonts w:ascii="Arial" w:hAnsi="Arial" w:cs="Arial"/>
          <w:sz w:val="18"/>
        </w:rPr>
        <w:t xml:space="preserve">The content of </w:t>
      </w:r>
      <w:r w:rsidRPr="00055551">
        <w:rPr>
          <w:rFonts w:ascii="Arial" w:hAnsi="Arial" w:cs="Arial"/>
          <w:sz w:val="18"/>
        </w:rPr>
        <w:t xml:space="preserve">any </w:t>
      </w:r>
      <w:r>
        <w:rPr>
          <w:rFonts w:ascii="Arial" w:hAnsi="Arial" w:cs="Arial"/>
          <w:sz w:val="18"/>
        </w:rPr>
        <w:t xml:space="preserve">electronic and/or print versions of the present document shall not be modified without the prior written authorization of ETSI. In </w:t>
      </w:r>
      <w:r w:rsidRPr="00055551">
        <w:rPr>
          <w:rFonts w:ascii="Arial" w:hAnsi="Arial" w:cs="Arial"/>
          <w:sz w:val="18"/>
        </w:rPr>
        <w:t>case of</w:t>
      </w:r>
      <w:r>
        <w:rPr>
          <w:rFonts w:ascii="Arial" w:hAnsi="Arial" w:cs="Arial"/>
          <w:sz w:val="18"/>
        </w:rPr>
        <w:t xml:space="preserve"> any</w:t>
      </w:r>
      <w:r w:rsidRPr="00055551">
        <w:rPr>
          <w:rFonts w:ascii="Arial" w:hAnsi="Arial" w:cs="Arial"/>
          <w:sz w:val="18"/>
        </w:rPr>
        <w:t xml:space="preserve"> existing or perceived difference in contents between such versions</w:t>
      </w:r>
      <w:r>
        <w:rPr>
          <w:rFonts w:ascii="Arial" w:hAnsi="Arial" w:cs="Arial"/>
          <w:sz w:val="18"/>
        </w:rPr>
        <w:t xml:space="preserve"> and/or in print</w:t>
      </w:r>
      <w:r w:rsidRPr="00055551">
        <w:rPr>
          <w:rFonts w:ascii="Arial" w:hAnsi="Arial" w:cs="Arial"/>
          <w:sz w:val="18"/>
        </w:rPr>
        <w:t xml:space="preserve">, the </w:t>
      </w:r>
      <w:r>
        <w:rPr>
          <w:rFonts w:ascii="Arial" w:hAnsi="Arial" w:cs="Arial"/>
          <w:sz w:val="18"/>
        </w:rPr>
        <w:t xml:space="preserve">only prevailing document </w:t>
      </w:r>
      <w:r w:rsidRPr="00055551">
        <w:rPr>
          <w:rFonts w:ascii="Arial" w:hAnsi="Arial" w:cs="Arial"/>
          <w:sz w:val="18"/>
        </w:rPr>
        <w:t>is the</w:t>
      </w:r>
      <w:r w:rsidRPr="00055551">
        <w:rPr>
          <w:rFonts w:ascii="Arial" w:hAnsi="Arial" w:cs="Arial"/>
          <w:color w:val="000000"/>
          <w:sz w:val="18"/>
        </w:rPr>
        <w:t xml:space="preserve"> </w:t>
      </w:r>
      <w:r>
        <w:rPr>
          <w:rFonts w:ascii="Arial" w:hAnsi="Arial" w:cs="Arial"/>
          <w:color w:val="000000"/>
          <w:sz w:val="18"/>
        </w:rPr>
        <w:t xml:space="preserve">print of the </w:t>
      </w:r>
      <w:r w:rsidRPr="00055551">
        <w:rPr>
          <w:rFonts w:ascii="Arial" w:hAnsi="Arial" w:cs="Arial"/>
          <w:color w:val="000000"/>
          <w:sz w:val="18"/>
        </w:rPr>
        <w:t xml:space="preserve">Portable Document Format (PDF) version kept on a specific network drive within </w:t>
      </w:r>
      <w:r w:rsidRPr="00055551">
        <w:rPr>
          <w:rFonts w:ascii="Arial" w:hAnsi="Arial" w:cs="Arial"/>
          <w:sz w:val="18"/>
        </w:rPr>
        <w:t>ETSI Secretariat.</w:t>
      </w:r>
    </w:p>
    <w:p w14:paraId="3947435F" w14:textId="77777777" w:rsidR="00F75294" w:rsidRPr="00055551" w:rsidRDefault="00F75294" w:rsidP="00F75294">
      <w:pPr>
        <w:pStyle w:val="FP"/>
        <w:framePr w:h="6890" w:hRule="exact" w:wrap="notBeside" w:vAnchor="page" w:hAnchor="page" w:x="1036" w:y="8926"/>
        <w:spacing w:after="240"/>
        <w:jc w:val="center"/>
        <w:rPr>
          <w:rFonts w:ascii="Arial" w:hAnsi="Arial" w:cs="Arial"/>
          <w:sz w:val="18"/>
        </w:rPr>
      </w:pPr>
      <w:r w:rsidRPr="00055551">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3" w:history="1">
        <w:r w:rsidRPr="00055551">
          <w:rPr>
            <w:rStyle w:val="Hyperlink"/>
            <w:rFonts w:ascii="Arial" w:hAnsi="Arial" w:cs="Arial"/>
            <w:sz w:val="18"/>
          </w:rPr>
          <w:t>http://portal.etsi.org/tb/status/status.asp</w:t>
        </w:r>
      </w:hyperlink>
    </w:p>
    <w:p w14:paraId="7DF05D8A" w14:textId="77777777" w:rsidR="00F75294" w:rsidRPr="00055551" w:rsidRDefault="00F75294" w:rsidP="00F75294">
      <w:pPr>
        <w:pStyle w:val="FP"/>
        <w:framePr w:h="6890" w:hRule="exact" w:wrap="notBeside" w:vAnchor="page" w:hAnchor="page" w:x="1036" w:y="8926"/>
        <w:pBdr>
          <w:bottom w:val="single" w:sz="6" w:space="1" w:color="auto"/>
        </w:pBdr>
        <w:spacing w:after="240"/>
        <w:jc w:val="center"/>
        <w:rPr>
          <w:rFonts w:ascii="Arial" w:hAnsi="Arial" w:cs="Arial"/>
          <w:sz w:val="18"/>
        </w:rPr>
      </w:pPr>
      <w:r w:rsidRPr="00055551">
        <w:rPr>
          <w:rFonts w:ascii="Arial" w:hAnsi="Arial" w:cs="Arial"/>
          <w:sz w:val="18"/>
        </w:rPr>
        <w:t>If you find errors in the present document, please send your comment to one of the following services:</w:t>
      </w:r>
      <w:r w:rsidRPr="00055551">
        <w:rPr>
          <w:rFonts w:ascii="Arial" w:hAnsi="Arial" w:cs="Arial"/>
          <w:sz w:val="18"/>
        </w:rPr>
        <w:br/>
      </w:r>
      <w:hyperlink r:id="rId14" w:history="1">
        <w:r w:rsidRPr="00F75294">
          <w:rPr>
            <w:rStyle w:val="Hyperlink"/>
            <w:rFonts w:ascii="Arial" w:hAnsi="Arial" w:cs="Arial"/>
            <w:sz w:val="18"/>
            <w:szCs w:val="18"/>
          </w:rPr>
          <w:t>https://portal.etsi.org/People/CommiteeSupportStaff.aspx</w:t>
        </w:r>
      </w:hyperlink>
    </w:p>
    <w:p w14:paraId="094162A9" w14:textId="77777777" w:rsidR="00F75294" w:rsidRPr="00055551" w:rsidRDefault="00F75294" w:rsidP="00F75294">
      <w:pPr>
        <w:pStyle w:val="FP"/>
        <w:framePr w:h="6890" w:hRule="exact" w:wrap="notBeside" w:vAnchor="page" w:hAnchor="page" w:x="1036" w:y="8926"/>
        <w:pBdr>
          <w:bottom w:val="single" w:sz="6" w:space="1" w:color="auto"/>
        </w:pBdr>
        <w:spacing w:after="240"/>
        <w:jc w:val="center"/>
        <w:rPr>
          <w:rFonts w:ascii="Arial" w:hAnsi="Arial"/>
          <w:b/>
          <w:i/>
        </w:rPr>
      </w:pPr>
      <w:r w:rsidRPr="00055551">
        <w:rPr>
          <w:rFonts w:ascii="Arial" w:hAnsi="Arial"/>
          <w:b/>
          <w:i/>
        </w:rPr>
        <w:t>Copyright Notification</w:t>
      </w:r>
    </w:p>
    <w:p w14:paraId="2C7293AF" w14:textId="77777777" w:rsidR="00F75294" w:rsidRPr="00055551" w:rsidRDefault="00F75294" w:rsidP="00F75294">
      <w:pPr>
        <w:pStyle w:val="FP"/>
        <w:framePr w:h="6890" w:hRule="exact" w:wrap="notBeside" w:vAnchor="page" w:hAnchor="page" w:x="1036" w:y="8926"/>
        <w:jc w:val="center"/>
        <w:rPr>
          <w:rFonts w:ascii="Arial" w:hAnsi="Arial" w:cs="Arial"/>
          <w:sz w:val="18"/>
        </w:rPr>
      </w:pPr>
      <w:r w:rsidRPr="00055551">
        <w:rPr>
          <w:rFonts w:ascii="Arial" w:hAnsi="Arial" w:cs="Arial"/>
          <w:sz w:val="18"/>
        </w:rPr>
        <w:t>No part may be reproduced</w:t>
      </w:r>
      <w:r>
        <w:rPr>
          <w:rFonts w:ascii="Arial" w:hAnsi="Arial" w:cs="Arial"/>
          <w:sz w:val="18"/>
        </w:rPr>
        <w:t xml:space="preserve"> or utilized in any form or by any means, electronic or mechanical, including photocopying and microfilm</w:t>
      </w:r>
      <w:r w:rsidRPr="00055551">
        <w:rPr>
          <w:rFonts w:ascii="Arial" w:hAnsi="Arial" w:cs="Arial"/>
          <w:sz w:val="18"/>
        </w:rPr>
        <w:t xml:space="preserve"> except as authorized by written permission</w:t>
      </w:r>
      <w:r>
        <w:rPr>
          <w:rFonts w:ascii="Arial" w:hAnsi="Arial" w:cs="Arial"/>
          <w:sz w:val="18"/>
        </w:rPr>
        <w:t xml:space="preserve"> of ETSI</w:t>
      </w:r>
      <w:r w:rsidRPr="00055551">
        <w:rPr>
          <w:rFonts w:ascii="Arial" w:hAnsi="Arial" w:cs="Arial"/>
          <w:sz w:val="18"/>
        </w:rPr>
        <w:t>.</w:t>
      </w:r>
      <w:r>
        <w:rPr>
          <w:rFonts w:ascii="Arial" w:hAnsi="Arial" w:cs="Arial"/>
          <w:sz w:val="18"/>
        </w:rPr>
        <w:br/>
        <w:t>The content of the PDF version shall not be modified without the written authorization of ETSI.</w:t>
      </w:r>
      <w:r w:rsidRPr="00055551">
        <w:rPr>
          <w:rFonts w:ascii="Arial" w:hAnsi="Arial" w:cs="Arial"/>
          <w:sz w:val="18"/>
        </w:rPr>
        <w:br/>
        <w:t>The copyright and the foregoing restriction extend to reproduction in all media.</w:t>
      </w:r>
    </w:p>
    <w:p w14:paraId="42987372" w14:textId="77777777" w:rsidR="00F75294" w:rsidRPr="00055551" w:rsidRDefault="00F75294" w:rsidP="00F75294">
      <w:pPr>
        <w:pStyle w:val="FP"/>
        <w:framePr w:h="6890" w:hRule="exact" w:wrap="notBeside" w:vAnchor="page" w:hAnchor="page" w:x="1036" w:y="8926"/>
        <w:jc w:val="center"/>
        <w:rPr>
          <w:rFonts w:ascii="Arial" w:hAnsi="Arial" w:cs="Arial"/>
          <w:sz w:val="18"/>
        </w:rPr>
      </w:pPr>
    </w:p>
    <w:p w14:paraId="6D91B234" w14:textId="77777777" w:rsidR="00F75294" w:rsidRPr="00055551" w:rsidRDefault="00F75294" w:rsidP="00F75294">
      <w:pPr>
        <w:pStyle w:val="FP"/>
        <w:framePr w:h="6890" w:hRule="exact" w:wrap="notBeside" w:vAnchor="page" w:hAnchor="page" w:x="1036" w:y="8926"/>
        <w:jc w:val="center"/>
        <w:rPr>
          <w:rFonts w:ascii="Arial" w:hAnsi="Arial" w:cs="Arial"/>
          <w:sz w:val="18"/>
        </w:rPr>
      </w:pPr>
      <w:r w:rsidRPr="00055551">
        <w:rPr>
          <w:rFonts w:ascii="Arial" w:hAnsi="Arial" w:cs="Arial"/>
          <w:sz w:val="18"/>
        </w:rPr>
        <w:t xml:space="preserve">© European Telecommunications Standards Institute </w:t>
      </w:r>
      <w:r>
        <w:rPr>
          <w:rFonts w:ascii="Arial" w:hAnsi="Arial" w:cs="Arial"/>
          <w:sz w:val="18"/>
        </w:rPr>
        <w:t>2015</w:t>
      </w:r>
      <w:r w:rsidRPr="00055551">
        <w:rPr>
          <w:rFonts w:ascii="Arial" w:hAnsi="Arial" w:cs="Arial"/>
          <w:sz w:val="18"/>
        </w:rPr>
        <w:t>.</w:t>
      </w:r>
    </w:p>
    <w:p w14:paraId="096E7446" w14:textId="77777777" w:rsidR="00F75294" w:rsidRPr="00055551" w:rsidRDefault="00F75294" w:rsidP="00F75294">
      <w:pPr>
        <w:pStyle w:val="FP"/>
        <w:framePr w:h="6890" w:hRule="exact" w:wrap="notBeside" w:vAnchor="page" w:hAnchor="page" w:x="1036" w:y="8926"/>
        <w:jc w:val="center"/>
        <w:rPr>
          <w:rFonts w:ascii="Arial" w:hAnsi="Arial" w:cs="Arial"/>
          <w:sz w:val="18"/>
        </w:rPr>
      </w:pPr>
      <w:r w:rsidRPr="00055551">
        <w:rPr>
          <w:rFonts w:ascii="Arial" w:hAnsi="Arial" w:cs="Arial"/>
          <w:sz w:val="18"/>
        </w:rPr>
        <w:t>All rights reserved.</w:t>
      </w:r>
      <w:r w:rsidRPr="00055551">
        <w:rPr>
          <w:rFonts w:ascii="Arial" w:hAnsi="Arial" w:cs="Arial"/>
          <w:sz w:val="18"/>
        </w:rPr>
        <w:br/>
      </w:r>
    </w:p>
    <w:p w14:paraId="6D6F4CD0" w14:textId="77777777" w:rsidR="00F75294" w:rsidRPr="00EC1DC4" w:rsidRDefault="00F75294" w:rsidP="00F75294">
      <w:pPr>
        <w:framePr w:h="6890" w:hRule="exact" w:wrap="notBeside" w:vAnchor="page" w:hAnchor="page" w:x="1036" w:y="8926"/>
        <w:jc w:val="center"/>
        <w:rPr>
          <w:rFonts w:ascii="Arial" w:hAnsi="Arial" w:cs="Arial"/>
          <w:sz w:val="18"/>
          <w:szCs w:val="18"/>
        </w:rPr>
      </w:pPr>
      <w:r w:rsidRPr="00EC1DC4">
        <w:rPr>
          <w:rFonts w:ascii="Arial" w:hAnsi="Arial" w:cs="Arial"/>
          <w:b/>
          <w:bCs/>
          <w:sz w:val="18"/>
          <w:szCs w:val="18"/>
        </w:rPr>
        <w:t>DECT</w:t>
      </w:r>
      <w:r w:rsidRPr="00EC1DC4">
        <w:rPr>
          <w:rFonts w:ascii="Arial" w:hAnsi="Arial" w:cs="Arial"/>
          <w:sz w:val="18"/>
          <w:szCs w:val="18"/>
          <w:vertAlign w:val="superscript"/>
        </w:rPr>
        <w:t>TM</w:t>
      </w:r>
      <w:r w:rsidRPr="00EC1DC4">
        <w:rPr>
          <w:rFonts w:ascii="Arial" w:hAnsi="Arial" w:cs="Arial"/>
          <w:sz w:val="18"/>
          <w:szCs w:val="18"/>
        </w:rPr>
        <w:t xml:space="preserve">, </w:t>
      </w:r>
      <w:r w:rsidRPr="00EC1DC4">
        <w:rPr>
          <w:rFonts w:ascii="Arial" w:hAnsi="Arial" w:cs="Arial"/>
          <w:b/>
          <w:bCs/>
          <w:sz w:val="18"/>
          <w:szCs w:val="18"/>
        </w:rPr>
        <w:t>PLUGTESTS</w:t>
      </w:r>
      <w:r w:rsidRPr="00EC1DC4">
        <w:rPr>
          <w:rFonts w:ascii="Arial" w:hAnsi="Arial" w:cs="Arial"/>
          <w:sz w:val="18"/>
          <w:szCs w:val="18"/>
          <w:vertAlign w:val="superscript"/>
        </w:rPr>
        <w:t>TM</w:t>
      </w:r>
      <w:r w:rsidRPr="00EC1DC4">
        <w:rPr>
          <w:rFonts w:ascii="Arial" w:hAnsi="Arial" w:cs="Arial"/>
          <w:sz w:val="18"/>
          <w:szCs w:val="18"/>
        </w:rPr>
        <w:t xml:space="preserve">, </w:t>
      </w:r>
      <w:r w:rsidRPr="00EC1DC4">
        <w:rPr>
          <w:rFonts w:ascii="Arial" w:hAnsi="Arial" w:cs="Arial"/>
          <w:b/>
          <w:bCs/>
          <w:sz w:val="18"/>
          <w:szCs w:val="18"/>
        </w:rPr>
        <w:t>UMTS</w:t>
      </w:r>
      <w:r w:rsidRPr="00EC1DC4">
        <w:rPr>
          <w:rFonts w:ascii="Arial" w:hAnsi="Arial" w:cs="Arial"/>
          <w:sz w:val="18"/>
          <w:szCs w:val="18"/>
          <w:vertAlign w:val="superscript"/>
        </w:rPr>
        <w:t>TM</w:t>
      </w:r>
      <w:r w:rsidRPr="00EC1DC4">
        <w:rPr>
          <w:rFonts w:ascii="Arial" w:hAnsi="Arial" w:cs="Arial"/>
          <w:sz w:val="18"/>
          <w:szCs w:val="18"/>
        </w:rPr>
        <w:t xml:space="preserve"> and the ETSI logo are Trade Marks of ETSI registered for the benefit of its Members.</w:t>
      </w:r>
      <w:r w:rsidRPr="00EC1DC4">
        <w:rPr>
          <w:rFonts w:ascii="Arial" w:hAnsi="Arial" w:cs="Arial"/>
          <w:sz w:val="18"/>
          <w:szCs w:val="18"/>
        </w:rPr>
        <w:br/>
      </w:r>
      <w:r w:rsidRPr="00EC1DC4">
        <w:rPr>
          <w:rFonts w:ascii="Arial" w:hAnsi="Arial" w:cs="Arial"/>
          <w:b/>
          <w:bCs/>
          <w:sz w:val="18"/>
          <w:szCs w:val="18"/>
        </w:rPr>
        <w:t>3GPP</w:t>
      </w:r>
      <w:r w:rsidRPr="00EC1DC4">
        <w:rPr>
          <w:rFonts w:ascii="Arial" w:hAnsi="Arial" w:cs="Arial"/>
          <w:sz w:val="18"/>
          <w:szCs w:val="18"/>
          <w:vertAlign w:val="superscript"/>
        </w:rPr>
        <w:t xml:space="preserve">TM </w:t>
      </w:r>
      <w:r>
        <w:rPr>
          <w:rFonts w:ascii="Arial" w:hAnsi="Arial" w:cs="Arial"/>
          <w:sz w:val="18"/>
          <w:szCs w:val="18"/>
        </w:rPr>
        <w:t xml:space="preserve">and </w:t>
      </w:r>
      <w:r w:rsidRPr="00EC1DC4">
        <w:rPr>
          <w:rFonts w:ascii="Arial" w:hAnsi="Arial" w:cs="Arial"/>
          <w:b/>
          <w:bCs/>
          <w:sz w:val="18"/>
          <w:szCs w:val="18"/>
        </w:rPr>
        <w:t>LTE</w:t>
      </w:r>
      <w:r w:rsidRPr="00EC1DC4">
        <w:rPr>
          <w:rFonts w:ascii="Arial" w:hAnsi="Arial" w:cs="Arial"/>
          <w:sz w:val="18"/>
          <w:szCs w:val="18"/>
        </w:rPr>
        <w:t>™ a</w:t>
      </w:r>
      <w:r>
        <w:rPr>
          <w:rFonts w:ascii="Arial" w:hAnsi="Arial" w:cs="Arial"/>
          <w:sz w:val="18"/>
          <w:szCs w:val="18"/>
        </w:rPr>
        <w:t>re</w:t>
      </w:r>
      <w:r w:rsidRPr="00EC1DC4">
        <w:rPr>
          <w:rFonts w:ascii="Arial" w:hAnsi="Arial" w:cs="Arial"/>
          <w:sz w:val="18"/>
          <w:szCs w:val="18"/>
        </w:rPr>
        <w:t xml:space="preserve"> Trade Mark</w:t>
      </w:r>
      <w:r>
        <w:rPr>
          <w:rFonts w:ascii="Arial" w:hAnsi="Arial" w:cs="Arial"/>
          <w:sz w:val="18"/>
          <w:szCs w:val="18"/>
        </w:rPr>
        <w:t>s</w:t>
      </w:r>
      <w:r w:rsidRPr="00EC1DC4">
        <w:rPr>
          <w:rFonts w:ascii="Arial" w:hAnsi="Arial" w:cs="Arial"/>
          <w:sz w:val="18"/>
          <w:szCs w:val="18"/>
        </w:rPr>
        <w:t xml:space="preserve"> of ETSI registered for the benefit of its Members and</w:t>
      </w:r>
      <w:r>
        <w:rPr>
          <w:rFonts w:ascii="Arial" w:hAnsi="Arial" w:cs="Arial"/>
          <w:sz w:val="18"/>
          <w:szCs w:val="18"/>
        </w:rPr>
        <w:br/>
      </w:r>
      <w:r w:rsidRPr="00EC1DC4">
        <w:rPr>
          <w:rFonts w:ascii="Arial" w:hAnsi="Arial" w:cs="Arial"/>
          <w:sz w:val="18"/>
          <w:szCs w:val="18"/>
        </w:rPr>
        <w:t>of the 3GPP Organizational Partners.</w:t>
      </w:r>
      <w:r w:rsidRPr="00EC1DC4">
        <w:rPr>
          <w:rFonts w:ascii="Arial" w:hAnsi="Arial" w:cs="Arial"/>
          <w:sz w:val="18"/>
          <w:szCs w:val="18"/>
        </w:rPr>
        <w:br/>
      </w:r>
      <w:r w:rsidRPr="00EC1DC4">
        <w:rPr>
          <w:rFonts w:ascii="Arial" w:hAnsi="Arial" w:cs="Arial"/>
          <w:b/>
          <w:bCs/>
          <w:sz w:val="18"/>
          <w:szCs w:val="18"/>
        </w:rPr>
        <w:t>GSM</w:t>
      </w:r>
      <w:r w:rsidRPr="00EC1DC4">
        <w:rPr>
          <w:rFonts w:ascii="Arial" w:hAnsi="Arial" w:cs="Arial"/>
          <w:sz w:val="18"/>
          <w:szCs w:val="18"/>
        </w:rPr>
        <w:t>® and the GSM logo are Trade Marks registered and owned by the GSM Association.</w:t>
      </w:r>
    </w:p>
    <w:p w14:paraId="61E2A7EB" w14:textId="77777777" w:rsidR="00DC01BE" w:rsidRPr="00C63ED2" w:rsidRDefault="00F75294" w:rsidP="00F75294">
      <w:pPr>
        <w:pStyle w:val="TT"/>
      </w:pPr>
      <w:r w:rsidRPr="00055551">
        <w:br w:type="page"/>
      </w:r>
      <w:r w:rsidR="00DC01BE" w:rsidRPr="00C63ED2">
        <w:lastRenderedPageBreak/>
        <w:t>Contents</w:t>
      </w:r>
    </w:p>
    <w:p w14:paraId="4F50D2FD" w14:textId="77777777" w:rsidR="00A869C0" w:rsidRDefault="00A869C0" w:rsidP="00A869C0">
      <w:pPr>
        <w:pStyle w:val="Verzeichnis1"/>
        <w:rPr>
          <w:rFonts w:asciiTheme="minorHAnsi" w:eastAsiaTheme="minorEastAsia" w:hAnsiTheme="minorHAnsi" w:cstheme="minorBidi"/>
          <w:szCs w:val="22"/>
          <w:lang w:eastAsia="en-GB"/>
        </w:rPr>
      </w:pPr>
      <w:r>
        <w:fldChar w:fldCharType="begin" w:fldLock="1"/>
      </w:r>
      <w:r>
        <w:instrText xml:space="preserve"> TOC \o \w "1-9"</w:instrText>
      </w:r>
      <w:r>
        <w:fldChar w:fldCharType="separate"/>
      </w:r>
      <w:r>
        <w:t>Intellectual Property Rights</w:t>
      </w:r>
      <w:r>
        <w:tab/>
      </w:r>
      <w:r>
        <w:fldChar w:fldCharType="begin" w:fldLock="1"/>
      </w:r>
      <w:r>
        <w:instrText xml:space="preserve"> PAGEREF _Toc420499124 \h </w:instrText>
      </w:r>
      <w:r>
        <w:fldChar w:fldCharType="separate"/>
      </w:r>
      <w:r>
        <w:t>5</w:t>
      </w:r>
      <w:r>
        <w:fldChar w:fldCharType="end"/>
      </w:r>
    </w:p>
    <w:p w14:paraId="6ABB0DF9" w14:textId="77777777" w:rsidR="00A869C0" w:rsidRDefault="00A869C0" w:rsidP="00A869C0">
      <w:pPr>
        <w:pStyle w:val="Verzeichnis1"/>
        <w:rPr>
          <w:rFonts w:asciiTheme="minorHAnsi" w:eastAsiaTheme="minorEastAsia" w:hAnsiTheme="minorHAnsi" w:cstheme="minorBidi"/>
          <w:szCs w:val="22"/>
          <w:lang w:eastAsia="en-GB"/>
        </w:rPr>
      </w:pPr>
      <w:r>
        <w:t>Foreword</w:t>
      </w:r>
      <w:r>
        <w:tab/>
      </w:r>
      <w:r>
        <w:fldChar w:fldCharType="begin" w:fldLock="1"/>
      </w:r>
      <w:r>
        <w:instrText xml:space="preserve"> PAGEREF _Toc420499125 \h </w:instrText>
      </w:r>
      <w:r>
        <w:fldChar w:fldCharType="separate"/>
      </w:r>
      <w:r>
        <w:t>5</w:t>
      </w:r>
      <w:r>
        <w:fldChar w:fldCharType="end"/>
      </w:r>
    </w:p>
    <w:p w14:paraId="2513F009" w14:textId="77777777" w:rsidR="00A869C0" w:rsidRDefault="00A869C0" w:rsidP="00A869C0">
      <w:pPr>
        <w:pStyle w:val="Verzeichnis1"/>
        <w:rPr>
          <w:rFonts w:asciiTheme="minorHAnsi" w:eastAsiaTheme="minorEastAsia" w:hAnsiTheme="minorHAnsi" w:cstheme="minorBidi"/>
          <w:szCs w:val="22"/>
          <w:lang w:eastAsia="en-GB"/>
        </w:rPr>
      </w:pPr>
      <w:r>
        <w:t>Modal verbs terminology</w:t>
      </w:r>
      <w:r>
        <w:tab/>
      </w:r>
      <w:r>
        <w:fldChar w:fldCharType="begin" w:fldLock="1"/>
      </w:r>
      <w:r>
        <w:instrText xml:space="preserve"> PAGEREF _Toc420499126 \h </w:instrText>
      </w:r>
      <w:r>
        <w:fldChar w:fldCharType="separate"/>
      </w:r>
      <w:r>
        <w:t>5</w:t>
      </w:r>
      <w:r>
        <w:fldChar w:fldCharType="end"/>
      </w:r>
    </w:p>
    <w:p w14:paraId="08EC564D" w14:textId="77777777" w:rsidR="00A869C0" w:rsidRDefault="00A869C0" w:rsidP="00A869C0">
      <w:pPr>
        <w:pStyle w:val="Verzeichnis1"/>
        <w:rPr>
          <w:rFonts w:asciiTheme="minorHAnsi" w:eastAsiaTheme="minorEastAsia" w:hAnsiTheme="minorHAnsi" w:cstheme="minorBidi"/>
          <w:szCs w:val="22"/>
          <w:lang w:eastAsia="en-GB"/>
        </w:rPr>
      </w:pPr>
      <w:r>
        <w:t>1</w:t>
      </w:r>
      <w:r>
        <w:tab/>
        <w:t>Scope</w:t>
      </w:r>
      <w:r>
        <w:tab/>
      </w:r>
      <w:r>
        <w:fldChar w:fldCharType="begin" w:fldLock="1"/>
      </w:r>
      <w:r>
        <w:instrText xml:space="preserve"> PAGEREF _Toc420499127 \h </w:instrText>
      </w:r>
      <w:r>
        <w:fldChar w:fldCharType="separate"/>
      </w:r>
      <w:r>
        <w:t>6</w:t>
      </w:r>
      <w:r>
        <w:fldChar w:fldCharType="end"/>
      </w:r>
    </w:p>
    <w:p w14:paraId="6DB770F5" w14:textId="77777777" w:rsidR="00A869C0" w:rsidRDefault="00A869C0" w:rsidP="00A869C0">
      <w:pPr>
        <w:pStyle w:val="Verzeichnis1"/>
        <w:rPr>
          <w:rFonts w:asciiTheme="minorHAnsi" w:eastAsiaTheme="minorEastAsia" w:hAnsiTheme="minorHAnsi" w:cstheme="minorBidi"/>
          <w:szCs w:val="22"/>
          <w:lang w:eastAsia="en-GB"/>
        </w:rPr>
      </w:pPr>
      <w:r>
        <w:t>2</w:t>
      </w:r>
      <w:r>
        <w:tab/>
        <w:t>References</w:t>
      </w:r>
      <w:r>
        <w:tab/>
      </w:r>
      <w:r>
        <w:fldChar w:fldCharType="begin" w:fldLock="1"/>
      </w:r>
      <w:r>
        <w:instrText xml:space="preserve"> PAGEREF _Toc420499128 \h </w:instrText>
      </w:r>
      <w:r>
        <w:fldChar w:fldCharType="separate"/>
      </w:r>
      <w:r>
        <w:t>6</w:t>
      </w:r>
      <w:r>
        <w:fldChar w:fldCharType="end"/>
      </w:r>
    </w:p>
    <w:p w14:paraId="31754E8E" w14:textId="77777777" w:rsidR="00A869C0" w:rsidRDefault="00A869C0" w:rsidP="00A869C0">
      <w:pPr>
        <w:pStyle w:val="Verzeichnis2"/>
        <w:rPr>
          <w:rFonts w:asciiTheme="minorHAnsi" w:eastAsiaTheme="minorEastAsia" w:hAnsiTheme="minorHAnsi" w:cstheme="minorBidi"/>
          <w:sz w:val="22"/>
          <w:szCs w:val="22"/>
          <w:lang w:eastAsia="en-GB"/>
        </w:rPr>
      </w:pPr>
      <w:r>
        <w:t>2.1</w:t>
      </w:r>
      <w:r>
        <w:tab/>
        <w:t>Normative references</w:t>
      </w:r>
      <w:r>
        <w:tab/>
      </w:r>
      <w:r>
        <w:fldChar w:fldCharType="begin" w:fldLock="1"/>
      </w:r>
      <w:r>
        <w:instrText xml:space="preserve"> PAGEREF _Toc420499129 \h </w:instrText>
      </w:r>
      <w:r>
        <w:fldChar w:fldCharType="separate"/>
      </w:r>
      <w:r>
        <w:t>6</w:t>
      </w:r>
      <w:r>
        <w:fldChar w:fldCharType="end"/>
      </w:r>
    </w:p>
    <w:p w14:paraId="7C53789F" w14:textId="77777777" w:rsidR="00A869C0" w:rsidRDefault="00A869C0" w:rsidP="00A869C0">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fldLock="1"/>
      </w:r>
      <w:r>
        <w:instrText xml:space="preserve"> PAGEREF _Toc420499130 \h </w:instrText>
      </w:r>
      <w:r>
        <w:fldChar w:fldCharType="separate"/>
      </w:r>
      <w:r>
        <w:t>6</w:t>
      </w:r>
      <w:r>
        <w:fldChar w:fldCharType="end"/>
      </w:r>
    </w:p>
    <w:p w14:paraId="29476034" w14:textId="77777777" w:rsidR="00A869C0" w:rsidRDefault="00A869C0" w:rsidP="00A869C0">
      <w:pPr>
        <w:pStyle w:val="Verzeichnis1"/>
        <w:rPr>
          <w:rFonts w:asciiTheme="minorHAnsi" w:eastAsiaTheme="minorEastAsia" w:hAnsiTheme="minorHAnsi" w:cstheme="minorBidi"/>
          <w:szCs w:val="22"/>
          <w:lang w:eastAsia="en-GB"/>
        </w:rPr>
      </w:pPr>
      <w:r>
        <w:t>3</w:t>
      </w:r>
      <w:r>
        <w:tab/>
        <w:t>Definitions and abbreviations</w:t>
      </w:r>
      <w:r>
        <w:tab/>
      </w:r>
      <w:r>
        <w:fldChar w:fldCharType="begin" w:fldLock="1"/>
      </w:r>
      <w:r>
        <w:instrText xml:space="preserve"> PAGEREF _Toc420499131 \h </w:instrText>
      </w:r>
      <w:r>
        <w:fldChar w:fldCharType="separate"/>
      </w:r>
      <w:r>
        <w:t>7</w:t>
      </w:r>
      <w:r>
        <w:fldChar w:fldCharType="end"/>
      </w:r>
    </w:p>
    <w:p w14:paraId="324268DC" w14:textId="77777777" w:rsidR="00A869C0" w:rsidRDefault="00A869C0" w:rsidP="00A869C0">
      <w:pPr>
        <w:pStyle w:val="Verzeichnis2"/>
        <w:rPr>
          <w:rFonts w:asciiTheme="minorHAnsi" w:eastAsiaTheme="minorEastAsia" w:hAnsiTheme="minorHAnsi" w:cstheme="minorBidi"/>
          <w:sz w:val="22"/>
          <w:szCs w:val="22"/>
          <w:lang w:eastAsia="en-GB"/>
        </w:rPr>
      </w:pPr>
      <w:r>
        <w:t>3.1</w:t>
      </w:r>
      <w:r>
        <w:tab/>
        <w:t>Definitions</w:t>
      </w:r>
      <w:r>
        <w:tab/>
      </w:r>
      <w:r>
        <w:fldChar w:fldCharType="begin" w:fldLock="1"/>
      </w:r>
      <w:r>
        <w:instrText xml:space="preserve"> PAGEREF _Toc420499132 \h </w:instrText>
      </w:r>
      <w:r>
        <w:fldChar w:fldCharType="separate"/>
      </w:r>
      <w:r>
        <w:t>7</w:t>
      </w:r>
      <w:r>
        <w:fldChar w:fldCharType="end"/>
      </w:r>
    </w:p>
    <w:p w14:paraId="38BD7BB7" w14:textId="77777777" w:rsidR="00A869C0" w:rsidRDefault="00A869C0" w:rsidP="00A869C0">
      <w:pPr>
        <w:pStyle w:val="Verzeichnis2"/>
        <w:rPr>
          <w:rFonts w:asciiTheme="minorHAnsi" w:eastAsiaTheme="minorEastAsia" w:hAnsiTheme="minorHAnsi" w:cstheme="minorBidi"/>
          <w:sz w:val="22"/>
          <w:szCs w:val="22"/>
          <w:lang w:eastAsia="en-GB"/>
        </w:rPr>
      </w:pPr>
      <w:r>
        <w:t>3.2</w:t>
      </w:r>
      <w:r>
        <w:tab/>
        <w:t>Abbreviations</w:t>
      </w:r>
      <w:r>
        <w:tab/>
      </w:r>
      <w:r>
        <w:fldChar w:fldCharType="begin" w:fldLock="1"/>
      </w:r>
      <w:r>
        <w:instrText xml:space="preserve"> PAGEREF _Toc420499133 \h </w:instrText>
      </w:r>
      <w:r>
        <w:fldChar w:fldCharType="separate"/>
      </w:r>
      <w:r>
        <w:t>7</w:t>
      </w:r>
      <w:r>
        <w:fldChar w:fldCharType="end"/>
      </w:r>
    </w:p>
    <w:p w14:paraId="583FF35F" w14:textId="77777777" w:rsidR="00A869C0" w:rsidRDefault="00A869C0" w:rsidP="00A869C0">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fldLock="1"/>
      </w:r>
      <w:r>
        <w:instrText xml:space="preserve"> PAGEREF _Toc420499134 \h </w:instrText>
      </w:r>
      <w:r>
        <w:fldChar w:fldCharType="separate"/>
      </w:r>
      <w:r>
        <w:t>7</w:t>
      </w:r>
      <w:r>
        <w:fldChar w:fldCharType="end"/>
      </w:r>
    </w:p>
    <w:p w14:paraId="28685FD3" w14:textId="77777777" w:rsidR="00A869C0" w:rsidRDefault="00A869C0" w:rsidP="00A869C0">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fldLock="1"/>
      </w:r>
      <w:r>
        <w:instrText xml:space="preserve"> PAGEREF _Toc420499135 \h </w:instrText>
      </w:r>
      <w:r>
        <w:fldChar w:fldCharType="separate"/>
      </w:r>
      <w:r>
        <w:t>8</w:t>
      </w:r>
      <w:r>
        <w:fldChar w:fldCharType="end"/>
      </w:r>
    </w:p>
    <w:p w14:paraId="4730F319" w14:textId="77777777" w:rsidR="00A869C0" w:rsidRDefault="00A869C0" w:rsidP="00A869C0">
      <w:pPr>
        <w:pStyle w:val="Verzeichnis2"/>
        <w:rPr>
          <w:rFonts w:asciiTheme="minorHAnsi" w:eastAsiaTheme="minorEastAsia" w:hAnsiTheme="minorHAnsi" w:cstheme="minorBidi"/>
          <w:sz w:val="22"/>
          <w:szCs w:val="22"/>
          <w:lang w:eastAsia="en-GB"/>
        </w:rPr>
      </w:pPr>
      <w:r>
        <w:t>5.0</w:t>
      </w:r>
      <w:r>
        <w:tab/>
        <w:t>General</w:t>
      </w:r>
      <w:r>
        <w:tab/>
      </w:r>
      <w:r>
        <w:fldChar w:fldCharType="begin" w:fldLock="1"/>
      </w:r>
      <w:r>
        <w:instrText xml:space="preserve"> PAGEREF _Toc420499136 \h </w:instrText>
      </w:r>
      <w:r>
        <w:fldChar w:fldCharType="separate"/>
      </w:r>
      <w:r>
        <w:t>8</w:t>
      </w:r>
      <w:r>
        <w:fldChar w:fldCharType="end"/>
      </w:r>
    </w:p>
    <w:p w14:paraId="3BEAF0EE" w14:textId="77777777" w:rsidR="00A869C0" w:rsidRDefault="00A869C0" w:rsidP="00A869C0">
      <w:pPr>
        <w:pStyle w:val="Verzeichnis2"/>
        <w:rPr>
          <w:rFonts w:asciiTheme="minorHAnsi" w:eastAsiaTheme="minorEastAsia" w:hAnsiTheme="minorHAnsi" w:cstheme="minorBidi"/>
          <w:sz w:val="22"/>
          <w:szCs w:val="22"/>
          <w:lang w:eastAsia="en-GB"/>
        </w:rPr>
      </w:pPr>
      <w:r>
        <w:t>5.1</w:t>
      </w:r>
      <w:r>
        <w:tab/>
        <w:t>The test system clock</w:t>
      </w:r>
      <w:r>
        <w:tab/>
      </w:r>
      <w:r>
        <w:fldChar w:fldCharType="begin" w:fldLock="1"/>
      </w:r>
      <w:r>
        <w:instrText xml:space="preserve"> PAGEREF _Toc420499137 \h </w:instrText>
      </w:r>
      <w:r>
        <w:fldChar w:fldCharType="separate"/>
      </w:r>
      <w:r>
        <w:t>8</w:t>
      </w:r>
      <w:r>
        <w:fldChar w:fldCharType="end"/>
      </w:r>
    </w:p>
    <w:p w14:paraId="3F29B50D" w14:textId="77777777" w:rsidR="00A869C0" w:rsidRDefault="00A869C0" w:rsidP="00A869C0">
      <w:pPr>
        <w:pStyle w:val="Verzeichnis3"/>
        <w:rPr>
          <w:rFonts w:asciiTheme="minorHAnsi" w:eastAsiaTheme="minorEastAsia" w:hAnsiTheme="minorHAnsi" w:cstheme="minorBidi"/>
          <w:sz w:val="22"/>
          <w:szCs w:val="22"/>
          <w:lang w:eastAsia="en-GB"/>
        </w:rPr>
      </w:pPr>
      <w:r>
        <w:t>5.1.0</w:t>
      </w:r>
      <w:r>
        <w:tab/>
        <w:t>General</w:t>
      </w:r>
      <w:r>
        <w:tab/>
      </w:r>
      <w:r>
        <w:fldChar w:fldCharType="begin" w:fldLock="1"/>
      </w:r>
      <w:r>
        <w:instrText xml:space="preserve"> PAGEREF _Toc420499138 \h </w:instrText>
      </w:r>
      <w:r>
        <w:fldChar w:fldCharType="separate"/>
      </w:r>
      <w:r>
        <w:t>8</w:t>
      </w:r>
      <w:r>
        <w:fldChar w:fldCharType="end"/>
      </w:r>
    </w:p>
    <w:p w14:paraId="3E137E5A" w14:textId="77777777" w:rsidR="00A869C0" w:rsidRDefault="00A869C0" w:rsidP="00A869C0">
      <w:pPr>
        <w:pStyle w:val="Verzeichnis3"/>
        <w:rPr>
          <w:rFonts w:asciiTheme="minorHAnsi" w:eastAsiaTheme="minorEastAsia" w:hAnsiTheme="minorHAnsi" w:cstheme="minorBidi"/>
          <w:sz w:val="22"/>
          <w:szCs w:val="22"/>
          <w:lang w:eastAsia="en-GB"/>
        </w:rPr>
      </w:pPr>
      <w:r>
        <w:t>5.1.1</w:t>
      </w:r>
      <w:r>
        <w:tab/>
        <w:t>Accessing the current test system time</w:t>
      </w:r>
      <w:r>
        <w:tab/>
      </w:r>
      <w:r>
        <w:fldChar w:fldCharType="begin" w:fldLock="1"/>
      </w:r>
      <w:r>
        <w:instrText xml:space="preserve"> PAGEREF _Toc420499139 \h </w:instrText>
      </w:r>
      <w:r>
        <w:fldChar w:fldCharType="separate"/>
      </w:r>
      <w:r>
        <w:t>8</w:t>
      </w:r>
      <w:r>
        <w:fldChar w:fldCharType="end"/>
      </w:r>
    </w:p>
    <w:p w14:paraId="0CE3193E" w14:textId="77777777" w:rsidR="00A869C0" w:rsidRDefault="00A869C0" w:rsidP="00A869C0">
      <w:pPr>
        <w:pStyle w:val="Verzeichnis3"/>
        <w:rPr>
          <w:rFonts w:asciiTheme="minorHAnsi" w:eastAsiaTheme="minorEastAsia" w:hAnsiTheme="minorHAnsi" w:cstheme="minorBidi"/>
          <w:sz w:val="22"/>
          <w:szCs w:val="22"/>
          <w:lang w:eastAsia="en-GB"/>
        </w:rPr>
      </w:pPr>
      <w:r>
        <w:t>5.1.2</w:t>
      </w:r>
      <w:r>
        <w:tab/>
        <w:t>The precision of the system time</w:t>
      </w:r>
      <w:r>
        <w:tab/>
      </w:r>
      <w:r>
        <w:fldChar w:fldCharType="begin" w:fldLock="1"/>
      </w:r>
      <w:r>
        <w:instrText xml:space="preserve"> PAGEREF _Toc420499140 \h </w:instrText>
      </w:r>
      <w:r>
        <w:fldChar w:fldCharType="separate"/>
      </w:r>
      <w:r>
        <w:t>9</w:t>
      </w:r>
      <w:r>
        <w:fldChar w:fldCharType="end"/>
      </w:r>
    </w:p>
    <w:p w14:paraId="7F4C0B21" w14:textId="77777777" w:rsidR="00A869C0" w:rsidRDefault="00A869C0" w:rsidP="00A869C0">
      <w:pPr>
        <w:pStyle w:val="Verzeichnis2"/>
        <w:rPr>
          <w:rFonts w:asciiTheme="minorHAnsi" w:eastAsiaTheme="minorEastAsia" w:hAnsiTheme="minorHAnsi" w:cstheme="minorBidi"/>
          <w:sz w:val="22"/>
          <w:szCs w:val="22"/>
          <w:lang w:eastAsia="en-GB"/>
        </w:rPr>
      </w:pPr>
      <w:r>
        <w:t>5.2</w:t>
      </w:r>
      <w:r>
        <w:tab/>
        <w:t>Communication port types for real-time measurements</w:t>
      </w:r>
      <w:r>
        <w:tab/>
      </w:r>
      <w:r>
        <w:fldChar w:fldCharType="begin" w:fldLock="1"/>
      </w:r>
      <w:r>
        <w:instrText xml:space="preserve"> PAGEREF _Toc420499141 \h </w:instrText>
      </w:r>
      <w:r>
        <w:fldChar w:fldCharType="separate"/>
      </w:r>
      <w:r>
        <w:t>9</w:t>
      </w:r>
      <w:r>
        <w:fldChar w:fldCharType="end"/>
      </w:r>
    </w:p>
    <w:p w14:paraId="2353E641" w14:textId="77777777" w:rsidR="00A869C0" w:rsidRDefault="00A869C0" w:rsidP="00A869C0">
      <w:pPr>
        <w:pStyle w:val="Verzeichnis2"/>
        <w:rPr>
          <w:rFonts w:asciiTheme="minorHAnsi" w:eastAsiaTheme="minorEastAsia" w:hAnsiTheme="minorHAnsi" w:cstheme="minorBidi"/>
          <w:sz w:val="22"/>
          <w:szCs w:val="22"/>
          <w:lang w:eastAsia="en-GB"/>
        </w:rPr>
      </w:pPr>
      <w:r>
        <w:t>5.3</w:t>
      </w:r>
      <w:r>
        <w:tab/>
        <w:t>Measuring timing information for dedicated incoming communication events</w:t>
      </w:r>
      <w:r>
        <w:tab/>
      </w:r>
      <w:r>
        <w:fldChar w:fldCharType="begin" w:fldLock="1"/>
      </w:r>
      <w:r>
        <w:instrText xml:space="preserve"> PAGEREF _Toc420499142 \h </w:instrText>
      </w:r>
      <w:r>
        <w:fldChar w:fldCharType="separate"/>
      </w:r>
      <w:r>
        <w:t>9</w:t>
      </w:r>
      <w:r>
        <w:fldChar w:fldCharType="end"/>
      </w:r>
    </w:p>
    <w:p w14:paraId="64B5096D" w14:textId="77777777" w:rsidR="00A869C0" w:rsidRDefault="00A869C0" w:rsidP="00A869C0">
      <w:pPr>
        <w:pStyle w:val="Verzeichnis3"/>
        <w:rPr>
          <w:rFonts w:asciiTheme="minorHAnsi" w:eastAsiaTheme="minorEastAsia" w:hAnsiTheme="minorHAnsi" w:cstheme="minorBidi"/>
          <w:sz w:val="22"/>
          <w:szCs w:val="22"/>
          <w:lang w:eastAsia="en-GB"/>
        </w:rPr>
      </w:pPr>
      <w:r>
        <w:t>5.3.0</w:t>
      </w:r>
      <w:r>
        <w:tab/>
        <w:t>General</w:t>
      </w:r>
      <w:r>
        <w:tab/>
      </w:r>
      <w:r>
        <w:fldChar w:fldCharType="begin" w:fldLock="1"/>
      </w:r>
      <w:r>
        <w:instrText xml:space="preserve"> PAGEREF _Toc420499143 \h </w:instrText>
      </w:r>
      <w:r>
        <w:fldChar w:fldCharType="separate"/>
      </w:r>
      <w:r>
        <w:t>9</w:t>
      </w:r>
      <w:r>
        <w:fldChar w:fldCharType="end"/>
      </w:r>
    </w:p>
    <w:p w14:paraId="1037952F" w14:textId="77777777" w:rsidR="00A869C0" w:rsidRDefault="00A869C0" w:rsidP="00A869C0">
      <w:pPr>
        <w:pStyle w:val="Verzeichnis3"/>
        <w:rPr>
          <w:rFonts w:asciiTheme="minorHAnsi" w:eastAsiaTheme="minorEastAsia" w:hAnsiTheme="minorHAnsi" w:cstheme="minorBidi"/>
          <w:sz w:val="22"/>
          <w:szCs w:val="22"/>
          <w:lang w:eastAsia="en-GB"/>
        </w:rPr>
      </w:pPr>
      <w:r>
        <w:t>5.3.1</w:t>
      </w:r>
      <w:r>
        <w:tab/>
        <w:t>Obtain the reception time for messages with the receive statement</w:t>
      </w:r>
      <w:r>
        <w:tab/>
      </w:r>
      <w:r>
        <w:fldChar w:fldCharType="begin" w:fldLock="1"/>
      </w:r>
      <w:r>
        <w:instrText xml:space="preserve"> PAGEREF _Toc420499144 \h </w:instrText>
      </w:r>
      <w:r>
        <w:fldChar w:fldCharType="separate"/>
      </w:r>
      <w:r>
        <w:t>10</w:t>
      </w:r>
      <w:r>
        <w:fldChar w:fldCharType="end"/>
      </w:r>
    </w:p>
    <w:p w14:paraId="3F62E5D8" w14:textId="77777777" w:rsidR="00A869C0" w:rsidRDefault="00A869C0" w:rsidP="00A869C0">
      <w:pPr>
        <w:pStyle w:val="Verzeichnis3"/>
        <w:rPr>
          <w:rFonts w:asciiTheme="minorHAnsi" w:eastAsiaTheme="minorEastAsia" w:hAnsiTheme="minorHAnsi" w:cstheme="minorBidi"/>
          <w:sz w:val="22"/>
          <w:szCs w:val="22"/>
          <w:lang w:eastAsia="en-GB"/>
        </w:rPr>
      </w:pPr>
      <w:r>
        <w:t>5.3.2</w:t>
      </w:r>
      <w:r>
        <w:tab/>
        <w:t>Obtain the reception time for messages with the trigger statement</w:t>
      </w:r>
      <w:r>
        <w:tab/>
      </w:r>
      <w:r>
        <w:fldChar w:fldCharType="begin" w:fldLock="1"/>
      </w:r>
      <w:r>
        <w:instrText xml:space="preserve"> PAGEREF _Toc420499145 \h </w:instrText>
      </w:r>
      <w:r>
        <w:fldChar w:fldCharType="separate"/>
      </w:r>
      <w:r>
        <w:t>10</w:t>
      </w:r>
      <w:r>
        <w:fldChar w:fldCharType="end"/>
      </w:r>
    </w:p>
    <w:p w14:paraId="50186B08" w14:textId="77777777" w:rsidR="00A869C0" w:rsidRDefault="00A869C0" w:rsidP="00A869C0">
      <w:pPr>
        <w:pStyle w:val="Verzeichnis3"/>
        <w:rPr>
          <w:rFonts w:asciiTheme="minorHAnsi" w:eastAsiaTheme="minorEastAsia" w:hAnsiTheme="minorHAnsi" w:cstheme="minorBidi"/>
          <w:sz w:val="22"/>
          <w:szCs w:val="22"/>
          <w:lang w:eastAsia="en-GB"/>
        </w:rPr>
      </w:pPr>
      <w:r>
        <w:t>5.3.3</w:t>
      </w:r>
      <w:r>
        <w:tab/>
        <w:t>Obtain the reception time for procedure calls with getcall statement</w:t>
      </w:r>
      <w:r>
        <w:tab/>
      </w:r>
      <w:r>
        <w:fldChar w:fldCharType="begin" w:fldLock="1"/>
      </w:r>
      <w:r>
        <w:instrText xml:space="preserve"> PAGEREF _Toc420499146 \h </w:instrText>
      </w:r>
      <w:r>
        <w:fldChar w:fldCharType="separate"/>
      </w:r>
      <w:r>
        <w:t>11</w:t>
      </w:r>
      <w:r>
        <w:fldChar w:fldCharType="end"/>
      </w:r>
    </w:p>
    <w:p w14:paraId="53CEEA65" w14:textId="77777777" w:rsidR="00A869C0" w:rsidRDefault="00A869C0" w:rsidP="00A869C0">
      <w:pPr>
        <w:pStyle w:val="Verzeichnis3"/>
        <w:rPr>
          <w:rFonts w:asciiTheme="minorHAnsi" w:eastAsiaTheme="minorEastAsia" w:hAnsiTheme="minorHAnsi" w:cstheme="minorBidi"/>
          <w:sz w:val="22"/>
          <w:szCs w:val="22"/>
          <w:lang w:eastAsia="en-GB"/>
        </w:rPr>
      </w:pPr>
      <w:r>
        <w:t>5.3.4</w:t>
      </w:r>
      <w:r>
        <w:tab/>
        <w:t>Obtain the reception time for procedure replies with the getreply statement</w:t>
      </w:r>
      <w:r>
        <w:tab/>
      </w:r>
      <w:r>
        <w:fldChar w:fldCharType="begin" w:fldLock="1"/>
      </w:r>
      <w:r>
        <w:instrText xml:space="preserve"> PAGEREF _Toc420499147 \h </w:instrText>
      </w:r>
      <w:r>
        <w:fldChar w:fldCharType="separate"/>
      </w:r>
      <w:r>
        <w:t>11</w:t>
      </w:r>
      <w:r>
        <w:fldChar w:fldCharType="end"/>
      </w:r>
    </w:p>
    <w:p w14:paraId="44031263" w14:textId="77777777" w:rsidR="00A869C0" w:rsidRDefault="00A869C0" w:rsidP="00A869C0">
      <w:pPr>
        <w:pStyle w:val="Verzeichnis3"/>
        <w:rPr>
          <w:rFonts w:asciiTheme="minorHAnsi" w:eastAsiaTheme="minorEastAsia" w:hAnsiTheme="minorHAnsi" w:cstheme="minorBidi"/>
          <w:sz w:val="22"/>
          <w:szCs w:val="22"/>
          <w:lang w:eastAsia="en-GB"/>
        </w:rPr>
      </w:pPr>
      <w:r>
        <w:t>5.3.5</w:t>
      </w:r>
      <w:r>
        <w:tab/>
        <w:t>Obtain the reception time for exceptions with the catch statement</w:t>
      </w:r>
      <w:r>
        <w:tab/>
      </w:r>
      <w:r>
        <w:fldChar w:fldCharType="begin" w:fldLock="1"/>
      </w:r>
      <w:r>
        <w:instrText xml:space="preserve"> PAGEREF _Toc420499148 \h </w:instrText>
      </w:r>
      <w:r>
        <w:fldChar w:fldCharType="separate"/>
      </w:r>
      <w:r>
        <w:t>12</w:t>
      </w:r>
      <w:r>
        <w:fldChar w:fldCharType="end"/>
      </w:r>
    </w:p>
    <w:p w14:paraId="44E536CF" w14:textId="77777777" w:rsidR="00A869C0" w:rsidRDefault="00A869C0" w:rsidP="00A869C0">
      <w:pPr>
        <w:pStyle w:val="Verzeichnis2"/>
        <w:rPr>
          <w:rFonts w:asciiTheme="minorHAnsi" w:eastAsiaTheme="minorEastAsia" w:hAnsiTheme="minorHAnsi" w:cstheme="minorBidi"/>
          <w:sz w:val="22"/>
          <w:szCs w:val="22"/>
          <w:lang w:eastAsia="en-GB"/>
        </w:rPr>
      </w:pPr>
      <w:r>
        <w:t>5.4</w:t>
      </w:r>
      <w:r>
        <w:tab/>
        <w:t>The wait statement</w:t>
      </w:r>
      <w:r>
        <w:tab/>
      </w:r>
      <w:r>
        <w:fldChar w:fldCharType="begin" w:fldLock="1"/>
      </w:r>
      <w:r>
        <w:instrText xml:space="preserve"> PAGEREF _Toc420499149 \h </w:instrText>
      </w:r>
      <w:r>
        <w:fldChar w:fldCharType="separate"/>
      </w:r>
      <w:r>
        <w:t>12</w:t>
      </w:r>
      <w:r>
        <w:fldChar w:fldCharType="end"/>
      </w:r>
    </w:p>
    <w:p w14:paraId="28746AAF" w14:textId="77777777" w:rsidR="00A869C0" w:rsidRDefault="00A869C0" w:rsidP="00A869C0">
      <w:pPr>
        <w:pStyle w:val="Verzeichnis2"/>
        <w:rPr>
          <w:rFonts w:asciiTheme="minorHAnsi" w:eastAsiaTheme="minorEastAsia" w:hAnsiTheme="minorHAnsi" w:cstheme="minorBidi"/>
          <w:sz w:val="22"/>
          <w:szCs w:val="22"/>
          <w:lang w:eastAsia="en-GB"/>
        </w:rPr>
      </w:pPr>
      <w:r>
        <w:t>5.5</w:t>
      </w:r>
      <w:r>
        <w:tab/>
        <w:t>Measuring timing information for outgoing communication operations</w:t>
      </w:r>
      <w:r>
        <w:tab/>
      </w:r>
      <w:r>
        <w:fldChar w:fldCharType="begin" w:fldLock="1"/>
      </w:r>
      <w:r>
        <w:instrText xml:space="preserve"> PAGEREF _Toc420499150 \h </w:instrText>
      </w:r>
      <w:r>
        <w:fldChar w:fldCharType="separate"/>
      </w:r>
      <w:r>
        <w:t>13</w:t>
      </w:r>
      <w:r>
        <w:fldChar w:fldCharType="end"/>
      </w:r>
    </w:p>
    <w:p w14:paraId="152D79FE" w14:textId="77777777" w:rsidR="00A869C0" w:rsidRDefault="00A869C0" w:rsidP="00A869C0">
      <w:pPr>
        <w:pStyle w:val="Verzeichnis3"/>
        <w:rPr>
          <w:rFonts w:asciiTheme="minorHAnsi" w:eastAsiaTheme="minorEastAsia" w:hAnsiTheme="minorHAnsi" w:cstheme="minorBidi"/>
          <w:sz w:val="22"/>
          <w:szCs w:val="22"/>
          <w:lang w:eastAsia="en-GB"/>
        </w:rPr>
      </w:pPr>
      <w:r>
        <w:t>5.5.0</w:t>
      </w:r>
      <w:r>
        <w:tab/>
        <w:t>General</w:t>
      </w:r>
      <w:r>
        <w:tab/>
      </w:r>
      <w:r>
        <w:fldChar w:fldCharType="begin" w:fldLock="1"/>
      </w:r>
      <w:r>
        <w:instrText xml:space="preserve"> PAGEREF _Toc420499151 \h </w:instrText>
      </w:r>
      <w:r>
        <w:fldChar w:fldCharType="separate"/>
      </w:r>
      <w:r>
        <w:t>13</w:t>
      </w:r>
      <w:r>
        <w:fldChar w:fldCharType="end"/>
      </w:r>
    </w:p>
    <w:p w14:paraId="0CADC484" w14:textId="77777777" w:rsidR="00A869C0" w:rsidRDefault="00A869C0" w:rsidP="00A869C0">
      <w:pPr>
        <w:pStyle w:val="Verzeichnis3"/>
        <w:rPr>
          <w:rFonts w:asciiTheme="minorHAnsi" w:eastAsiaTheme="minorEastAsia" w:hAnsiTheme="minorHAnsi" w:cstheme="minorBidi"/>
          <w:sz w:val="22"/>
          <w:szCs w:val="22"/>
          <w:lang w:eastAsia="en-GB"/>
        </w:rPr>
      </w:pPr>
      <w:r>
        <w:t>5.5.1</w:t>
      </w:r>
      <w:r>
        <w:tab/>
        <w:t>Obtain the sending time for messages with the send statement</w:t>
      </w:r>
      <w:r>
        <w:tab/>
      </w:r>
      <w:r>
        <w:fldChar w:fldCharType="begin" w:fldLock="1"/>
      </w:r>
      <w:r>
        <w:instrText xml:space="preserve"> PAGEREF _Toc420499152 \h </w:instrText>
      </w:r>
      <w:r>
        <w:fldChar w:fldCharType="separate"/>
      </w:r>
      <w:r>
        <w:t>13</w:t>
      </w:r>
      <w:r>
        <w:fldChar w:fldCharType="end"/>
      </w:r>
    </w:p>
    <w:p w14:paraId="0158BB1F" w14:textId="77777777" w:rsidR="00A869C0" w:rsidRDefault="00A869C0" w:rsidP="00A869C0">
      <w:pPr>
        <w:pStyle w:val="Verzeichnis3"/>
        <w:rPr>
          <w:rFonts w:asciiTheme="minorHAnsi" w:eastAsiaTheme="minorEastAsia" w:hAnsiTheme="minorHAnsi" w:cstheme="minorBidi"/>
          <w:sz w:val="22"/>
          <w:szCs w:val="22"/>
          <w:lang w:eastAsia="en-GB"/>
        </w:rPr>
      </w:pPr>
      <w:r>
        <w:t>5.5.2</w:t>
      </w:r>
      <w:r>
        <w:tab/>
        <w:t>Obtain the sending time for procedure calls with call statement</w:t>
      </w:r>
      <w:r>
        <w:tab/>
      </w:r>
      <w:r>
        <w:fldChar w:fldCharType="begin" w:fldLock="1"/>
      </w:r>
      <w:r>
        <w:instrText xml:space="preserve"> PAGEREF _Toc420499153 \h </w:instrText>
      </w:r>
      <w:r>
        <w:fldChar w:fldCharType="separate"/>
      </w:r>
      <w:r>
        <w:t>13</w:t>
      </w:r>
      <w:r>
        <w:fldChar w:fldCharType="end"/>
      </w:r>
    </w:p>
    <w:p w14:paraId="440F4C75" w14:textId="77777777" w:rsidR="00A869C0" w:rsidRDefault="00A869C0" w:rsidP="00A869C0">
      <w:pPr>
        <w:pStyle w:val="Verzeichnis3"/>
        <w:rPr>
          <w:rFonts w:asciiTheme="minorHAnsi" w:eastAsiaTheme="minorEastAsia" w:hAnsiTheme="minorHAnsi" w:cstheme="minorBidi"/>
          <w:sz w:val="22"/>
          <w:szCs w:val="22"/>
          <w:lang w:eastAsia="en-GB"/>
        </w:rPr>
      </w:pPr>
      <w:r>
        <w:t>5.5.3</w:t>
      </w:r>
      <w:r>
        <w:tab/>
        <w:t>Obtain the sending time for procedure replies with the reply statement</w:t>
      </w:r>
      <w:r>
        <w:tab/>
      </w:r>
      <w:r>
        <w:fldChar w:fldCharType="begin" w:fldLock="1"/>
      </w:r>
      <w:r>
        <w:instrText xml:space="preserve"> PAGEREF _Toc420499154 \h </w:instrText>
      </w:r>
      <w:r>
        <w:fldChar w:fldCharType="separate"/>
      </w:r>
      <w:r>
        <w:t>14</w:t>
      </w:r>
      <w:r>
        <w:fldChar w:fldCharType="end"/>
      </w:r>
    </w:p>
    <w:p w14:paraId="19F50730" w14:textId="77777777" w:rsidR="00A869C0" w:rsidRDefault="00A869C0" w:rsidP="00A869C0">
      <w:pPr>
        <w:pStyle w:val="Verzeichnis3"/>
        <w:rPr>
          <w:rFonts w:asciiTheme="minorHAnsi" w:eastAsiaTheme="minorEastAsia" w:hAnsiTheme="minorHAnsi" w:cstheme="minorBidi"/>
          <w:sz w:val="22"/>
          <w:szCs w:val="22"/>
          <w:lang w:eastAsia="en-GB"/>
        </w:rPr>
      </w:pPr>
      <w:r>
        <w:t>5.5.4</w:t>
      </w:r>
      <w:r>
        <w:tab/>
        <w:t>Obtain the sending time for exceptions with the raise statement</w:t>
      </w:r>
      <w:r>
        <w:tab/>
      </w:r>
      <w:r>
        <w:fldChar w:fldCharType="begin" w:fldLock="1"/>
      </w:r>
      <w:r>
        <w:instrText xml:space="preserve"> PAGEREF _Toc420499155 \h </w:instrText>
      </w:r>
      <w:r>
        <w:fldChar w:fldCharType="separate"/>
      </w:r>
      <w:r>
        <w:t>14</w:t>
      </w:r>
      <w:r>
        <w:fldChar w:fldCharType="end"/>
      </w:r>
    </w:p>
    <w:p w14:paraId="682183D8" w14:textId="77777777" w:rsidR="00A869C0" w:rsidRDefault="00A869C0" w:rsidP="00A869C0">
      <w:pPr>
        <w:pStyle w:val="Verzeichnis1"/>
        <w:rPr>
          <w:rFonts w:asciiTheme="minorHAnsi" w:eastAsiaTheme="minorEastAsia" w:hAnsiTheme="minorHAnsi" w:cstheme="minorBidi"/>
          <w:szCs w:val="22"/>
          <w:lang w:eastAsia="en-GB"/>
        </w:rPr>
      </w:pPr>
      <w:r>
        <w:t>6</w:t>
      </w:r>
      <w:r>
        <w:tab/>
        <w:t>TRI extensions for the package</w:t>
      </w:r>
      <w:r>
        <w:tab/>
      </w:r>
      <w:r>
        <w:fldChar w:fldCharType="begin" w:fldLock="1"/>
      </w:r>
      <w:r>
        <w:instrText xml:space="preserve"> PAGEREF _Toc420499156 \h </w:instrText>
      </w:r>
      <w:r>
        <w:fldChar w:fldCharType="separate"/>
      </w:r>
      <w:r>
        <w:t>14</w:t>
      </w:r>
      <w:r>
        <w:fldChar w:fldCharType="end"/>
      </w:r>
    </w:p>
    <w:p w14:paraId="68CBD347" w14:textId="77777777" w:rsidR="00A869C0" w:rsidRPr="00971446" w:rsidRDefault="00A869C0" w:rsidP="00A869C0">
      <w:pPr>
        <w:pStyle w:val="Verzeichnis2"/>
        <w:rPr>
          <w:rFonts w:asciiTheme="minorHAnsi" w:eastAsiaTheme="minorEastAsia" w:hAnsiTheme="minorHAnsi" w:cstheme="minorBidi"/>
          <w:sz w:val="22"/>
          <w:szCs w:val="22"/>
          <w:lang w:val="de-DE" w:eastAsia="en-GB"/>
        </w:rPr>
      </w:pPr>
      <w:r w:rsidRPr="00971446">
        <w:rPr>
          <w:lang w:val="de-DE"/>
        </w:rPr>
        <w:t>6.1</w:t>
      </w:r>
      <w:r w:rsidRPr="00971446">
        <w:rPr>
          <w:lang w:val="de-DE"/>
        </w:rPr>
        <w:tab/>
        <w:t>triStartClock (TE → PA)</w:t>
      </w:r>
      <w:r w:rsidRPr="00971446">
        <w:rPr>
          <w:lang w:val="de-DE"/>
        </w:rPr>
        <w:tab/>
      </w:r>
      <w:r>
        <w:fldChar w:fldCharType="begin" w:fldLock="1"/>
      </w:r>
      <w:r w:rsidRPr="00971446">
        <w:rPr>
          <w:lang w:val="de-DE"/>
        </w:rPr>
        <w:instrText xml:space="preserve"> PAGEREF _Toc420499157 \h </w:instrText>
      </w:r>
      <w:r>
        <w:fldChar w:fldCharType="separate"/>
      </w:r>
      <w:r w:rsidRPr="00971446">
        <w:rPr>
          <w:lang w:val="de-DE"/>
        </w:rPr>
        <w:t>14</w:t>
      </w:r>
      <w:r>
        <w:fldChar w:fldCharType="end"/>
      </w:r>
    </w:p>
    <w:p w14:paraId="6E753484" w14:textId="77777777" w:rsidR="00A869C0" w:rsidRPr="00971446" w:rsidRDefault="00A869C0" w:rsidP="00A869C0">
      <w:pPr>
        <w:pStyle w:val="Verzeichnis2"/>
        <w:rPr>
          <w:rFonts w:asciiTheme="minorHAnsi" w:eastAsiaTheme="minorEastAsia" w:hAnsiTheme="minorHAnsi" w:cstheme="minorBidi"/>
          <w:sz w:val="22"/>
          <w:szCs w:val="22"/>
          <w:lang w:val="de-DE" w:eastAsia="en-GB"/>
        </w:rPr>
      </w:pPr>
      <w:r w:rsidRPr="00971446">
        <w:rPr>
          <w:lang w:val="de-DE"/>
        </w:rPr>
        <w:t>6.2</w:t>
      </w:r>
      <w:r w:rsidRPr="00971446">
        <w:rPr>
          <w:lang w:val="de-DE"/>
        </w:rPr>
        <w:tab/>
        <w:t>triReadClock (TE → PA)</w:t>
      </w:r>
      <w:r w:rsidRPr="00971446">
        <w:rPr>
          <w:lang w:val="de-DE"/>
        </w:rPr>
        <w:tab/>
      </w:r>
      <w:r>
        <w:fldChar w:fldCharType="begin" w:fldLock="1"/>
      </w:r>
      <w:r w:rsidRPr="00971446">
        <w:rPr>
          <w:lang w:val="de-DE"/>
        </w:rPr>
        <w:instrText xml:space="preserve"> PAGEREF _Toc420499158 \h </w:instrText>
      </w:r>
      <w:r>
        <w:fldChar w:fldCharType="separate"/>
      </w:r>
      <w:r w:rsidRPr="00971446">
        <w:rPr>
          <w:lang w:val="de-DE"/>
        </w:rPr>
        <w:t>14</w:t>
      </w:r>
      <w:r>
        <w:fldChar w:fldCharType="end"/>
      </w:r>
    </w:p>
    <w:p w14:paraId="216C911C" w14:textId="77777777" w:rsidR="00A869C0" w:rsidRPr="00971446" w:rsidRDefault="00A869C0" w:rsidP="00A869C0">
      <w:pPr>
        <w:pStyle w:val="Verzeichnis2"/>
        <w:rPr>
          <w:rFonts w:asciiTheme="minorHAnsi" w:eastAsiaTheme="minorEastAsia" w:hAnsiTheme="minorHAnsi" w:cstheme="minorBidi"/>
          <w:sz w:val="22"/>
          <w:szCs w:val="22"/>
          <w:lang w:val="de-DE" w:eastAsia="en-GB"/>
        </w:rPr>
      </w:pPr>
      <w:r w:rsidRPr="00971446">
        <w:rPr>
          <w:lang w:val="de-DE"/>
        </w:rPr>
        <w:t>6.3</w:t>
      </w:r>
      <w:r w:rsidRPr="00971446">
        <w:rPr>
          <w:lang w:val="de-DE"/>
        </w:rPr>
        <w:tab/>
        <w:t xml:space="preserve">triBeginWait (TE </w:t>
      </w:r>
      <w:r w:rsidRPr="00971446">
        <w:rPr>
          <w:rFonts w:eastAsia="Arial Unicode MS"/>
          <w:lang w:val="de-DE"/>
        </w:rPr>
        <w:t>→</w:t>
      </w:r>
      <w:r w:rsidRPr="00971446">
        <w:rPr>
          <w:lang w:val="de-DE"/>
        </w:rPr>
        <w:t xml:space="preserve"> PA)</w:t>
      </w:r>
      <w:r w:rsidRPr="00971446">
        <w:rPr>
          <w:lang w:val="de-DE"/>
        </w:rPr>
        <w:tab/>
      </w:r>
      <w:r>
        <w:fldChar w:fldCharType="begin" w:fldLock="1"/>
      </w:r>
      <w:r w:rsidRPr="00971446">
        <w:rPr>
          <w:lang w:val="de-DE"/>
        </w:rPr>
        <w:instrText xml:space="preserve"> PAGEREF _Toc420499159 \h </w:instrText>
      </w:r>
      <w:r>
        <w:fldChar w:fldCharType="separate"/>
      </w:r>
      <w:r w:rsidRPr="00971446">
        <w:rPr>
          <w:lang w:val="de-DE"/>
        </w:rPr>
        <w:t>15</w:t>
      </w:r>
      <w:r>
        <w:fldChar w:fldCharType="end"/>
      </w:r>
    </w:p>
    <w:p w14:paraId="5D079B0A" w14:textId="77777777" w:rsidR="00A869C0" w:rsidRPr="00971446" w:rsidRDefault="00A869C0" w:rsidP="00A869C0">
      <w:pPr>
        <w:pStyle w:val="Verzeichnis2"/>
        <w:rPr>
          <w:rFonts w:asciiTheme="minorHAnsi" w:eastAsiaTheme="minorEastAsia" w:hAnsiTheme="minorHAnsi" w:cstheme="minorBidi"/>
          <w:sz w:val="22"/>
          <w:szCs w:val="22"/>
          <w:lang w:val="de-DE" w:eastAsia="en-GB"/>
        </w:rPr>
      </w:pPr>
      <w:r w:rsidRPr="00971446">
        <w:rPr>
          <w:lang w:val="de-DE"/>
        </w:rPr>
        <w:t>6.4</w:t>
      </w:r>
      <w:r w:rsidRPr="00971446">
        <w:rPr>
          <w:lang w:val="de-DE"/>
        </w:rPr>
        <w:tab/>
        <w:t xml:space="preserve">triEndWait (PA </w:t>
      </w:r>
      <w:r w:rsidRPr="00971446">
        <w:rPr>
          <w:rFonts w:eastAsia="Arial Unicode MS"/>
          <w:lang w:val="de-DE"/>
        </w:rPr>
        <w:t>→</w:t>
      </w:r>
      <w:r w:rsidRPr="00971446">
        <w:rPr>
          <w:lang w:val="de-DE"/>
        </w:rPr>
        <w:t xml:space="preserve"> TE)</w:t>
      </w:r>
      <w:r w:rsidRPr="00971446">
        <w:rPr>
          <w:lang w:val="de-DE"/>
        </w:rPr>
        <w:tab/>
      </w:r>
      <w:r>
        <w:fldChar w:fldCharType="begin" w:fldLock="1"/>
      </w:r>
      <w:r w:rsidRPr="00971446">
        <w:rPr>
          <w:lang w:val="de-DE"/>
        </w:rPr>
        <w:instrText xml:space="preserve"> PAGEREF _Toc420499160 \h </w:instrText>
      </w:r>
      <w:r>
        <w:fldChar w:fldCharType="separate"/>
      </w:r>
      <w:r w:rsidRPr="00971446">
        <w:rPr>
          <w:lang w:val="de-DE"/>
        </w:rPr>
        <w:t>15</w:t>
      </w:r>
      <w:r>
        <w:fldChar w:fldCharType="end"/>
      </w:r>
    </w:p>
    <w:p w14:paraId="07D3AD7F" w14:textId="77777777" w:rsidR="00A869C0" w:rsidRDefault="00A869C0" w:rsidP="00A869C0">
      <w:pPr>
        <w:pStyle w:val="Verzeichnis2"/>
        <w:rPr>
          <w:rFonts w:asciiTheme="minorHAnsi" w:eastAsiaTheme="minorEastAsia" w:hAnsiTheme="minorHAnsi" w:cstheme="minorBidi"/>
          <w:sz w:val="22"/>
          <w:szCs w:val="22"/>
          <w:lang w:eastAsia="en-GB"/>
        </w:rPr>
      </w:pPr>
      <w:r>
        <w:t>6.5</w:t>
      </w:r>
      <w:r>
        <w:tab/>
        <w:t xml:space="preserve">triWaitUntil (SA </w:t>
      </w:r>
      <w:r w:rsidRPr="00C63ED2">
        <w:sym w:font="Symbol" w:char="F0AE"/>
      </w:r>
      <w:r>
        <w:t xml:space="preserve"> PA)</w:t>
      </w:r>
      <w:r>
        <w:tab/>
      </w:r>
      <w:r>
        <w:fldChar w:fldCharType="begin" w:fldLock="1"/>
      </w:r>
      <w:r>
        <w:instrText xml:space="preserve"> PAGEREF _Toc420499161 \h </w:instrText>
      </w:r>
      <w:r>
        <w:fldChar w:fldCharType="separate"/>
      </w:r>
      <w:r>
        <w:t>15</w:t>
      </w:r>
      <w:r>
        <w:fldChar w:fldCharType="end"/>
      </w:r>
    </w:p>
    <w:p w14:paraId="5EB392F6" w14:textId="77777777" w:rsidR="00A869C0" w:rsidRDefault="00A869C0" w:rsidP="00A869C0">
      <w:pPr>
        <w:pStyle w:val="Verzeichnis2"/>
        <w:rPr>
          <w:rFonts w:asciiTheme="minorHAnsi" w:eastAsiaTheme="minorEastAsia" w:hAnsiTheme="minorHAnsi" w:cstheme="minorBidi"/>
          <w:sz w:val="22"/>
          <w:szCs w:val="22"/>
          <w:lang w:eastAsia="en-GB"/>
        </w:rPr>
      </w:pPr>
      <w:r>
        <w:t>6.6</w:t>
      </w:r>
      <w:r>
        <w:tab/>
        <w:t>Communication Operations</w:t>
      </w:r>
      <w:r>
        <w:tab/>
      </w:r>
      <w:r>
        <w:fldChar w:fldCharType="begin" w:fldLock="1"/>
      </w:r>
      <w:r>
        <w:instrText xml:space="preserve"> PAGEREF _Toc420499162 \h </w:instrText>
      </w:r>
      <w:r>
        <w:fldChar w:fldCharType="separate"/>
      </w:r>
      <w:r>
        <w:t>16</w:t>
      </w:r>
      <w:r>
        <w:fldChar w:fldCharType="end"/>
      </w:r>
    </w:p>
    <w:p w14:paraId="2A19DF8E"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6.6.0</w:t>
      </w:r>
      <w:r w:rsidRPr="00971446">
        <w:rPr>
          <w:lang w:val="de-DE"/>
        </w:rPr>
        <w:tab/>
        <w:t>General</w:t>
      </w:r>
      <w:r w:rsidRPr="00971446">
        <w:rPr>
          <w:lang w:val="de-DE"/>
        </w:rPr>
        <w:tab/>
      </w:r>
      <w:r>
        <w:fldChar w:fldCharType="begin" w:fldLock="1"/>
      </w:r>
      <w:r w:rsidRPr="00971446">
        <w:rPr>
          <w:lang w:val="de-DE"/>
        </w:rPr>
        <w:instrText xml:space="preserve"> PAGEREF _Toc420499163 \h </w:instrText>
      </w:r>
      <w:r>
        <w:fldChar w:fldCharType="separate"/>
      </w:r>
      <w:r w:rsidRPr="00971446">
        <w:rPr>
          <w:lang w:val="de-DE"/>
        </w:rPr>
        <w:t>16</w:t>
      </w:r>
      <w:r>
        <w:fldChar w:fldCharType="end"/>
      </w:r>
    </w:p>
    <w:p w14:paraId="3DA20B8D"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w:t>
      </w:r>
      <w:r w:rsidRPr="00971446">
        <w:rPr>
          <w:lang w:val="de-DE"/>
        </w:rPr>
        <w:tab/>
        <w:t>triSendRT (TE → SA)</w:t>
      </w:r>
      <w:r w:rsidRPr="00971446">
        <w:rPr>
          <w:lang w:val="de-DE"/>
        </w:rPr>
        <w:tab/>
      </w:r>
      <w:r>
        <w:fldChar w:fldCharType="begin" w:fldLock="1"/>
      </w:r>
      <w:r w:rsidRPr="00971446">
        <w:rPr>
          <w:lang w:val="de-DE"/>
        </w:rPr>
        <w:instrText xml:space="preserve"> PAGEREF _Toc420499164 \h </w:instrText>
      </w:r>
      <w:r>
        <w:fldChar w:fldCharType="separate"/>
      </w:r>
      <w:r w:rsidRPr="00971446">
        <w:rPr>
          <w:lang w:val="de-DE"/>
        </w:rPr>
        <w:t>16</w:t>
      </w:r>
      <w:r>
        <w:fldChar w:fldCharType="end"/>
      </w:r>
    </w:p>
    <w:p w14:paraId="0CA1E636"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6.6.2</w:t>
      </w:r>
      <w:r w:rsidRPr="00971446">
        <w:rPr>
          <w:lang w:val="de-DE"/>
        </w:rPr>
        <w:tab/>
        <w:t xml:space="preserve">triSendBCRT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_Toc420499165 \h </w:instrText>
      </w:r>
      <w:r>
        <w:fldChar w:fldCharType="separate"/>
      </w:r>
      <w:r w:rsidRPr="00971446">
        <w:rPr>
          <w:lang w:val="de-DE"/>
        </w:rPr>
        <w:t>17</w:t>
      </w:r>
      <w:r>
        <w:fldChar w:fldCharType="end"/>
      </w:r>
    </w:p>
    <w:p w14:paraId="3A094BC2"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6.6.3</w:t>
      </w:r>
      <w:r w:rsidRPr="00971446">
        <w:rPr>
          <w:lang w:val="de-DE"/>
        </w:rPr>
        <w:tab/>
        <w:t xml:space="preserve">triSendMCRT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_Toc420499166 \h </w:instrText>
      </w:r>
      <w:r>
        <w:fldChar w:fldCharType="separate"/>
      </w:r>
      <w:r w:rsidRPr="00971446">
        <w:rPr>
          <w:lang w:val="de-DE"/>
        </w:rPr>
        <w:t>17</w:t>
      </w:r>
      <w:r>
        <w:fldChar w:fldCharType="end"/>
      </w:r>
    </w:p>
    <w:p w14:paraId="11AC166A"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6.6.4</w:t>
      </w:r>
      <w:r w:rsidRPr="00971446">
        <w:rPr>
          <w:lang w:val="de-DE"/>
        </w:rPr>
        <w:tab/>
        <w:t xml:space="preserve">triEnqueueMsgRT (SA </w:t>
      </w:r>
      <w:r w:rsidRPr="00C63ED2">
        <w:sym w:font="Symbol" w:char="F0AE"/>
      </w:r>
      <w:r w:rsidRPr="00971446">
        <w:rPr>
          <w:lang w:val="de-DE"/>
        </w:rPr>
        <w:t xml:space="preserve"> TE)</w:t>
      </w:r>
      <w:r w:rsidRPr="00971446">
        <w:rPr>
          <w:lang w:val="de-DE"/>
        </w:rPr>
        <w:tab/>
      </w:r>
      <w:r>
        <w:fldChar w:fldCharType="begin" w:fldLock="1"/>
      </w:r>
      <w:r w:rsidRPr="00971446">
        <w:rPr>
          <w:lang w:val="de-DE"/>
        </w:rPr>
        <w:instrText xml:space="preserve"> PAGEREF _Toc420499167 \h </w:instrText>
      </w:r>
      <w:r>
        <w:fldChar w:fldCharType="separate"/>
      </w:r>
      <w:r w:rsidRPr="00971446">
        <w:rPr>
          <w:lang w:val="de-DE"/>
        </w:rPr>
        <w:t>18</w:t>
      </w:r>
      <w:r>
        <w:fldChar w:fldCharType="end"/>
      </w:r>
    </w:p>
    <w:p w14:paraId="11E4982F"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6.6.5</w:t>
      </w:r>
      <w:r w:rsidRPr="00971446">
        <w:rPr>
          <w:lang w:val="de-DE"/>
        </w:rPr>
        <w:tab/>
        <w:t xml:space="preserve">triCallRT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_Toc420499168 \h </w:instrText>
      </w:r>
      <w:r>
        <w:fldChar w:fldCharType="separate"/>
      </w:r>
      <w:r w:rsidRPr="00971446">
        <w:rPr>
          <w:lang w:val="de-DE"/>
        </w:rPr>
        <w:t>18</w:t>
      </w:r>
      <w:r>
        <w:fldChar w:fldCharType="end"/>
      </w:r>
    </w:p>
    <w:p w14:paraId="09AEF4FB"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6.6.6</w:t>
      </w:r>
      <w:r w:rsidRPr="00971446">
        <w:rPr>
          <w:lang w:val="de-DE"/>
        </w:rPr>
        <w:tab/>
        <w:t xml:space="preserve">triCallBCRT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_Toc420499169 \h </w:instrText>
      </w:r>
      <w:r>
        <w:fldChar w:fldCharType="separate"/>
      </w:r>
      <w:r w:rsidRPr="00971446">
        <w:rPr>
          <w:lang w:val="de-DE"/>
        </w:rPr>
        <w:t>19</w:t>
      </w:r>
      <w:r>
        <w:fldChar w:fldCharType="end"/>
      </w:r>
    </w:p>
    <w:p w14:paraId="17F8F39D"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6.6.7</w:t>
      </w:r>
      <w:r w:rsidRPr="00971446">
        <w:rPr>
          <w:lang w:val="de-DE"/>
        </w:rPr>
        <w:tab/>
        <w:t xml:space="preserve">triCallMCRT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_Toc420499170 \h </w:instrText>
      </w:r>
      <w:r>
        <w:fldChar w:fldCharType="separate"/>
      </w:r>
      <w:r w:rsidRPr="00971446">
        <w:rPr>
          <w:lang w:val="de-DE"/>
        </w:rPr>
        <w:t>20</w:t>
      </w:r>
      <w:r>
        <w:fldChar w:fldCharType="end"/>
      </w:r>
    </w:p>
    <w:p w14:paraId="44A68AE1"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6.6.8</w:t>
      </w:r>
      <w:r w:rsidRPr="00971446">
        <w:rPr>
          <w:lang w:val="de-DE"/>
        </w:rPr>
        <w:tab/>
        <w:t xml:space="preserve">triReplyRT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_Toc420499171 \h </w:instrText>
      </w:r>
      <w:r>
        <w:fldChar w:fldCharType="separate"/>
      </w:r>
      <w:r w:rsidRPr="00971446">
        <w:rPr>
          <w:lang w:val="de-DE"/>
        </w:rPr>
        <w:t>21</w:t>
      </w:r>
      <w:r>
        <w:fldChar w:fldCharType="end"/>
      </w:r>
    </w:p>
    <w:p w14:paraId="442AA019"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6.6.9</w:t>
      </w:r>
      <w:r w:rsidRPr="00971446">
        <w:rPr>
          <w:lang w:val="de-DE"/>
        </w:rPr>
        <w:tab/>
        <w:t xml:space="preserve">triReplyBCRT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_Toc420499172 \h </w:instrText>
      </w:r>
      <w:r>
        <w:fldChar w:fldCharType="separate"/>
      </w:r>
      <w:r w:rsidRPr="00971446">
        <w:rPr>
          <w:lang w:val="de-DE"/>
        </w:rPr>
        <w:t>22</w:t>
      </w:r>
      <w:r>
        <w:fldChar w:fldCharType="end"/>
      </w:r>
    </w:p>
    <w:p w14:paraId="324CA810"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6.6.10</w:t>
      </w:r>
      <w:r w:rsidRPr="00971446">
        <w:rPr>
          <w:lang w:val="de-DE"/>
        </w:rPr>
        <w:tab/>
        <w:t xml:space="preserve">triReplyMCRT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_Toc420499173 \h </w:instrText>
      </w:r>
      <w:r>
        <w:fldChar w:fldCharType="separate"/>
      </w:r>
      <w:r w:rsidRPr="00971446">
        <w:rPr>
          <w:lang w:val="de-DE"/>
        </w:rPr>
        <w:t>23</w:t>
      </w:r>
      <w:r>
        <w:fldChar w:fldCharType="end"/>
      </w:r>
    </w:p>
    <w:p w14:paraId="41D84481"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6.6.11</w:t>
      </w:r>
      <w:r w:rsidRPr="00971446">
        <w:rPr>
          <w:lang w:val="de-DE"/>
        </w:rPr>
        <w:tab/>
        <w:t xml:space="preserve">triRaiseRT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_Toc420499174 \h </w:instrText>
      </w:r>
      <w:r>
        <w:fldChar w:fldCharType="separate"/>
      </w:r>
      <w:r w:rsidRPr="00971446">
        <w:rPr>
          <w:lang w:val="de-DE"/>
        </w:rPr>
        <w:t>24</w:t>
      </w:r>
      <w:r>
        <w:fldChar w:fldCharType="end"/>
      </w:r>
    </w:p>
    <w:p w14:paraId="20C8E8C6"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6.6.12</w:t>
      </w:r>
      <w:r w:rsidRPr="00971446">
        <w:rPr>
          <w:lang w:val="de-DE"/>
        </w:rPr>
        <w:tab/>
        <w:t xml:space="preserve">triRaiseBCRT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_Toc420499175 \h </w:instrText>
      </w:r>
      <w:r>
        <w:fldChar w:fldCharType="separate"/>
      </w:r>
      <w:r w:rsidRPr="00971446">
        <w:rPr>
          <w:lang w:val="de-DE"/>
        </w:rPr>
        <w:t>24</w:t>
      </w:r>
      <w:r>
        <w:fldChar w:fldCharType="end"/>
      </w:r>
    </w:p>
    <w:p w14:paraId="5696BA96"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6.6.13</w:t>
      </w:r>
      <w:r w:rsidRPr="00971446">
        <w:rPr>
          <w:lang w:val="de-DE"/>
        </w:rPr>
        <w:tab/>
        <w:t xml:space="preserve">triRaiseMCRT (TE </w:t>
      </w:r>
      <w:r w:rsidRPr="00C63ED2">
        <w:sym w:font="Symbol" w:char="F0AE"/>
      </w:r>
      <w:r w:rsidRPr="00971446">
        <w:rPr>
          <w:lang w:val="de-DE"/>
        </w:rPr>
        <w:t xml:space="preserve"> SA)</w:t>
      </w:r>
      <w:r w:rsidRPr="00971446">
        <w:rPr>
          <w:lang w:val="de-DE"/>
        </w:rPr>
        <w:tab/>
      </w:r>
      <w:r>
        <w:fldChar w:fldCharType="begin" w:fldLock="1"/>
      </w:r>
      <w:r w:rsidRPr="00971446">
        <w:rPr>
          <w:lang w:val="de-DE"/>
        </w:rPr>
        <w:instrText xml:space="preserve"> PAGEREF _Toc420499176 \h </w:instrText>
      </w:r>
      <w:r>
        <w:fldChar w:fldCharType="separate"/>
      </w:r>
      <w:r w:rsidRPr="00971446">
        <w:rPr>
          <w:lang w:val="de-DE"/>
        </w:rPr>
        <w:t>25</w:t>
      </w:r>
      <w:r>
        <w:fldChar w:fldCharType="end"/>
      </w:r>
    </w:p>
    <w:p w14:paraId="6F80F158"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lastRenderedPageBreak/>
        <w:t>6.6.14</w:t>
      </w:r>
      <w:r w:rsidRPr="00971446">
        <w:rPr>
          <w:lang w:val="de-DE"/>
        </w:rPr>
        <w:tab/>
        <w:t xml:space="preserve">triEnqueueCallRT (SA </w:t>
      </w:r>
      <w:r w:rsidRPr="00C63ED2">
        <w:sym w:font="Symbol" w:char="F0AE"/>
      </w:r>
      <w:r w:rsidRPr="00971446">
        <w:rPr>
          <w:lang w:val="de-DE"/>
        </w:rPr>
        <w:t xml:space="preserve"> TE)</w:t>
      </w:r>
      <w:r w:rsidRPr="00971446">
        <w:rPr>
          <w:lang w:val="de-DE"/>
        </w:rPr>
        <w:tab/>
      </w:r>
      <w:r>
        <w:fldChar w:fldCharType="begin" w:fldLock="1"/>
      </w:r>
      <w:r w:rsidRPr="00971446">
        <w:rPr>
          <w:lang w:val="de-DE"/>
        </w:rPr>
        <w:instrText xml:space="preserve"> PAGEREF _Toc420499177 \h </w:instrText>
      </w:r>
      <w:r>
        <w:fldChar w:fldCharType="separate"/>
      </w:r>
      <w:r w:rsidRPr="00971446">
        <w:rPr>
          <w:lang w:val="de-DE"/>
        </w:rPr>
        <w:t>25</w:t>
      </w:r>
      <w:r>
        <w:fldChar w:fldCharType="end"/>
      </w:r>
    </w:p>
    <w:p w14:paraId="40B7A98A"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6.6.15</w:t>
      </w:r>
      <w:r w:rsidRPr="00971446">
        <w:rPr>
          <w:lang w:val="de-DE"/>
        </w:rPr>
        <w:tab/>
        <w:t xml:space="preserve">triEnqueueReplyRT (SA </w:t>
      </w:r>
      <w:r w:rsidRPr="00C63ED2">
        <w:sym w:font="Symbol" w:char="F0AE"/>
      </w:r>
      <w:r w:rsidRPr="00971446">
        <w:rPr>
          <w:lang w:val="de-DE"/>
        </w:rPr>
        <w:t xml:space="preserve"> TE)</w:t>
      </w:r>
      <w:r w:rsidRPr="00971446">
        <w:rPr>
          <w:lang w:val="de-DE"/>
        </w:rPr>
        <w:tab/>
      </w:r>
      <w:r>
        <w:fldChar w:fldCharType="begin" w:fldLock="1"/>
      </w:r>
      <w:r w:rsidRPr="00971446">
        <w:rPr>
          <w:lang w:val="de-DE"/>
        </w:rPr>
        <w:instrText xml:space="preserve"> PAGEREF _Toc420499178 \h </w:instrText>
      </w:r>
      <w:r>
        <w:fldChar w:fldCharType="separate"/>
      </w:r>
      <w:r w:rsidRPr="00971446">
        <w:rPr>
          <w:lang w:val="de-DE"/>
        </w:rPr>
        <w:t>26</w:t>
      </w:r>
      <w:r>
        <w:fldChar w:fldCharType="end"/>
      </w:r>
    </w:p>
    <w:p w14:paraId="60EFF49D" w14:textId="77777777" w:rsidR="00A869C0" w:rsidRPr="00971446" w:rsidRDefault="00A869C0" w:rsidP="00A869C0">
      <w:pPr>
        <w:pStyle w:val="Verzeichnis3"/>
        <w:rPr>
          <w:rFonts w:asciiTheme="minorHAnsi" w:eastAsiaTheme="minorEastAsia" w:hAnsiTheme="minorHAnsi" w:cstheme="minorBidi"/>
          <w:sz w:val="22"/>
          <w:szCs w:val="22"/>
          <w:lang w:val="de-DE" w:eastAsia="en-GB"/>
        </w:rPr>
      </w:pPr>
      <w:r w:rsidRPr="00971446">
        <w:rPr>
          <w:lang w:val="de-DE"/>
        </w:rPr>
        <w:t>6.6.16</w:t>
      </w:r>
      <w:r w:rsidRPr="00971446">
        <w:rPr>
          <w:lang w:val="de-DE"/>
        </w:rPr>
        <w:tab/>
        <w:t xml:space="preserve">triEnqueueExceptionRT (SA </w:t>
      </w:r>
      <w:r w:rsidRPr="00C63ED2">
        <w:sym w:font="Symbol" w:char="F0AE"/>
      </w:r>
      <w:r w:rsidRPr="00971446">
        <w:rPr>
          <w:lang w:val="de-DE"/>
        </w:rPr>
        <w:t xml:space="preserve"> TE)</w:t>
      </w:r>
      <w:r w:rsidRPr="00971446">
        <w:rPr>
          <w:lang w:val="de-DE"/>
        </w:rPr>
        <w:tab/>
      </w:r>
      <w:r>
        <w:fldChar w:fldCharType="begin" w:fldLock="1"/>
      </w:r>
      <w:r w:rsidRPr="00971446">
        <w:rPr>
          <w:lang w:val="de-DE"/>
        </w:rPr>
        <w:instrText xml:space="preserve"> PAGEREF _Toc420499179 \h </w:instrText>
      </w:r>
      <w:r>
        <w:fldChar w:fldCharType="separate"/>
      </w:r>
      <w:r w:rsidRPr="00971446">
        <w:rPr>
          <w:lang w:val="de-DE"/>
        </w:rPr>
        <w:t>26</w:t>
      </w:r>
      <w:r>
        <w:fldChar w:fldCharType="end"/>
      </w:r>
    </w:p>
    <w:p w14:paraId="708810EF" w14:textId="77777777" w:rsidR="00A869C0" w:rsidRDefault="00A869C0" w:rsidP="00A869C0">
      <w:pPr>
        <w:pStyle w:val="Verzeichnis2"/>
        <w:rPr>
          <w:rFonts w:asciiTheme="minorHAnsi" w:eastAsiaTheme="minorEastAsia" w:hAnsiTheme="minorHAnsi" w:cstheme="minorBidi"/>
          <w:sz w:val="22"/>
          <w:szCs w:val="22"/>
          <w:lang w:eastAsia="en-GB"/>
        </w:rPr>
      </w:pPr>
      <w:r>
        <w:t>6.7</w:t>
      </w:r>
      <w:r>
        <w:tab/>
        <w:t>Definition of Interfaces</w:t>
      </w:r>
      <w:r>
        <w:tab/>
      </w:r>
      <w:r>
        <w:fldChar w:fldCharType="begin" w:fldLock="1"/>
      </w:r>
      <w:r>
        <w:instrText xml:space="preserve"> PAGEREF _Toc420499180 \h </w:instrText>
      </w:r>
      <w:r>
        <w:fldChar w:fldCharType="separate"/>
      </w:r>
      <w:r>
        <w:t>27</w:t>
      </w:r>
      <w:r>
        <w:fldChar w:fldCharType="end"/>
      </w:r>
    </w:p>
    <w:p w14:paraId="2EFEA23A" w14:textId="77777777" w:rsidR="00A869C0" w:rsidRDefault="00A869C0" w:rsidP="00A869C0">
      <w:pPr>
        <w:pStyle w:val="Verzeichnis2"/>
        <w:rPr>
          <w:rFonts w:asciiTheme="minorHAnsi" w:eastAsiaTheme="minorEastAsia" w:hAnsiTheme="minorHAnsi" w:cstheme="minorBidi"/>
          <w:sz w:val="22"/>
          <w:szCs w:val="22"/>
          <w:lang w:eastAsia="en-GB"/>
        </w:rPr>
      </w:pPr>
      <w:r>
        <w:t>6.8</w:t>
      </w:r>
      <w:r>
        <w:tab/>
        <w:t>Changes for Java</w:t>
      </w:r>
      <w:r w:rsidRPr="00954B2A">
        <w:rPr>
          <w:vertAlign w:val="superscript"/>
        </w:rPr>
        <w:t>TM</w:t>
      </w:r>
      <w:r>
        <w:t xml:space="preserve"> Language Mapping</w:t>
      </w:r>
      <w:r>
        <w:tab/>
      </w:r>
      <w:r>
        <w:fldChar w:fldCharType="begin" w:fldLock="1"/>
      </w:r>
      <w:r>
        <w:instrText xml:space="preserve"> PAGEREF _Toc420499181 \h </w:instrText>
      </w:r>
      <w:r>
        <w:fldChar w:fldCharType="separate"/>
      </w:r>
      <w:r>
        <w:t>27</w:t>
      </w:r>
      <w:r>
        <w:fldChar w:fldCharType="end"/>
      </w:r>
    </w:p>
    <w:p w14:paraId="79A25938" w14:textId="77777777" w:rsidR="00A869C0" w:rsidRDefault="00A869C0" w:rsidP="00A869C0">
      <w:pPr>
        <w:pStyle w:val="Verzeichnis3"/>
        <w:rPr>
          <w:rFonts w:asciiTheme="minorHAnsi" w:eastAsiaTheme="minorEastAsia" w:hAnsiTheme="minorHAnsi" w:cstheme="minorBidi"/>
          <w:sz w:val="22"/>
          <w:szCs w:val="22"/>
          <w:lang w:eastAsia="en-GB"/>
        </w:rPr>
      </w:pPr>
      <w:r>
        <w:t>6.8.0</w:t>
      </w:r>
      <w:r>
        <w:tab/>
        <w:t>General</w:t>
      </w:r>
      <w:r>
        <w:tab/>
      </w:r>
      <w:r>
        <w:fldChar w:fldCharType="begin" w:fldLock="1"/>
      </w:r>
      <w:r>
        <w:instrText xml:space="preserve"> PAGEREF _Toc420499182 \h </w:instrText>
      </w:r>
      <w:r>
        <w:fldChar w:fldCharType="separate"/>
      </w:r>
      <w:r>
        <w:t>27</w:t>
      </w:r>
      <w:r>
        <w:fldChar w:fldCharType="end"/>
      </w:r>
    </w:p>
    <w:p w14:paraId="6445A47D" w14:textId="77777777" w:rsidR="00A869C0" w:rsidRDefault="00A869C0" w:rsidP="00A869C0">
      <w:pPr>
        <w:pStyle w:val="Verzeichnis3"/>
        <w:rPr>
          <w:rFonts w:asciiTheme="minorHAnsi" w:eastAsiaTheme="minorEastAsia" w:hAnsiTheme="minorHAnsi" w:cstheme="minorBidi"/>
          <w:sz w:val="22"/>
          <w:szCs w:val="22"/>
          <w:lang w:eastAsia="en-GB"/>
        </w:rPr>
      </w:pPr>
      <w:r>
        <w:t>6.8.1</w:t>
      </w:r>
      <w:r>
        <w:tab/>
        <w:t>Mapping of interface triCommunicationSART</w:t>
      </w:r>
      <w:r>
        <w:tab/>
      </w:r>
      <w:r>
        <w:fldChar w:fldCharType="begin" w:fldLock="1"/>
      </w:r>
      <w:r>
        <w:instrText xml:space="preserve"> PAGEREF _Toc420499183 \h </w:instrText>
      </w:r>
      <w:r>
        <w:fldChar w:fldCharType="separate"/>
      </w:r>
      <w:r>
        <w:t>27</w:t>
      </w:r>
      <w:r>
        <w:fldChar w:fldCharType="end"/>
      </w:r>
    </w:p>
    <w:p w14:paraId="5EC44605" w14:textId="77777777" w:rsidR="00A869C0" w:rsidRDefault="00A869C0" w:rsidP="00A869C0">
      <w:pPr>
        <w:pStyle w:val="Verzeichnis3"/>
        <w:rPr>
          <w:rFonts w:asciiTheme="minorHAnsi" w:eastAsiaTheme="minorEastAsia" w:hAnsiTheme="minorHAnsi" w:cstheme="minorBidi"/>
          <w:sz w:val="22"/>
          <w:szCs w:val="22"/>
          <w:lang w:eastAsia="en-GB"/>
        </w:rPr>
      </w:pPr>
      <w:r>
        <w:t>6.8.2</w:t>
      </w:r>
      <w:r>
        <w:tab/>
        <w:t>Mapping of interface triCommunicationTERT</w:t>
      </w:r>
      <w:r>
        <w:tab/>
      </w:r>
      <w:r>
        <w:fldChar w:fldCharType="begin" w:fldLock="1"/>
      </w:r>
      <w:r>
        <w:instrText xml:space="preserve"> PAGEREF _Toc420499184 \h </w:instrText>
      </w:r>
      <w:r>
        <w:fldChar w:fldCharType="separate"/>
      </w:r>
      <w:r>
        <w:t>28</w:t>
      </w:r>
      <w:r>
        <w:fldChar w:fldCharType="end"/>
      </w:r>
    </w:p>
    <w:p w14:paraId="2ABF1C43" w14:textId="77777777" w:rsidR="00A869C0" w:rsidRDefault="00A869C0" w:rsidP="00A869C0">
      <w:pPr>
        <w:pStyle w:val="Verzeichnis3"/>
        <w:rPr>
          <w:rFonts w:asciiTheme="minorHAnsi" w:eastAsiaTheme="minorEastAsia" w:hAnsiTheme="minorHAnsi" w:cstheme="minorBidi"/>
          <w:sz w:val="22"/>
          <w:szCs w:val="22"/>
          <w:lang w:eastAsia="en-GB"/>
        </w:rPr>
      </w:pPr>
      <w:r>
        <w:t>6.8.3</w:t>
      </w:r>
      <w:r>
        <w:tab/>
        <w:t>Mapping of interface triPlatformPART</w:t>
      </w:r>
      <w:r>
        <w:tab/>
      </w:r>
      <w:r>
        <w:fldChar w:fldCharType="begin" w:fldLock="1"/>
      </w:r>
      <w:r>
        <w:instrText xml:space="preserve"> PAGEREF _Toc420499185 \h </w:instrText>
      </w:r>
      <w:r>
        <w:fldChar w:fldCharType="separate"/>
      </w:r>
      <w:r>
        <w:t>28</w:t>
      </w:r>
      <w:r>
        <w:fldChar w:fldCharType="end"/>
      </w:r>
    </w:p>
    <w:p w14:paraId="00AC0625" w14:textId="77777777" w:rsidR="00A869C0" w:rsidRDefault="00A869C0" w:rsidP="00A869C0">
      <w:pPr>
        <w:pStyle w:val="Verzeichnis3"/>
        <w:rPr>
          <w:rFonts w:asciiTheme="minorHAnsi" w:eastAsiaTheme="minorEastAsia" w:hAnsiTheme="minorHAnsi" w:cstheme="minorBidi"/>
          <w:sz w:val="22"/>
          <w:szCs w:val="22"/>
          <w:lang w:eastAsia="en-GB"/>
        </w:rPr>
      </w:pPr>
      <w:r>
        <w:t>6.8.4</w:t>
      </w:r>
      <w:r>
        <w:tab/>
        <w:t>Mapping of interface triPlatformTE</w:t>
      </w:r>
      <w:r>
        <w:tab/>
      </w:r>
      <w:r>
        <w:fldChar w:fldCharType="begin" w:fldLock="1"/>
      </w:r>
      <w:r>
        <w:instrText xml:space="preserve"> PAGEREF _Toc420499186 \h </w:instrText>
      </w:r>
      <w:r>
        <w:fldChar w:fldCharType="separate"/>
      </w:r>
      <w:r>
        <w:t>29</w:t>
      </w:r>
      <w:r>
        <w:fldChar w:fldCharType="end"/>
      </w:r>
    </w:p>
    <w:p w14:paraId="627457B6" w14:textId="77777777" w:rsidR="00A869C0" w:rsidRDefault="00A869C0" w:rsidP="00A869C0">
      <w:pPr>
        <w:pStyle w:val="Verzeichnis2"/>
        <w:rPr>
          <w:rFonts w:asciiTheme="minorHAnsi" w:eastAsiaTheme="minorEastAsia" w:hAnsiTheme="minorHAnsi" w:cstheme="minorBidi"/>
          <w:sz w:val="22"/>
          <w:szCs w:val="22"/>
          <w:lang w:eastAsia="en-GB"/>
        </w:rPr>
      </w:pPr>
      <w:r>
        <w:t>6.9</w:t>
      </w:r>
      <w:r>
        <w:tab/>
        <w:t>Changes for ANSI C Language Mapping</w:t>
      </w:r>
      <w:r>
        <w:tab/>
      </w:r>
      <w:r>
        <w:fldChar w:fldCharType="begin" w:fldLock="1"/>
      </w:r>
      <w:r>
        <w:instrText xml:space="preserve"> PAGEREF _Toc420499187 \h </w:instrText>
      </w:r>
      <w:r>
        <w:fldChar w:fldCharType="separate"/>
      </w:r>
      <w:r>
        <w:t>29</w:t>
      </w:r>
      <w:r>
        <w:fldChar w:fldCharType="end"/>
      </w:r>
    </w:p>
    <w:p w14:paraId="2455C9A5" w14:textId="77777777" w:rsidR="00A869C0" w:rsidRDefault="00A869C0" w:rsidP="00A869C0">
      <w:pPr>
        <w:pStyle w:val="Verzeichnis2"/>
        <w:rPr>
          <w:rFonts w:asciiTheme="minorHAnsi" w:eastAsiaTheme="minorEastAsia" w:hAnsiTheme="minorHAnsi" w:cstheme="minorBidi"/>
          <w:sz w:val="22"/>
          <w:szCs w:val="22"/>
          <w:lang w:eastAsia="en-GB"/>
        </w:rPr>
      </w:pPr>
      <w:r>
        <w:t>6.10</w:t>
      </w:r>
      <w:r>
        <w:tab/>
        <w:t>Changes for C++ Language Mapping</w:t>
      </w:r>
      <w:r>
        <w:tab/>
      </w:r>
      <w:r>
        <w:fldChar w:fldCharType="begin" w:fldLock="1"/>
      </w:r>
      <w:r>
        <w:instrText xml:space="preserve"> PAGEREF _Toc420499188 \h </w:instrText>
      </w:r>
      <w:r>
        <w:fldChar w:fldCharType="separate"/>
      </w:r>
      <w:r>
        <w:t>31</w:t>
      </w:r>
      <w:r>
        <w:fldChar w:fldCharType="end"/>
      </w:r>
    </w:p>
    <w:p w14:paraId="0A258CCC" w14:textId="77777777" w:rsidR="00A869C0" w:rsidRDefault="00A869C0" w:rsidP="00A869C0">
      <w:pPr>
        <w:pStyle w:val="Verzeichnis3"/>
        <w:rPr>
          <w:rFonts w:asciiTheme="minorHAnsi" w:eastAsiaTheme="minorEastAsia" w:hAnsiTheme="minorHAnsi" w:cstheme="minorBidi"/>
          <w:sz w:val="22"/>
          <w:szCs w:val="22"/>
          <w:lang w:eastAsia="en-GB"/>
        </w:rPr>
      </w:pPr>
      <w:r>
        <w:t>6.10.1</w:t>
      </w:r>
      <w:r>
        <w:tab/>
        <w:t>Mapping of interface triCommunicationSART</w:t>
      </w:r>
      <w:r>
        <w:tab/>
      </w:r>
      <w:r>
        <w:fldChar w:fldCharType="begin" w:fldLock="1"/>
      </w:r>
      <w:r>
        <w:instrText xml:space="preserve"> PAGEREF _Toc420499189 \h </w:instrText>
      </w:r>
      <w:r>
        <w:fldChar w:fldCharType="separate"/>
      </w:r>
      <w:r>
        <w:t>31</w:t>
      </w:r>
      <w:r>
        <w:fldChar w:fldCharType="end"/>
      </w:r>
    </w:p>
    <w:p w14:paraId="5D971705" w14:textId="77777777" w:rsidR="00A869C0" w:rsidRDefault="00A869C0" w:rsidP="00A869C0">
      <w:pPr>
        <w:pStyle w:val="Verzeichnis3"/>
        <w:rPr>
          <w:rFonts w:asciiTheme="minorHAnsi" w:eastAsiaTheme="minorEastAsia" w:hAnsiTheme="minorHAnsi" w:cstheme="minorBidi"/>
          <w:sz w:val="22"/>
          <w:szCs w:val="22"/>
          <w:lang w:eastAsia="en-GB"/>
        </w:rPr>
      </w:pPr>
      <w:r>
        <w:t>6.10.2</w:t>
      </w:r>
      <w:r>
        <w:tab/>
        <w:t>Mapping of interface triCommunicationTERT</w:t>
      </w:r>
      <w:r>
        <w:tab/>
      </w:r>
      <w:r>
        <w:fldChar w:fldCharType="begin" w:fldLock="1"/>
      </w:r>
      <w:r>
        <w:instrText xml:space="preserve"> PAGEREF _Toc420499190 \h </w:instrText>
      </w:r>
      <w:r>
        <w:fldChar w:fldCharType="separate"/>
      </w:r>
      <w:r>
        <w:t>32</w:t>
      </w:r>
      <w:r>
        <w:fldChar w:fldCharType="end"/>
      </w:r>
    </w:p>
    <w:p w14:paraId="085AFB67" w14:textId="77777777" w:rsidR="00A869C0" w:rsidRDefault="00A869C0" w:rsidP="00A869C0">
      <w:pPr>
        <w:pStyle w:val="Verzeichnis3"/>
        <w:rPr>
          <w:rFonts w:asciiTheme="minorHAnsi" w:eastAsiaTheme="minorEastAsia" w:hAnsiTheme="minorHAnsi" w:cstheme="minorBidi"/>
          <w:sz w:val="22"/>
          <w:szCs w:val="22"/>
          <w:lang w:eastAsia="en-GB"/>
        </w:rPr>
      </w:pPr>
      <w:r>
        <w:t>6.10.3</w:t>
      </w:r>
      <w:r>
        <w:tab/>
        <w:t>Mapping of interface triPlatformPART</w:t>
      </w:r>
      <w:r>
        <w:tab/>
      </w:r>
      <w:r>
        <w:fldChar w:fldCharType="begin" w:fldLock="1"/>
      </w:r>
      <w:r>
        <w:instrText xml:space="preserve"> PAGEREF _Toc420499191 \h </w:instrText>
      </w:r>
      <w:r>
        <w:fldChar w:fldCharType="separate"/>
      </w:r>
      <w:r>
        <w:t>32</w:t>
      </w:r>
      <w:r>
        <w:fldChar w:fldCharType="end"/>
      </w:r>
    </w:p>
    <w:p w14:paraId="256B5711" w14:textId="77777777" w:rsidR="00A869C0" w:rsidRDefault="00A869C0" w:rsidP="00A869C0">
      <w:pPr>
        <w:pStyle w:val="Verzeichnis3"/>
        <w:rPr>
          <w:rFonts w:asciiTheme="minorHAnsi" w:eastAsiaTheme="minorEastAsia" w:hAnsiTheme="minorHAnsi" w:cstheme="minorBidi"/>
          <w:sz w:val="22"/>
          <w:szCs w:val="22"/>
          <w:lang w:eastAsia="en-GB"/>
        </w:rPr>
      </w:pPr>
      <w:r>
        <w:t>6.10.4</w:t>
      </w:r>
      <w:r>
        <w:tab/>
        <w:t>Mapping of interface triPlatformTERT</w:t>
      </w:r>
      <w:r>
        <w:tab/>
      </w:r>
      <w:r>
        <w:fldChar w:fldCharType="begin" w:fldLock="1"/>
      </w:r>
      <w:r>
        <w:instrText xml:space="preserve"> PAGEREF _Toc420499192 \h </w:instrText>
      </w:r>
      <w:r>
        <w:fldChar w:fldCharType="separate"/>
      </w:r>
      <w:r>
        <w:t>32</w:t>
      </w:r>
      <w:r>
        <w:fldChar w:fldCharType="end"/>
      </w:r>
    </w:p>
    <w:p w14:paraId="21F7E6F1" w14:textId="77777777" w:rsidR="00A869C0" w:rsidRDefault="00A869C0" w:rsidP="00A869C0">
      <w:pPr>
        <w:pStyle w:val="Verzeichnis1"/>
        <w:rPr>
          <w:rFonts w:asciiTheme="minorHAnsi" w:eastAsiaTheme="minorEastAsia" w:hAnsiTheme="minorHAnsi" w:cstheme="minorBidi"/>
          <w:szCs w:val="22"/>
          <w:lang w:eastAsia="en-GB"/>
        </w:rPr>
      </w:pPr>
      <w:r>
        <w:t>7</w:t>
      </w:r>
      <w:r>
        <w:tab/>
        <w:t>TCI extensions for the package</w:t>
      </w:r>
      <w:r>
        <w:tab/>
      </w:r>
      <w:r>
        <w:fldChar w:fldCharType="begin" w:fldLock="1"/>
      </w:r>
      <w:r>
        <w:instrText xml:space="preserve"> PAGEREF _Toc420499193 \h </w:instrText>
      </w:r>
      <w:r>
        <w:fldChar w:fldCharType="separate"/>
      </w:r>
      <w:r>
        <w:t>33</w:t>
      </w:r>
      <w:r>
        <w:fldChar w:fldCharType="end"/>
      </w:r>
    </w:p>
    <w:p w14:paraId="3E637521" w14:textId="77777777" w:rsidR="00A869C0" w:rsidRDefault="00A869C0" w:rsidP="00A869C0">
      <w:pPr>
        <w:pStyle w:val="Verzeichnis8"/>
        <w:rPr>
          <w:rFonts w:asciiTheme="minorHAnsi" w:eastAsiaTheme="minorEastAsia" w:hAnsiTheme="minorHAnsi" w:cstheme="minorBidi"/>
          <w:szCs w:val="22"/>
          <w:lang w:eastAsia="en-GB"/>
        </w:rPr>
      </w:pPr>
      <w:r>
        <w:t>Annex A (normative):</w:t>
      </w:r>
      <w:r>
        <w:tab/>
        <w:t>BNF and static semantics</w:t>
      </w:r>
      <w:r>
        <w:tab/>
      </w:r>
      <w:r>
        <w:fldChar w:fldCharType="begin" w:fldLock="1"/>
      </w:r>
      <w:r>
        <w:instrText xml:space="preserve"> PAGEREF _Toc420499194 \h </w:instrText>
      </w:r>
      <w:r>
        <w:fldChar w:fldCharType="separate"/>
      </w:r>
      <w:r>
        <w:t>34</w:t>
      </w:r>
      <w:r>
        <w:fldChar w:fldCharType="end"/>
      </w:r>
    </w:p>
    <w:p w14:paraId="08915B11" w14:textId="77777777" w:rsidR="00A869C0" w:rsidRDefault="00A869C0" w:rsidP="00A869C0">
      <w:pPr>
        <w:pStyle w:val="Verzeichnis1"/>
        <w:rPr>
          <w:rFonts w:asciiTheme="minorHAnsi" w:eastAsiaTheme="minorEastAsia" w:hAnsiTheme="minorHAnsi" w:cstheme="minorBidi"/>
          <w:szCs w:val="22"/>
          <w:lang w:eastAsia="en-GB"/>
        </w:rPr>
      </w:pPr>
      <w:r>
        <w:t>A.1</w:t>
      </w:r>
      <w:r>
        <w:tab/>
        <w:t>Changed BNF Rules</w:t>
      </w:r>
      <w:r>
        <w:tab/>
      </w:r>
      <w:r>
        <w:fldChar w:fldCharType="begin" w:fldLock="1"/>
      </w:r>
      <w:r>
        <w:instrText xml:space="preserve"> PAGEREF _Toc420499195 \h </w:instrText>
      </w:r>
      <w:r>
        <w:fldChar w:fldCharType="separate"/>
      </w:r>
      <w:r>
        <w:t>34</w:t>
      </w:r>
      <w:r>
        <w:fldChar w:fldCharType="end"/>
      </w:r>
    </w:p>
    <w:p w14:paraId="4B5F5A1D" w14:textId="77777777" w:rsidR="00A869C0" w:rsidRDefault="00A869C0" w:rsidP="00A869C0">
      <w:pPr>
        <w:pStyle w:val="Verzeichnis1"/>
        <w:rPr>
          <w:rFonts w:asciiTheme="minorHAnsi" w:eastAsiaTheme="minorEastAsia" w:hAnsiTheme="minorHAnsi" w:cstheme="minorBidi"/>
          <w:szCs w:val="22"/>
          <w:lang w:eastAsia="en-GB"/>
        </w:rPr>
      </w:pPr>
      <w:r>
        <w:t>A.2</w:t>
      </w:r>
      <w:r>
        <w:tab/>
        <w:t>New BNF Rules</w:t>
      </w:r>
      <w:r>
        <w:tab/>
      </w:r>
      <w:r>
        <w:fldChar w:fldCharType="begin" w:fldLock="1"/>
      </w:r>
      <w:r>
        <w:instrText xml:space="preserve"> PAGEREF _Toc420499196 \h </w:instrText>
      </w:r>
      <w:r>
        <w:fldChar w:fldCharType="separate"/>
      </w:r>
      <w:r>
        <w:t>34</w:t>
      </w:r>
      <w:r>
        <w:fldChar w:fldCharType="end"/>
      </w:r>
    </w:p>
    <w:p w14:paraId="2410FA8E" w14:textId="77777777" w:rsidR="00A869C0" w:rsidRDefault="00A869C0" w:rsidP="00A869C0">
      <w:pPr>
        <w:pStyle w:val="Verzeichnis8"/>
        <w:rPr>
          <w:rFonts w:asciiTheme="minorHAnsi" w:eastAsiaTheme="minorEastAsia" w:hAnsiTheme="minorHAnsi" w:cstheme="minorBidi"/>
          <w:szCs w:val="22"/>
          <w:lang w:eastAsia="en-GB"/>
        </w:rPr>
      </w:pPr>
      <w:r>
        <w:t>Annex B (informative):</w:t>
      </w:r>
      <w:r>
        <w:tab/>
        <w:t>Bibliography</w:t>
      </w:r>
      <w:r>
        <w:tab/>
      </w:r>
      <w:r>
        <w:fldChar w:fldCharType="begin" w:fldLock="1"/>
      </w:r>
      <w:r>
        <w:instrText xml:space="preserve"> PAGEREF _Toc420499197 \h </w:instrText>
      </w:r>
      <w:r>
        <w:fldChar w:fldCharType="separate"/>
      </w:r>
      <w:r>
        <w:t>35</w:t>
      </w:r>
      <w:r>
        <w:fldChar w:fldCharType="end"/>
      </w:r>
    </w:p>
    <w:p w14:paraId="3A68E244" w14:textId="77777777" w:rsidR="00A869C0" w:rsidRDefault="00A869C0" w:rsidP="00A869C0">
      <w:pPr>
        <w:pStyle w:val="Verzeichnis1"/>
        <w:rPr>
          <w:rFonts w:asciiTheme="minorHAnsi" w:eastAsiaTheme="minorEastAsia" w:hAnsiTheme="minorHAnsi" w:cstheme="minorBidi"/>
          <w:szCs w:val="22"/>
          <w:lang w:eastAsia="en-GB"/>
        </w:rPr>
      </w:pPr>
      <w:r>
        <w:t>History</w:t>
      </w:r>
      <w:r>
        <w:tab/>
      </w:r>
      <w:r>
        <w:fldChar w:fldCharType="begin" w:fldLock="1"/>
      </w:r>
      <w:r>
        <w:instrText xml:space="preserve"> PAGEREF _Toc420499198 \h </w:instrText>
      </w:r>
      <w:r>
        <w:fldChar w:fldCharType="separate"/>
      </w:r>
      <w:r>
        <w:t>36</w:t>
      </w:r>
      <w:r>
        <w:fldChar w:fldCharType="end"/>
      </w:r>
    </w:p>
    <w:p w14:paraId="64BD2BE2" w14:textId="77777777" w:rsidR="00051C41" w:rsidRPr="00C63ED2" w:rsidRDefault="00A869C0" w:rsidP="00051C41">
      <w:r>
        <w:fldChar w:fldCharType="end"/>
      </w:r>
    </w:p>
    <w:p w14:paraId="48496D7E" w14:textId="77777777" w:rsidR="00DC01BE" w:rsidRPr="00C63ED2" w:rsidRDefault="00DC01BE" w:rsidP="00051C41">
      <w:pPr>
        <w:pStyle w:val="berschrift1"/>
      </w:pPr>
      <w:r w:rsidRPr="00C63ED2">
        <w:br w:type="page"/>
      </w:r>
      <w:bookmarkStart w:id="1" w:name="_Toc420499124"/>
      <w:r w:rsidRPr="00C63ED2">
        <w:lastRenderedPageBreak/>
        <w:t>Intellectual Property Rights</w:t>
      </w:r>
      <w:bookmarkEnd w:id="1"/>
    </w:p>
    <w:p w14:paraId="43FA664C" w14:textId="77777777" w:rsidR="00F75294" w:rsidRPr="00055551" w:rsidRDefault="00F75294" w:rsidP="00F75294">
      <w:r w:rsidRPr="00055551">
        <w:t xml:space="preserve">IPRs essential or potentially essential to the present document may have been declared to ETSI. The information pertaining to these essential IPRs, if any, is publicly available for </w:t>
      </w:r>
      <w:r w:rsidRPr="00055551">
        <w:rPr>
          <w:b/>
        </w:rPr>
        <w:t>ETSI members and non-members</w:t>
      </w:r>
      <w:r w:rsidRPr="00055551">
        <w:t xml:space="preserve">, and can be found in ETSI SR 000 314: </w:t>
      </w:r>
      <w:r w:rsidRPr="00055551">
        <w:rPr>
          <w:i/>
        </w:rPr>
        <w:t>"Intellectual Property Rights (IPRs); Essential, or potentially Essential, IPRs notified to ETSI in respect of ETSI standards"</w:t>
      </w:r>
      <w:r w:rsidRPr="00055551">
        <w:t>, which is available from the ETSI Secretariat. Latest updates are available on the ETSI Web server (</w:t>
      </w:r>
      <w:hyperlink r:id="rId15" w:history="1">
        <w:r>
          <w:rPr>
            <w:rStyle w:val="Hyperlink"/>
          </w:rPr>
          <w:t>http://ipr.etsi.org</w:t>
        </w:r>
      </w:hyperlink>
      <w:r w:rsidRPr="00055551">
        <w:t>).</w:t>
      </w:r>
    </w:p>
    <w:p w14:paraId="78333E2F" w14:textId="77777777" w:rsidR="00DC01BE" w:rsidRPr="00C63ED2" w:rsidRDefault="00DC01BE" w:rsidP="00DC01BE">
      <w:r w:rsidRPr="00C63ED2">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p w14:paraId="60E58357" w14:textId="77777777" w:rsidR="00DC01BE" w:rsidRPr="00C63ED2" w:rsidRDefault="00DC01BE" w:rsidP="00051C41">
      <w:pPr>
        <w:pStyle w:val="berschrift1"/>
      </w:pPr>
      <w:bookmarkStart w:id="2" w:name="_Toc420499125"/>
      <w:r w:rsidRPr="00C63ED2">
        <w:t>Foreword</w:t>
      </w:r>
      <w:bookmarkEnd w:id="2"/>
    </w:p>
    <w:p w14:paraId="5FEC7A98" w14:textId="77777777" w:rsidR="00F75294" w:rsidRDefault="00F75294" w:rsidP="00F75294">
      <w:r w:rsidRPr="00055551">
        <w:t xml:space="preserve">This </w:t>
      </w:r>
      <w:r>
        <w:t>ETSI Standard (ES)</w:t>
      </w:r>
      <w:r w:rsidRPr="00055551">
        <w:t xml:space="preserve"> has been produced by </w:t>
      </w:r>
      <w:r>
        <w:t>ETSI Technical Committee Methods for Testing and Specification (MTS)</w:t>
      </w:r>
      <w:r w:rsidRPr="00055551">
        <w:t>.</w:t>
      </w:r>
    </w:p>
    <w:p w14:paraId="0E27F8D5" w14:textId="77777777" w:rsidR="00554408" w:rsidRPr="00C63ED2" w:rsidRDefault="00554408" w:rsidP="00554408">
      <w:pPr>
        <w:keepNext/>
        <w:rPr>
          <w:color w:val="000000"/>
        </w:rPr>
      </w:pPr>
      <w:r w:rsidRPr="00C63ED2">
        <w:rPr>
          <w:color w:val="000000"/>
        </w:rPr>
        <w:t>The present document relates to the multi-part standard</w:t>
      </w:r>
      <w:r w:rsidR="00D2455F" w:rsidRPr="00C63ED2">
        <w:rPr>
          <w:color w:val="000000"/>
        </w:rPr>
        <w:t xml:space="preserve"> ETSI</w:t>
      </w:r>
      <w:r w:rsidRPr="00C63ED2">
        <w:rPr>
          <w:color w:val="000000"/>
        </w:rPr>
        <w:t xml:space="preserve"> </w:t>
      </w:r>
      <w:r w:rsidRPr="00C63ED2">
        <w:t>ES 201 873</w:t>
      </w:r>
      <w:r w:rsidRPr="00C63ED2">
        <w:rPr>
          <w:color w:val="000000"/>
        </w:rPr>
        <w:t xml:space="preserve"> covering the Testing and Test Control Notation version 3, as identified below:</w:t>
      </w:r>
    </w:p>
    <w:p w14:paraId="2E81AE2A" w14:textId="77777777" w:rsidR="00554408" w:rsidRPr="00C63ED2" w:rsidRDefault="00554408" w:rsidP="00554408">
      <w:pPr>
        <w:pStyle w:val="NO"/>
        <w:rPr>
          <w:color w:val="000000"/>
        </w:rPr>
      </w:pPr>
      <w:r w:rsidRPr="00C63ED2">
        <w:t>Part 1</w:t>
      </w:r>
      <w:r w:rsidRPr="00C63ED2">
        <w:rPr>
          <w:color w:val="000000"/>
        </w:rPr>
        <w:t>:</w:t>
      </w:r>
      <w:r w:rsidRPr="00C63ED2">
        <w:rPr>
          <w:color w:val="000000"/>
        </w:rPr>
        <w:tab/>
        <w:t>"</w:t>
      </w:r>
      <w:r w:rsidRPr="00C63ED2">
        <w:t>TTCN</w:t>
      </w:r>
      <w:r w:rsidRPr="00C63ED2">
        <w:noBreakHyphen/>
        <w:t>3</w:t>
      </w:r>
      <w:r w:rsidRPr="00C63ED2">
        <w:rPr>
          <w:color w:val="000000"/>
        </w:rPr>
        <w:t xml:space="preserve"> Core Language";</w:t>
      </w:r>
    </w:p>
    <w:p w14:paraId="4003503C" w14:textId="77777777" w:rsidR="00554408" w:rsidRPr="00C63ED2" w:rsidRDefault="00554408" w:rsidP="00554408">
      <w:pPr>
        <w:pStyle w:val="NO"/>
      </w:pPr>
      <w:r w:rsidRPr="00C63ED2">
        <w:t>Part 4:</w:t>
      </w:r>
      <w:r w:rsidRPr="00C63ED2">
        <w:tab/>
        <w:t>"TTCN</w:t>
      </w:r>
      <w:r w:rsidRPr="00C63ED2">
        <w:noBreakHyphen/>
        <w:t>3 Operational Semantics";</w:t>
      </w:r>
    </w:p>
    <w:p w14:paraId="5A29D281" w14:textId="77777777" w:rsidR="00554408" w:rsidRPr="00C63ED2" w:rsidRDefault="00554408" w:rsidP="00554408">
      <w:pPr>
        <w:pStyle w:val="NO"/>
      </w:pPr>
      <w:r w:rsidRPr="00C63ED2">
        <w:t>Part 5:</w:t>
      </w:r>
      <w:r w:rsidRPr="00C63ED2">
        <w:tab/>
        <w:t>"TTCN</w:t>
      </w:r>
      <w:r w:rsidRPr="00C63ED2">
        <w:noBreakHyphen/>
        <w:t>3 Runtime Interface (TRI)";</w:t>
      </w:r>
    </w:p>
    <w:p w14:paraId="117D8E5C" w14:textId="77777777" w:rsidR="00554408" w:rsidRPr="00C63ED2" w:rsidRDefault="00554408" w:rsidP="00554408">
      <w:pPr>
        <w:pStyle w:val="NO"/>
      </w:pPr>
      <w:r w:rsidRPr="00C63ED2">
        <w:t>Part 6:</w:t>
      </w:r>
      <w:r w:rsidRPr="00C63ED2">
        <w:tab/>
        <w:t>"TTCN</w:t>
      </w:r>
      <w:r w:rsidRPr="00C63ED2">
        <w:noBreakHyphen/>
        <w:t>3 Control Interface (TCI)";</w:t>
      </w:r>
    </w:p>
    <w:p w14:paraId="18CB1DB1" w14:textId="77777777" w:rsidR="00554408" w:rsidRPr="00C63ED2" w:rsidRDefault="00554408" w:rsidP="00554408">
      <w:pPr>
        <w:pStyle w:val="NO"/>
      </w:pPr>
      <w:r w:rsidRPr="00C63ED2">
        <w:t>Part 7:</w:t>
      </w:r>
      <w:r w:rsidRPr="00C63ED2">
        <w:tab/>
        <w:t>"Using ASN.1 with TTCN</w:t>
      </w:r>
      <w:r w:rsidRPr="00C63ED2">
        <w:noBreakHyphen/>
        <w:t>3";</w:t>
      </w:r>
    </w:p>
    <w:p w14:paraId="433EC09B" w14:textId="77777777" w:rsidR="00554408" w:rsidRPr="00C63ED2" w:rsidRDefault="00554408" w:rsidP="00554408">
      <w:pPr>
        <w:pStyle w:val="NO"/>
      </w:pPr>
      <w:r w:rsidRPr="00C63ED2">
        <w:t>Part 8:</w:t>
      </w:r>
      <w:r w:rsidRPr="00C63ED2">
        <w:tab/>
        <w:t>"The IDL to TTCN-3 Mapping";</w:t>
      </w:r>
    </w:p>
    <w:p w14:paraId="596FC1B7" w14:textId="77777777" w:rsidR="00554408" w:rsidRPr="00C63ED2" w:rsidRDefault="00554408" w:rsidP="00554408">
      <w:pPr>
        <w:pStyle w:val="NO"/>
      </w:pPr>
      <w:r w:rsidRPr="00C63ED2">
        <w:t>Part 9:</w:t>
      </w:r>
      <w:r w:rsidRPr="00C63ED2">
        <w:tab/>
        <w:t>"Using XML schema with TTCN</w:t>
      </w:r>
      <w:r w:rsidRPr="00C63ED2">
        <w:noBreakHyphen/>
        <w:t>3";</w:t>
      </w:r>
    </w:p>
    <w:p w14:paraId="2F67674B" w14:textId="77777777" w:rsidR="00554408" w:rsidRPr="00C63ED2" w:rsidRDefault="00554408" w:rsidP="00554408">
      <w:pPr>
        <w:pStyle w:val="NO"/>
      </w:pPr>
      <w:r w:rsidRPr="00C63ED2">
        <w:t>Part 10:</w:t>
      </w:r>
      <w:r w:rsidRPr="00C63ED2">
        <w:tab/>
        <w:t>"TTCN-3 Documentation Comment Specification".</w:t>
      </w:r>
    </w:p>
    <w:p w14:paraId="2CF26B9C" w14:textId="77777777" w:rsidR="00F75294" w:rsidRPr="00A154F0" w:rsidRDefault="00F75294" w:rsidP="00F75294">
      <w:pPr>
        <w:pStyle w:val="berschrift1"/>
        <w:rPr>
          <w:b/>
        </w:rPr>
      </w:pPr>
      <w:bookmarkStart w:id="3" w:name="_Toc420499126"/>
      <w:r w:rsidRPr="00A154F0">
        <w:t>Modal verbs terminology</w:t>
      </w:r>
      <w:bookmarkEnd w:id="3"/>
    </w:p>
    <w:p w14:paraId="6B16FE76" w14:textId="77777777" w:rsidR="00F75294" w:rsidRPr="00A154F0" w:rsidRDefault="00F75294" w:rsidP="00F75294">
      <w:r w:rsidRPr="00A154F0">
        <w:t>In the present document "</w:t>
      </w:r>
      <w:r w:rsidRPr="00A154F0">
        <w:rPr>
          <w:b/>
          <w:bCs/>
        </w:rPr>
        <w:t>shall</w:t>
      </w:r>
      <w:r w:rsidRPr="00A154F0">
        <w:t>", "</w:t>
      </w:r>
      <w:r w:rsidRPr="00A154F0">
        <w:rPr>
          <w:b/>
          <w:bCs/>
        </w:rPr>
        <w:t>shall not</w:t>
      </w:r>
      <w:r w:rsidRPr="00A154F0">
        <w:t>", "</w:t>
      </w:r>
      <w:r w:rsidRPr="00A154F0">
        <w:rPr>
          <w:b/>
          <w:bCs/>
        </w:rPr>
        <w:t>should</w:t>
      </w:r>
      <w:r w:rsidRPr="00A154F0">
        <w:t>", "</w:t>
      </w:r>
      <w:r w:rsidRPr="00A154F0">
        <w:rPr>
          <w:b/>
          <w:bCs/>
        </w:rPr>
        <w:t>should not</w:t>
      </w:r>
      <w:r w:rsidRPr="00A154F0">
        <w:t>", "</w:t>
      </w:r>
      <w:r w:rsidRPr="00A154F0">
        <w:rPr>
          <w:b/>
          <w:bCs/>
        </w:rPr>
        <w:t>may</w:t>
      </w:r>
      <w:r w:rsidRPr="00A154F0">
        <w:t>", "</w:t>
      </w:r>
      <w:r w:rsidRPr="00A154F0">
        <w:rPr>
          <w:b/>
          <w:bCs/>
        </w:rPr>
        <w:t>need not</w:t>
      </w:r>
      <w:r w:rsidRPr="00A154F0">
        <w:t>", "</w:t>
      </w:r>
      <w:r w:rsidRPr="00A154F0">
        <w:rPr>
          <w:b/>
          <w:bCs/>
        </w:rPr>
        <w:t>will</w:t>
      </w:r>
      <w:r w:rsidRPr="00A154F0">
        <w:rPr>
          <w:bCs/>
        </w:rPr>
        <w:t>"</w:t>
      </w:r>
      <w:r w:rsidRPr="00A154F0">
        <w:t xml:space="preserve">, </w:t>
      </w:r>
      <w:r w:rsidRPr="00A154F0">
        <w:rPr>
          <w:bCs/>
        </w:rPr>
        <w:t>"</w:t>
      </w:r>
      <w:r w:rsidRPr="00A154F0">
        <w:rPr>
          <w:b/>
          <w:bCs/>
        </w:rPr>
        <w:t>will not</w:t>
      </w:r>
      <w:r w:rsidRPr="00A154F0">
        <w:rPr>
          <w:bCs/>
        </w:rPr>
        <w:t>"</w:t>
      </w:r>
      <w:r w:rsidRPr="00A154F0">
        <w:t>, "</w:t>
      </w:r>
      <w:r w:rsidRPr="00A154F0">
        <w:rPr>
          <w:b/>
          <w:bCs/>
        </w:rPr>
        <w:t>can</w:t>
      </w:r>
      <w:r w:rsidRPr="00A154F0">
        <w:t>" and "</w:t>
      </w:r>
      <w:r w:rsidRPr="00A154F0">
        <w:rPr>
          <w:b/>
          <w:bCs/>
        </w:rPr>
        <w:t>cannot</w:t>
      </w:r>
      <w:r w:rsidRPr="00A154F0">
        <w:t xml:space="preserve">" are to be interpreted as described in clause 3.2 of the </w:t>
      </w:r>
      <w:hyperlink r:id="rId16" w:history="1">
        <w:r w:rsidRPr="00F75294">
          <w:rPr>
            <w:rStyle w:val="Hyperlink"/>
          </w:rPr>
          <w:t>ETSI Drafting Rules</w:t>
        </w:r>
      </w:hyperlink>
      <w:r w:rsidRPr="00A154F0">
        <w:t xml:space="preserve"> (Verbal forms for the expression of provisions).</w:t>
      </w:r>
    </w:p>
    <w:p w14:paraId="6C2CD6F2" w14:textId="77777777" w:rsidR="00F75294" w:rsidRPr="00A154F0" w:rsidRDefault="00F75294" w:rsidP="00F75294">
      <w:r w:rsidRPr="00A154F0">
        <w:t>"</w:t>
      </w:r>
      <w:r w:rsidRPr="00A154F0">
        <w:rPr>
          <w:b/>
          <w:bCs/>
        </w:rPr>
        <w:t>must</w:t>
      </w:r>
      <w:r w:rsidRPr="00A154F0">
        <w:t>" and "</w:t>
      </w:r>
      <w:r w:rsidRPr="00A154F0">
        <w:rPr>
          <w:b/>
          <w:bCs/>
        </w:rPr>
        <w:t>must not</w:t>
      </w:r>
      <w:r w:rsidRPr="00A154F0">
        <w:t xml:space="preserve">" are </w:t>
      </w:r>
      <w:r w:rsidRPr="00A154F0">
        <w:rPr>
          <w:b/>
          <w:bCs/>
        </w:rPr>
        <w:t>NOT</w:t>
      </w:r>
      <w:r w:rsidRPr="00A154F0">
        <w:t xml:space="preserve"> allowed in ETSI deliverables except when used in direct citation.</w:t>
      </w:r>
    </w:p>
    <w:p w14:paraId="0F3EF947" w14:textId="77777777" w:rsidR="00DC01BE" w:rsidRPr="00C63ED2" w:rsidRDefault="00DC01BE" w:rsidP="00051C41">
      <w:pPr>
        <w:pStyle w:val="berschrift1"/>
      </w:pPr>
      <w:r w:rsidRPr="00C63ED2">
        <w:br w:type="page"/>
      </w:r>
      <w:bookmarkStart w:id="4" w:name="_Toc420499127"/>
      <w:r w:rsidRPr="00C63ED2">
        <w:lastRenderedPageBreak/>
        <w:t>1</w:t>
      </w:r>
      <w:r w:rsidRPr="00C63ED2">
        <w:tab/>
        <w:t>Scope</w:t>
      </w:r>
      <w:bookmarkEnd w:id="4"/>
    </w:p>
    <w:p w14:paraId="7DEDD9E7" w14:textId="77777777" w:rsidR="00DC01BE" w:rsidRPr="00C63ED2" w:rsidRDefault="00DC01BE" w:rsidP="0001611B">
      <w:r w:rsidRPr="00C63ED2">
        <w:t xml:space="preserve">The present document defines the </w:t>
      </w:r>
      <w:r w:rsidR="0001611B" w:rsidRPr="00C63ED2">
        <w:t xml:space="preserve">real time and performance testing support </w:t>
      </w:r>
      <w:r w:rsidRPr="00C63ED2">
        <w:t>package of TTCN</w:t>
      </w:r>
      <w:r w:rsidRPr="00C63ED2">
        <w:noBreakHyphen/>
        <w:t>3. TTCN</w:t>
      </w:r>
      <w:r w:rsidRPr="00C63ED2">
        <w:noBreakHyphen/>
        <w:t xml:space="preserve">3 can be used for the specification of all types of reactive system tests over a variety of communication ports. Typical areas of application are protocol testing (including mobile and Internet protocols), service testing (including supplementary services), module testing, testing of </w:t>
      </w:r>
      <w:r w:rsidR="00D84063" w:rsidRPr="00C63ED2">
        <w:t xml:space="preserve">OMG </w:t>
      </w:r>
      <w:r w:rsidRPr="00C63ED2">
        <w:t>CORBA based platforms, APIs, etc. TTCN</w:t>
      </w:r>
      <w:r w:rsidRPr="00C63ED2">
        <w:noBreakHyphen/>
        <w:t>3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28CD6D34" w14:textId="77777777" w:rsidR="00DC01BE" w:rsidRPr="00C63ED2" w:rsidRDefault="00DC01BE" w:rsidP="00DC01BE">
      <w:pPr>
        <w:rPr>
          <w:color w:val="000000"/>
        </w:rPr>
      </w:pPr>
      <w:r w:rsidRPr="00C63ED2">
        <w:t>TTCN</w:t>
      </w:r>
      <w:r w:rsidRPr="00C63ED2">
        <w:noBreakHyphen/>
        <w:t>3</w:t>
      </w:r>
      <w:r w:rsidRPr="00C63ED2">
        <w:rPr>
          <w:color w:val="000000"/>
        </w:rPr>
        <w:t xml:space="preserve"> packages are intended to define additional TTCN-3 concepts, which are not mandatory as concepts in the TTCN-3 core language, but which are optional as part of a package which is suited for dedicated applications and/or usages of TTCN-3. </w:t>
      </w:r>
    </w:p>
    <w:p w14:paraId="6BE32826" w14:textId="77777777" w:rsidR="00DC01BE" w:rsidRPr="00C63ED2" w:rsidRDefault="00DC01BE" w:rsidP="00DC01BE">
      <w:pPr>
        <w:rPr>
          <w:color w:val="000000"/>
        </w:rPr>
      </w:pPr>
      <w:r w:rsidRPr="00C63ED2">
        <w:rPr>
          <w:color w:val="000000"/>
        </w:rPr>
        <w:t xml:space="preserve">While the design of </w:t>
      </w:r>
      <w:r w:rsidRPr="00C63ED2">
        <w:t>TTCN</w:t>
      </w:r>
      <w:r w:rsidRPr="00C63ED2">
        <w:noBreakHyphen/>
        <w:t>3</w:t>
      </w:r>
      <w:r w:rsidRPr="00C63ED2">
        <w:rPr>
          <w:color w:val="000000"/>
        </w:rPr>
        <w:t xml:space="preserve"> package has taken into account the consistency of a combined usage of the core language with a number of packages, the concrete usages of and guidelines for this package in combination with other packages is outside the scope of the present document.</w:t>
      </w:r>
    </w:p>
    <w:p w14:paraId="048825DB" w14:textId="77777777" w:rsidR="00DC01BE" w:rsidRPr="00C63ED2" w:rsidRDefault="00DC01BE" w:rsidP="00051C41">
      <w:pPr>
        <w:pStyle w:val="berschrift1"/>
      </w:pPr>
      <w:bookmarkStart w:id="5" w:name="_Toc420499128"/>
      <w:r w:rsidRPr="00C63ED2">
        <w:t>2</w:t>
      </w:r>
      <w:r w:rsidRPr="00C63ED2">
        <w:tab/>
        <w:t>References</w:t>
      </w:r>
      <w:bookmarkEnd w:id="5"/>
    </w:p>
    <w:p w14:paraId="7620F355" w14:textId="77777777" w:rsidR="00DC01BE" w:rsidRPr="00C63ED2" w:rsidRDefault="00DC01BE" w:rsidP="000406FE">
      <w:pPr>
        <w:pStyle w:val="berschrift2"/>
      </w:pPr>
      <w:bookmarkStart w:id="6" w:name="_Toc420499129"/>
      <w:r w:rsidRPr="00C63ED2">
        <w:t>2.1</w:t>
      </w:r>
      <w:r w:rsidRPr="00C63ED2">
        <w:tab/>
        <w:t>Normative references</w:t>
      </w:r>
      <w:bookmarkEnd w:id="6"/>
    </w:p>
    <w:p w14:paraId="69240D98" w14:textId="77777777" w:rsidR="00E23EEA" w:rsidRPr="00C63ED2" w:rsidRDefault="00E23EEA" w:rsidP="00E23EEA">
      <w:r w:rsidRPr="00C63ED2">
        <w:t>References are either specific (identified by date of publication and/or edition number or version number) or non</w:t>
      </w:r>
      <w:r w:rsidRPr="00C63ED2">
        <w:noBreakHyphen/>
        <w:t>specific. For specific references, only the cited version applies. For non-specific references, the latest version of the reference document (including any amendments) applies.</w:t>
      </w:r>
    </w:p>
    <w:p w14:paraId="272A7B07" w14:textId="77777777" w:rsidR="00E23EEA" w:rsidRPr="00C63ED2" w:rsidRDefault="00E23EEA" w:rsidP="00E23EEA">
      <w:r w:rsidRPr="00C63ED2">
        <w:t xml:space="preserve">Referenced documents which are not found to be publicly available in the expected location might be found at </w:t>
      </w:r>
      <w:hyperlink r:id="rId17" w:history="1">
        <w:r w:rsidRPr="00F75294">
          <w:rPr>
            <w:rStyle w:val="Hyperlink"/>
          </w:rPr>
          <w:t>http://docbox.etsi.org/Reference</w:t>
        </w:r>
      </w:hyperlink>
      <w:r w:rsidRPr="00C63ED2">
        <w:t>.</w:t>
      </w:r>
    </w:p>
    <w:p w14:paraId="23BE8A38" w14:textId="77777777" w:rsidR="00E23EEA" w:rsidRPr="00C63ED2" w:rsidRDefault="00E23EEA" w:rsidP="00E23EEA">
      <w:pPr>
        <w:pStyle w:val="NO"/>
      </w:pPr>
      <w:r w:rsidRPr="00C63ED2">
        <w:t>NOTE:</w:t>
      </w:r>
      <w:r w:rsidRPr="00C63ED2">
        <w:tab/>
        <w:t>While any hyperlinks included in this clause were valid at the time of publication, ETSI cannot guarantee their long term validity.</w:t>
      </w:r>
    </w:p>
    <w:p w14:paraId="5FC9558B" w14:textId="77777777" w:rsidR="00E23EEA" w:rsidRPr="00C63ED2" w:rsidRDefault="00E23EEA" w:rsidP="00E23EEA">
      <w:pPr>
        <w:rPr>
          <w:lang w:eastAsia="en-GB"/>
        </w:rPr>
      </w:pPr>
      <w:r w:rsidRPr="00C63ED2">
        <w:rPr>
          <w:lang w:eastAsia="en-GB"/>
        </w:rPr>
        <w:t>The following referenced documents are necessary for the application of the present document.</w:t>
      </w:r>
    </w:p>
    <w:p w14:paraId="49E38F1C" w14:textId="77777777" w:rsidR="00DC01BE" w:rsidRPr="00C63ED2" w:rsidRDefault="00575654" w:rsidP="00575654">
      <w:pPr>
        <w:pStyle w:val="EX"/>
      </w:pPr>
      <w:r w:rsidRPr="00C63ED2">
        <w:t>[</w:t>
      </w:r>
      <w:bookmarkStart w:id="7" w:name="REF_ES201873_1"/>
      <w:r w:rsidRPr="00C63ED2">
        <w:fldChar w:fldCharType="begin"/>
      </w:r>
      <w:r w:rsidRPr="00C63ED2">
        <w:instrText>SEQ REF</w:instrText>
      </w:r>
      <w:r w:rsidRPr="00C63ED2">
        <w:fldChar w:fldCharType="separate"/>
      </w:r>
      <w:r w:rsidR="0044185C" w:rsidRPr="00C63ED2">
        <w:t>1</w:t>
      </w:r>
      <w:r w:rsidRPr="00C63ED2">
        <w:fldChar w:fldCharType="end"/>
      </w:r>
      <w:bookmarkEnd w:id="7"/>
      <w:r w:rsidRPr="00C63ED2">
        <w:t>]</w:t>
      </w:r>
      <w:r w:rsidRPr="00C63ED2">
        <w:tab/>
        <w:t>ETSI ES 201 873-1 (V4.6.1): "Methods for Testing and Specification (MTS); The Testing and Test Control Notation version 3; Part 1: TTCN-3 Core Language".</w:t>
      </w:r>
    </w:p>
    <w:p w14:paraId="39F6084D" w14:textId="77777777" w:rsidR="00DC01BE" w:rsidRPr="00C63ED2" w:rsidRDefault="00575654" w:rsidP="00575654">
      <w:pPr>
        <w:pStyle w:val="EX"/>
      </w:pPr>
      <w:r w:rsidRPr="00C63ED2">
        <w:t>[</w:t>
      </w:r>
      <w:bookmarkStart w:id="8" w:name="REF_ES201873_4"/>
      <w:r w:rsidRPr="00C63ED2">
        <w:fldChar w:fldCharType="begin"/>
      </w:r>
      <w:r w:rsidRPr="00C63ED2">
        <w:instrText>SEQ REF</w:instrText>
      </w:r>
      <w:r w:rsidRPr="00C63ED2">
        <w:fldChar w:fldCharType="separate"/>
      </w:r>
      <w:r w:rsidR="0044185C" w:rsidRPr="00C63ED2">
        <w:t>2</w:t>
      </w:r>
      <w:r w:rsidRPr="00C63ED2">
        <w:fldChar w:fldCharType="end"/>
      </w:r>
      <w:bookmarkEnd w:id="8"/>
      <w:r w:rsidRPr="00C63ED2">
        <w:t>]</w:t>
      </w:r>
      <w:r w:rsidRPr="00C63ED2">
        <w:tab/>
        <w:t>ETSI ES 201 873-4 (V4.4.1): "Methods for Testing and Specification (MTS); The Testing and Test Control Notation version 3; Part 4: TTCN-3 Operational Semantics".</w:t>
      </w:r>
    </w:p>
    <w:p w14:paraId="2EA957BA" w14:textId="77777777" w:rsidR="00DC01BE" w:rsidRPr="00C63ED2" w:rsidRDefault="00575654" w:rsidP="00575654">
      <w:pPr>
        <w:pStyle w:val="EX"/>
      </w:pPr>
      <w:r w:rsidRPr="00C63ED2">
        <w:t>[</w:t>
      </w:r>
      <w:bookmarkStart w:id="9" w:name="REF_ES201873_5"/>
      <w:r w:rsidRPr="00C63ED2">
        <w:fldChar w:fldCharType="begin"/>
      </w:r>
      <w:r w:rsidRPr="00C63ED2">
        <w:instrText>SEQ REF</w:instrText>
      </w:r>
      <w:r w:rsidRPr="00C63ED2">
        <w:fldChar w:fldCharType="separate"/>
      </w:r>
      <w:r w:rsidR="0044185C" w:rsidRPr="00C63ED2">
        <w:t>3</w:t>
      </w:r>
      <w:r w:rsidRPr="00C63ED2">
        <w:fldChar w:fldCharType="end"/>
      </w:r>
      <w:bookmarkEnd w:id="9"/>
      <w:r w:rsidRPr="00C63ED2">
        <w:t>]</w:t>
      </w:r>
      <w:r w:rsidRPr="00C63ED2">
        <w:tab/>
        <w:t>ETSI ES 201 873-5 (V4.6.1): "Methods for Testing and Specification (MTS); The Testing and Test Control Notation version 3; Part 5: TTCN-3 Runtime Interface (TRI)".</w:t>
      </w:r>
    </w:p>
    <w:p w14:paraId="319747AC" w14:textId="77777777" w:rsidR="00DC01BE" w:rsidRPr="00C63ED2" w:rsidRDefault="00575654" w:rsidP="00575654">
      <w:pPr>
        <w:pStyle w:val="EX"/>
      </w:pPr>
      <w:r w:rsidRPr="00C63ED2">
        <w:t>[</w:t>
      </w:r>
      <w:bookmarkStart w:id="10" w:name="REF_ES201873_6"/>
      <w:r w:rsidRPr="00C63ED2">
        <w:fldChar w:fldCharType="begin"/>
      </w:r>
      <w:r w:rsidRPr="00C63ED2">
        <w:instrText>SEQ REF</w:instrText>
      </w:r>
      <w:r w:rsidRPr="00C63ED2">
        <w:fldChar w:fldCharType="separate"/>
      </w:r>
      <w:r w:rsidR="0044185C" w:rsidRPr="00C63ED2">
        <w:t>4</w:t>
      </w:r>
      <w:r w:rsidRPr="00C63ED2">
        <w:fldChar w:fldCharType="end"/>
      </w:r>
      <w:bookmarkEnd w:id="10"/>
      <w:r w:rsidRPr="00C63ED2">
        <w:t>]</w:t>
      </w:r>
      <w:r w:rsidRPr="00C63ED2">
        <w:tab/>
        <w:t>ETSI ES 201 873-6 (V4.6.1): "Methods for Testing and Specification (MTS); The Testing and Test Control Notation version 3; Part 6: TTCN-3 Control Interface (TCI)".</w:t>
      </w:r>
    </w:p>
    <w:p w14:paraId="13A567CE" w14:textId="77777777" w:rsidR="00DC01BE" w:rsidRPr="00C63ED2" w:rsidRDefault="00575654" w:rsidP="00575654">
      <w:pPr>
        <w:pStyle w:val="EX"/>
      </w:pPr>
      <w:r w:rsidRPr="00C63ED2">
        <w:t>[</w:t>
      </w:r>
      <w:bookmarkStart w:id="11" w:name="REF_ISOIEC9646_1"/>
      <w:r w:rsidRPr="00C63ED2">
        <w:fldChar w:fldCharType="begin"/>
      </w:r>
      <w:r w:rsidRPr="00C63ED2">
        <w:instrText>SEQ REF</w:instrText>
      </w:r>
      <w:r w:rsidRPr="00C63ED2">
        <w:fldChar w:fldCharType="separate"/>
      </w:r>
      <w:r w:rsidR="0044185C" w:rsidRPr="00C63ED2">
        <w:t>5</w:t>
      </w:r>
      <w:r w:rsidRPr="00C63ED2">
        <w:fldChar w:fldCharType="end"/>
      </w:r>
      <w:bookmarkEnd w:id="11"/>
      <w:r w:rsidRPr="00C63ED2">
        <w:t>]</w:t>
      </w:r>
      <w:r w:rsidRPr="00C63ED2">
        <w:tab/>
        <w:t>ISO/IEC 9646-1: "Information technology - Open Systems Interconnection - Conformance testing methodology and framework; Part 1: General concepts".</w:t>
      </w:r>
    </w:p>
    <w:p w14:paraId="4B8C06E7" w14:textId="77777777" w:rsidR="00DC01BE" w:rsidRPr="00C63ED2" w:rsidRDefault="00DC01BE" w:rsidP="001475EA">
      <w:pPr>
        <w:pStyle w:val="berschrift2"/>
        <w:keepNext w:val="0"/>
      </w:pPr>
      <w:bookmarkStart w:id="12" w:name="_Toc420499130"/>
      <w:r w:rsidRPr="00C63ED2">
        <w:t>2.2</w:t>
      </w:r>
      <w:r w:rsidRPr="00C63ED2">
        <w:tab/>
        <w:t>Informative references</w:t>
      </w:r>
      <w:bookmarkEnd w:id="12"/>
    </w:p>
    <w:p w14:paraId="55F1A72E" w14:textId="77777777" w:rsidR="00E23EEA" w:rsidRPr="00C63ED2" w:rsidRDefault="00E23EEA" w:rsidP="001475EA">
      <w:pPr>
        <w:keepLines/>
      </w:pPr>
      <w:r w:rsidRPr="00C63ED2">
        <w:t>References are either specific (identified by date of publication and/or edition number or version number) or non</w:t>
      </w:r>
      <w:r w:rsidRPr="00C63ED2">
        <w:noBreakHyphen/>
        <w:t>specific. For specific references, only the cited version applies. For non-specific references, the latest version of the reference document (including any amendments) applies.</w:t>
      </w:r>
    </w:p>
    <w:p w14:paraId="32A772B1" w14:textId="77777777" w:rsidR="00E23EEA" w:rsidRPr="00C63ED2" w:rsidRDefault="00E23EEA" w:rsidP="001475EA">
      <w:pPr>
        <w:pStyle w:val="NO"/>
      </w:pPr>
      <w:r w:rsidRPr="00C63ED2">
        <w:t>NOTE:</w:t>
      </w:r>
      <w:r w:rsidRPr="00C63ED2">
        <w:tab/>
        <w:t>While any hyperlinks included in this clause were valid at the time of publication, ETSI cannot guarantee their long term validity.</w:t>
      </w:r>
    </w:p>
    <w:p w14:paraId="5CE7C81E" w14:textId="77777777" w:rsidR="00E23EEA" w:rsidRPr="00C63ED2" w:rsidRDefault="00E23EEA" w:rsidP="001475EA">
      <w:pPr>
        <w:keepLines/>
      </w:pPr>
      <w:r w:rsidRPr="00C63ED2">
        <w:rPr>
          <w:lang w:eastAsia="en-GB"/>
        </w:rPr>
        <w:t xml:space="preserve">The following referenced documents are </w:t>
      </w:r>
      <w:r w:rsidRPr="00C63ED2">
        <w:t>not necessary for the application of the present document but they assist the user with regard to a particular subject area</w:t>
      </w:r>
      <w:r w:rsidRPr="00C63ED2">
        <w:rPr>
          <w:lang w:eastAsia="en-GB"/>
        </w:rPr>
        <w:t>.</w:t>
      </w:r>
    </w:p>
    <w:p w14:paraId="42F4FC3E" w14:textId="77777777" w:rsidR="00DC01BE" w:rsidRPr="00C63ED2" w:rsidRDefault="00575654" w:rsidP="00575654">
      <w:pPr>
        <w:pStyle w:val="EX"/>
      </w:pPr>
      <w:r w:rsidRPr="00C63ED2">
        <w:lastRenderedPageBreak/>
        <w:t>[</w:t>
      </w:r>
      <w:bookmarkStart w:id="13" w:name="REF_ES201873_7"/>
      <w:r w:rsidRPr="00C63ED2">
        <w:t>i.</w:t>
      </w:r>
      <w:r w:rsidRPr="00C63ED2">
        <w:fldChar w:fldCharType="begin"/>
      </w:r>
      <w:r w:rsidRPr="00C63ED2">
        <w:instrText>SEQ REFI</w:instrText>
      </w:r>
      <w:r w:rsidRPr="00C63ED2">
        <w:fldChar w:fldCharType="separate"/>
      </w:r>
      <w:r w:rsidR="0044185C" w:rsidRPr="00C63ED2">
        <w:t>1</w:t>
      </w:r>
      <w:r w:rsidRPr="00C63ED2">
        <w:fldChar w:fldCharType="end"/>
      </w:r>
      <w:bookmarkEnd w:id="13"/>
      <w:r w:rsidRPr="00C63ED2">
        <w:t>]</w:t>
      </w:r>
      <w:r w:rsidRPr="00C63ED2">
        <w:tab/>
        <w:t>ETSI ES 201 873-7 (V4.5.1): "Methods for Testing and Specification (MTS); The Testing and Test Control Notation version 3; Part 7: Using ASN.1 with TTCN-3".</w:t>
      </w:r>
    </w:p>
    <w:p w14:paraId="4B7DAC17" w14:textId="77777777" w:rsidR="00DC01BE" w:rsidRPr="00C63ED2" w:rsidRDefault="00575654" w:rsidP="00575654">
      <w:pPr>
        <w:pStyle w:val="EX"/>
      </w:pPr>
      <w:r w:rsidRPr="00C63ED2">
        <w:t>[</w:t>
      </w:r>
      <w:bookmarkStart w:id="14" w:name="REF_ES201873_8"/>
      <w:r w:rsidRPr="00C63ED2">
        <w:t>i.</w:t>
      </w:r>
      <w:r w:rsidRPr="00C63ED2">
        <w:fldChar w:fldCharType="begin"/>
      </w:r>
      <w:r w:rsidRPr="00C63ED2">
        <w:instrText>SEQ REFI</w:instrText>
      </w:r>
      <w:r w:rsidRPr="00C63ED2">
        <w:fldChar w:fldCharType="separate"/>
      </w:r>
      <w:r w:rsidR="0044185C" w:rsidRPr="00C63ED2">
        <w:t>2</w:t>
      </w:r>
      <w:r w:rsidRPr="00C63ED2">
        <w:fldChar w:fldCharType="end"/>
      </w:r>
      <w:bookmarkEnd w:id="14"/>
      <w:r w:rsidRPr="00C63ED2">
        <w:t>]</w:t>
      </w:r>
      <w:r w:rsidRPr="00C63ED2">
        <w:tab/>
        <w:t>ETSI ES 201 873-8 (V4.5.1): "Methods for Testing and Specification (MTS); The Testing and Test Control Notation version 3; Part 8: The IDL to TTCN-3 Mapping".</w:t>
      </w:r>
    </w:p>
    <w:p w14:paraId="2F3FD8D4" w14:textId="77777777" w:rsidR="00DC01BE" w:rsidRPr="00C63ED2" w:rsidRDefault="00575654" w:rsidP="00575654">
      <w:pPr>
        <w:pStyle w:val="EX"/>
      </w:pPr>
      <w:r w:rsidRPr="00C63ED2">
        <w:t>[</w:t>
      </w:r>
      <w:bookmarkStart w:id="15" w:name="REF_ES201873_9"/>
      <w:r w:rsidRPr="00C63ED2">
        <w:t>i.</w:t>
      </w:r>
      <w:r w:rsidRPr="00C63ED2">
        <w:fldChar w:fldCharType="begin"/>
      </w:r>
      <w:r w:rsidRPr="00C63ED2">
        <w:instrText>SEQ REFI</w:instrText>
      </w:r>
      <w:r w:rsidRPr="00C63ED2">
        <w:fldChar w:fldCharType="separate"/>
      </w:r>
      <w:r w:rsidR="0044185C" w:rsidRPr="00C63ED2">
        <w:t>3</w:t>
      </w:r>
      <w:r w:rsidRPr="00C63ED2">
        <w:fldChar w:fldCharType="end"/>
      </w:r>
      <w:bookmarkEnd w:id="15"/>
      <w:r w:rsidRPr="00C63ED2">
        <w:t>]</w:t>
      </w:r>
      <w:r w:rsidRPr="00C63ED2">
        <w:tab/>
        <w:t>ETSI ES 201 873-9 (V4.5.1): "Methods for Testing and Specification (MTS); The Testing and Test Control Notation version 3; Part 9: Using XML schema with TTCN-3".</w:t>
      </w:r>
    </w:p>
    <w:p w14:paraId="3F6E1B20" w14:textId="77777777" w:rsidR="00DC01BE" w:rsidRPr="00C63ED2" w:rsidRDefault="00575654" w:rsidP="00575654">
      <w:pPr>
        <w:pStyle w:val="EX"/>
      </w:pPr>
      <w:r w:rsidRPr="00C63ED2">
        <w:t>[</w:t>
      </w:r>
      <w:bookmarkStart w:id="16" w:name="REF_ES201873_10"/>
      <w:r w:rsidRPr="00C63ED2">
        <w:t>i.</w:t>
      </w:r>
      <w:r w:rsidRPr="00C63ED2">
        <w:fldChar w:fldCharType="begin"/>
      </w:r>
      <w:r w:rsidRPr="00C63ED2">
        <w:instrText>SEQ REFI</w:instrText>
      </w:r>
      <w:r w:rsidRPr="00C63ED2">
        <w:fldChar w:fldCharType="separate"/>
      </w:r>
      <w:r w:rsidR="0044185C" w:rsidRPr="00C63ED2">
        <w:t>4</w:t>
      </w:r>
      <w:r w:rsidRPr="00C63ED2">
        <w:fldChar w:fldCharType="end"/>
      </w:r>
      <w:bookmarkEnd w:id="16"/>
      <w:r w:rsidRPr="00C63ED2">
        <w:t>]</w:t>
      </w:r>
      <w:r w:rsidRPr="00C63ED2">
        <w:tab/>
        <w:t>ETSI ES 201 873-10 (V4.5.1): "Methods for Testing and Specification (MTS); The Testing and Test Control Notation version 3; Part 10: TTCN-3 Documentation Comment Specification".</w:t>
      </w:r>
    </w:p>
    <w:p w14:paraId="7E1379DB" w14:textId="77777777" w:rsidR="00DC01BE" w:rsidRPr="00C63ED2" w:rsidRDefault="00236D62" w:rsidP="00051C41">
      <w:pPr>
        <w:pStyle w:val="berschrift1"/>
      </w:pPr>
      <w:bookmarkStart w:id="17" w:name="_Toc420499131"/>
      <w:r w:rsidRPr="00C63ED2">
        <w:t>3</w:t>
      </w:r>
      <w:r w:rsidRPr="00C63ED2">
        <w:tab/>
        <w:t>Definitions</w:t>
      </w:r>
      <w:r w:rsidR="00DC01BE" w:rsidRPr="00C63ED2">
        <w:t xml:space="preserve"> and abbreviations</w:t>
      </w:r>
      <w:bookmarkEnd w:id="17"/>
    </w:p>
    <w:p w14:paraId="4C36C197" w14:textId="77777777" w:rsidR="00DC01BE" w:rsidRPr="00C63ED2" w:rsidRDefault="00DC01BE" w:rsidP="00051C41">
      <w:pPr>
        <w:pStyle w:val="berschrift2"/>
      </w:pPr>
      <w:bookmarkStart w:id="18" w:name="_Toc420499132"/>
      <w:r w:rsidRPr="00C63ED2">
        <w:t>3.1</w:t>
      </w:r>
      <w:r w:rsidRPr="00C63ED2">
        <w:tab/>
        <w:t>Definitions</w:t>
      </w:r>
      <w:bookmarkEnd w:id="18"/>
    </w:p>
    <w:p w14:paraId="6BADA195" w14:textId="77777777" w:rsidR="00DC01BE" w:rsidRPr="00C63ED2" w:rsidRDefault="00DC01BE" w:rsidP="004C13AA">
      <w:r w:rsidRPr="00C63ED2">
        <w:t xml:space="preserve">For the purposes of the present document, the terms and definitions given in </w:t>
      </w:r>
      <w:r w:rsidR="00575654" w:rsidRPr="00C63ED2">
        <w:t>ETSI ES 201 873-1</w:t>
      </w:r>
      <w:r w:rsidR="00E500DE" w:rsidRPr="00C63ED2">
        <w:t xml:space="preserve"> [</w:t>
      </w:r>
      <w:r w:rsidR="00E500DE" w:rsidRPr="00C63ED2">
        <w:rPr>
          <w:color w:val="0000FF"/>
        </w:rPr>
        <w:fldChar w:fldCharType="begin"/>
      </w:r>
      <w:r w:rsidR="00645E1C" w:rsidRPr="00C63ED2">
        <w:rPr>
          <w:color w:val="0000FF"/>
        </w:rPr>
        <w:instrText xml:space="preserve">REF REF_ES201873_1 \h </w:instrText>
      </w:r>
      <w:r w:rsidR="00E500DE" w:rsidRPr="00C63ED2">
        <w:rPr>
          <w:color w:val="0000FF"/>
        </w:rPr>
      </w:r>
      <w:r w:rsidR="00E500DE" w:rsidRPr="00C63ED2">
        <w:rPr>
          <w:color w:val="0000FF"/>
        </w:rPr>
        <w:fldChar w:fldCharType="separate"/>
      </w:r>
      <w:r w:rsidR="0044185C" w:rsidRPr="00C63ED2">
        <w:t>1</w:t>
      </w:r>
      <w:r w:rsidR="00E500DE" w:rsidRPr="00C63ED2">
        <w:rPr>
          <w:color w:val="0000FF"/>
        </w:rPr>
        <w:fldChar w:fldCharType="end"/>
      </w:r>
      <w:r w:rsidR="00E500DE" w:rsidRPr="00C63ED2">
        <w:t>]</w:t>
      </w:r>
      <w:r w:rsidRPr="00C63ED2">
        <w:t xml:space="preserve">, </w:t>
      </w:r>
      <w:r w:rsidR="00575654" w:rsidRPr="00C63ED2">
        <w:t>ETSI</w:t>
      </w:r>
      <w:r w:rsidR="00E43025">
        <w:t xml:space="preserve"> </w:t>
      </w:r>
      <w:r w:rsidR="00575654" w:rsidRPr="00C63ED2">
        <w:t>ES 201 873</w:t>
      </w:r>
      <w:r w:rsidR="00575654" w:rsidRPr="00C63ED2">
        <w:noBreakHyphen/>
        <w:t>4</w:t>
      </w:r>
      <w:r w:rsidRPr="00C63ED2">
        <w:t> </w:t>
      </w:r>
      <w:r w:rsidR="00E500DE" w:rsidRPr="00C63ED2">
        <w:t>[</w:t>
      </w:r>
      <w:r w:rsidR="00E500DE" w:rsidRPr="00C63ED2">
        <w:rPr>
          <w:color w:val="0000FF"/>
        </w:rPr>
        <w:fldChar w:fldCharType="begin"/>
      </w:r>
      <w:r w:rsidR="00645E1C" w:rsidRPr="00C63ED2">
        <w:rPr>
          <w:color w:val="0000FF"/>
        </w:rPr>
        <w:instrText xml:space="preserve">REF REF_ES201873_4  \h </w:instrText>
      </w:r>
      <w:r w:rsidR="00E500DE" w:rsidRPr="00C63ED2">
        <w:rPr>
          <w:color w:val="0000FF"/>
        </w:rPr>
      </w:r>
      <w:r w:rsidR="00E500DE" w:rsidRPr="00C63ED2">
        <w:rPr>
          <w:color w:val="0000FF"/>
        </w:rPr>
        <w:fldChar w:fldCharType="separate"/>
      </w:r>
      <w:r w:rsidR="0044185C" w:rsidRPr="00C63ED2">
        <w:t>2</w:t>
      </w:r>
      <w:r w:rsidR="00E500DE" w:rsidRPr="00C63ED2">
        <w:rPr>
          <w:color w:val="0000FF"/>
        </w:rPr>
        <w:fldChar w:fldCharType="end"/>
      </w:r>
      <w:r w:rsidR="00E500DE" w:rsidRPr="00C63ED2">
        <w:t>]</w:t>
      </w:r>
      <w:r w:rsidRPr="00C63ED2">
        <w:t xml:space="preserve">, </w:t>
      </w:r>
      <w:r w:rsidR="00575654" w:rsidRPr="00C63ED2">
        <w:t>ETSI ES 201 873-5</w:t>
      </w:r>
      <w:r w:rsidR="00E500DE" w:rsidRPr="00C63ED2">
        <w:t xml:space="preserve"> [</w:t>
      </w:r>
      <w:r w:rsidR="00E500DE" w:rsidRPr="00C63ED2">
        <w:rPr>
          <w:color w:val="0000FF"/>
        </w:rPr>
        <w:fldChar w:fldCharType="begin"/>
      </w:r>
      <w:r w:rsidR="00645E1C" w:rsidRPr="00C63ED2">
        <w:rPr>
          <w:color w:val="0000FF"/>
        </w:rPr>
        <w:instrText xml:space="preserve">REF REF_ES201873_5  \h </w:instrText>
      </w:r>
      <w:r w:rsidR="00E500DE" w:rsidRPr="00C63ED2">
        <w:rPr>
          <w:color w:val="0000FF"/>
        </w:rPr>
      </w:r>
      <w:r w:rsidR="00E500DE" w:rsidRPr="00C63ED2">
        <w:rPr>
          <w:color w:val="0000FF"/>
        </w:rPr>
        <w:fldChar w:fldCharType="separate"/>
      </w:r>
      <w:r w:rsidR="0044185C" w:rsidRPr="00C63ED2">
        <w:t>3</w:t>
      </w:r>
      <w:r w:rsidR="00E500DE" w:rsidRPr="00C63ED2">
        <w:rPr>
          <w:color w:val="0000FF"/>
        </w:rPr>
        <w:fldChar w:fldCharType="end"/>
      </w:r>
      <w:r w:rsidR="00E500DE" w:rsidRPr="00C63ED2">
        <w:t>]</w:t>
      </w:r>
      <w:r w:rsidRPr="00C63ED2">
        <w:t xml:space="preserve">, </w:t>
      </w:r>
      <w:r w:rsidR="00575654" w:rsidRPr="00C63ED2">
        <w:t>ETSI ES 201 873-6</w:t>
      </w:r>
      <w:r w:rsidRPr="00C63ED2">
        <w:t xml:space="preserve"> </w:t>
      </w:r>
      <w:r w:rsidR="00E500DE" w:rsidRPr="00C63ED2">
        <w:t>[</w:t>
      </w:r>
      <w:r w:rsidR="00E500DE" w:rsidRPr="00C63ED2">
        <w:rPr>
          <w:color w:val="0000FF"/>
        </w:rPr>
        <w:fldChar w:fldCharType="begin"/>
      </w:r>
      <w:r w:rsidR="00645E1C" w:rsidRPr="00C63ED2">
        <w:rPr>
          <w:color w:val="0000FF"/>
        </w:rPr>
        <w:instrText xml:space="preserve">REF REF_ES201873_6  \h </w:instrText>
      </w:r>
      <w:r w:rsidR="00E500DE" w:rsidRPr="00C63ED2">
        <w:rPr>
          <w:color w:val="0000FF"/>
        </w:rPr>
      </w:r>
      <w:r w:rsidR="00E500DE" w:rsidRPr="00C63ED2">
        <w:rPr>
          <w:color w:val="0000FF"/>
        </w:rPr>
        <w:fldChar w:fldCharType="separate"/>
      </w:r>
      <w:r w:rsidR="0044185C" w:rsidRPr="00C63ED2">
        <w:t>4</w:t>
      </w:r>
      <w:r w:rsidR="00E500DE" w:rsidRPr="00C63ED2">
        <w:rPr>
          <w:color w:val="0000FF"/>
        </w:rPr>
        <w:fldChar w:fldCharType="end"/>
      </w:r>
      <w:r w:rsidR="00E500DE" w:rsidRPr="00C63ED2">
        <w:t>]</w:t>
      </w:r>
      <w:r w:rsidR="006F5BA8" w:rsidRPr="00C63ED2">
        <w:t xml:space="preserve"> and</w:t>
      </w:r>
      <w:r w:rsidRPr="00C63ED2">
        <w:t xml:space="preserve"> ISO/IEC 9646-1</w:t>
      </w:r>
      <w:r w:rsidR="005415F2" w:rsidRPr="00C63ED2">
        <w:t xml:space="preserve"> [</w:t>
      </w:r>
      <w:r w:rsidR="005415F2" w:rsidRPr="00C63ED2">
        <w:rPr>
          <w:color w:val="0000FF"/>
        </w:rPr>
        <w:fldChar w:fldCharType="begin"/>
      </w:r>
      <w:r w:rsidR="00645E1C" w:rsidRPr="00C63ED2">
        <w:rPr>
          <w:color w:val="0000FF"/>
        </w:rPr>
        <w:instrText xml:space="preserve">REF REF_ISOIEC9646_1 \h </w:instrText>
      </w:r>
      <w:r w:rsidR="005415F2" w:rsidRPr="00C63ED2">
        <w:rPr>
          <w:color w:val="0000FF"/>
        </w:rPr>
      </w:r>
      <w:r w:rsidR="005415F2" w:rsidRPr="00C63ED2">
        <w:rPr>
          <w:color w:val="0000FF"/>
        </w:rPr>
        <w:fldChar w:fldCharType="separate"/>
      </w:r>
      <w:r w:rsidR="0044185C" w:rsidRPr="00C63ED2">
        <w:t>5</w:t>
      </w:r>
      <w:r w:rsidR="005415F2" w:rsidRPr="00C63ED2">
        <w:rPr>
          <w:color w:val="0000FF"/>
        </w:rPr>
        <w:fldChar w:fldCharType="end"/>
      </w:r>
      <w:r w:rsidR="005415F2" w:rsidRPr="00C63ED2">
        <w:t>]</w:t>
      </w:r>
      <w:r w:rsidRPr="00C63ED2">
        <w:t xml:space="preserve"> </w:t>
      </w:r>
      <w:r w:rsidR="006F5BA8" w:rsidRPr="00C63ED2">
        <w:t>apply.</w:t>
      </w:r>
    </w:p>
    <w:p w14:paraId="7F1CC843" w14:textId="77777777" w:rsidR="00DC01BE" w:rsidRPr="00C63ED2" w:rsidRDefault="00DC01BE" w:rsidP="00051C41">
      <w:pPr>
        <w:pStyle w:val="berschrift2"/>
      </w:pPr>
      <w:bookmarkStart w:id="19" w:name="_Toc420499133"/>
      <w:r w:rsidRPr="00C63ED2">
        <w:t>3.2</w:t>
      </w:r>
      <w:r w:rsidRPr="00C63ED2">
        <w:tab/>
        <w:t>Abbreviations</w:t>
      </w:r>
      <w:bookmarkEnd w:id="19"/>
    </w:p>
    <w:p w14:paraId="0E3BAB5A" w14:textId="77777777" w:rsidR="00DC01BE" w:rsidRPr="00C63ED2" w:rsidRDefault="00DC01BE" w:rsidP="004C13AA">
      <w:r w:rsidRPr="00C63ED2">
        <w:t xml:space="preserve">For the purposes of the present document, the abbreviations given in </w:t>
      </w:r>
      <w:r w:rsidR="00575654" w:rsidRPr="00C63ED2">
        <w:t>ETSI ES 201 873-1</w:t>
      </w:r>
      <w:r w:rsidRPr="00C63ED2">
        <w:t xml:space="preserve"> </w:t>
      </w:r>
      <w:r w:rsidR="00E500DE" w:rsidRPr="00C63ED2">
        <w:t>[</w:t>
      </w:r>
      <w:r w:rsidR="00E500DE" w:rsidRPr="00C63ED2">
        <w:rPr>
          <w:color w:val="0000FF"/>
        </w:rPr>
        <w:fldChar w:fldCharType="begin"/>
      </w:r>
      <w:r w:rsidR="00645E1C" w:rsidRPr="00C63ED2">
        <w:rPr>
          <w:color w:val="0000FF"/>
        </w:rPr>
        <w:instrText xml:space="preserve">REF REF_ES201873_1 \h </w:instrText>
      </w:r>
      <w:r w:rsidR="00E500DE" w:rsidRPr="00C63ED2">
        <w:rPr>
          <w:color w:val="0000FF"/>
        </w:rPr>
      </w:r>
      <w:r w:rsidR="00E500DE" w:rsidRPr="00C63ED2">
        <w:rPr>
          <w:color w:val="0000FF"/>
        </w:rPr>
        <w:fldChar w:fldCharType="separate"/>
      </w:r>
      <w:r w:rsidR="0044185C" w:rsidRPr="00C63ED2">
        <w:t>1</w:t>
      </w:r>
      <w:r w:rsidR="00E500DE" w:rsidRPr="00C63ED2">
        <w:rPr>
          <w:color w:val="0000FF"/>
        </w:rPr>
        <w:fldChar w:fldCharType="end"/>
      </w:r>
      <w:r w:rsidR="00E500DE" w:rsidRPr="00C63ED2">
        <w:t>],</w:t>
      </w:r>
      <w:r w:rsidRPr="00C63ED2">
        <w:t xml:space="preserve"> </w:t>
      </w:r>
      <w:r w:rsidR="00575654" w:rsidRPr="00C63ED2">
        <w:t>ETSI ES 201 873-4</w:t>
      </w:r>
      <w:r w:rsidR="00E500DE" w:rsidRPr="00C63ED2">
        <w:t xml:space="preserve"> [</w:t>
      </w:r>
      <w:r w:rsidR="00E500DE" w:rsidRPr="00C63ED2">
        <w:rPr>
          <w:color w:val="0000FF"/>
        </w:rPr>
        <w:fldChar w:fldCharType="begin"/>
      </w:r>
      <w:r w:rsidR="00645E1C" w:rsidRPr="00C63ED2">
        <w:rPr>
          <w:color w:val="0000FF"/>
        </w:rPr>
        <w:instrText xml:space="preserve">REF REF_ES201873_4  \h </w:instrText>
      </w:r>
      <w:r w:rsidR="00E500DE" w:rsidRPr="00C63ED2">
        <w:rPr>
          <w:color w:val="0000FF"/>
        </w:rPr>
      </w:r>
      <w:r w:rsidR="00E500DE" w:rsidRPr="00C63ED2">
        <w:rPr>
          <w:color w:val="0000FF"/>
        </w:rPr>
        <w:fldChar w:fldCharType="separate"/>
      </w:r>
      <w:r w:rsidR="0044185C" w:rsidRPr="00C63ED2">
        <w:t>2</w:t>
      </w:r>
      <w:r w:rsidR="00E500DE" w:rsidRPr="00C63ED2">
        <w:rPr>
          <w:color w:val="0000FF"/>
        </w:rPr>
        <w:fldChar w:fldCharType="end"/>
      </w:r>
      <w:r w:rsidR="00E500DE" w:rsidRPr="00C63ED2">
        <w:t>]</w:t>
      </w:r>
      <w:r w:rsidRPr="00C63ED2">
        <w:t>,</w:t>
      </w:r>
      <w:r w:rsidR="00575654" w:rsidRPr="00C63ED2">
        <w:t xml:space="preserve"> ETSI ES 201 873-5</w:t>
      </w:r>
      <w:r w:rsidR="00E500DE" w:rsidRPr="00C63ED2">
        <w:t xml:space="preserve"> [</w:t>
      </w:r>
      <w:r w:rsidR="00E500DE" w:rsidRPr="00C63ED2">
        <w:rPr>
          <w:color w:val="0000FF"/>
        </w:rPr>
        <w:fldChar w:fldCharType="begin"/>
      </w:r>
      <w:r w:rsidR="00645E1C" w:rsidRPr="00C63ED2">
        <w:rPr>
          <w:color w:val="0000FF"/>
        </w:rPr>
        <w:instrText xml:space="preserve">REF REF_ES201873_5  \h </w:instrText>
      </w:r>
      <w:r w:rsidR="00E500DE" w:rsidRPr="00C63ED2">
        <w:rPr>
          <w:color w:val="0000FF"/>
        </w:rPr>
      </w:r>
      <w:r w:rsidR="00E500DE" w:rsidRPr="00C63ED2">
        <w:rPr>
          <w:color w:val="0000FF"/>
        </w:rPr>
        <w:fldChar w:fldCharType="separate"/>
      </w:r>
      <w:r w:rsidR="0044185C" w:rsidRPr="00C63ED2">
        <w:t>3</w:t>
      </w:r>
      <w:r w:rsidR="00E500DE" w:rsidRPr="00C63ED2">
        <w:rPr>
          <w:color w:val="0000FF"/>
        </w:rPr>
        <w:fldChar w:fldCharType="end"/>
      </w:r>
      <w:r w:rsidR="00E500DE" w:rsidRPr="00C63ED2">
        <w:t>]</w:t>
      </w:r>
      <w:r w:rsidRPr="00C63ED2">
        <w:t xml:space="preserve">, </w:t>
      </w:r>
      <w:r w:rsidR="00575654" w:rsidRPr="00C63ED2">
        <w:t>ETSI ES 201 873-6</w:t>
      </w:r>
      <w:r w:rsidR="00E500DE" w:rsidRPr="00C63ED2">
        <w:t xml:space="preserve"> [</w:t>
      </w:r>
      <w:r w:rsidR="00E500DE" w:rsidRPr="00C63ED2">
        <w:rPr>
          <w:color w:val="0000FF"/>
        </w:rPr>
        <w:fldChar w:fldCharType="begin"/>
      </w:r>
      <w:r w:rsidR="00645E1C" w:rsidRPr="00C63ED2">
        <w:rPr>
          <w:color w:val="0000FF"/>
        </w:rPr>
        <w:instrText xml:space="preserve">REF REF_ES201873_6  \h </w:instrText>
      </w:r>
      <w:r w:rsidR="00E500DE" w:rsidRPr="00C63ED2">
        <w:rPr>
          <w:color w:val="0000FF"/>
        </w:rPr>
      </w:r>
      <w:r w:rsidR="00E500DE" w:rsidRPr="00C63ED2">
        <w:rPr>
          <w:color w:val="0000FF"/>
        </w:rPr>
        <w:fldChar w:fldCharType="separate"/>
      </w:r>
      <w:r w:rsidR="0044185C" w:rsidRPr="00C63ED2">
        <w:t>4</w:t>
      </w:r>
      <w:r w:rsidR="00E500DE" w:rsidRPr="00C63ED2">
        <w:rPr>
          <w:color w:val="0000FF"/>
        </w:rPr>
        <w:fldChar w:fldCharType="end"/>
      </w:r>
      <w:r w:rsidR="00E500DE" w:rsidRPr="00C63ED2">
        <w:t>]</w:t>
      </w:r>
      <w:r w:rsidR="006F5BA8" w:rsidRPr="00C63ED2">
        <w:t xml:space="preserve"> and</w:t>
      </w:r>
      <w:r w:rsidRPr="00C63ED2">
        <w:t xml:space="preserve"> ISO/IEC 9646-1</w:t>
      </w:r>
      <w:r w:rsidR="005415F2" w:rsidRPr="00C63ED2">
        <w:t xml:space="preserve"> [</w:t>
      </w:r>
      <w:r w:rsidR="005415F2" w:rsidRPr="00C63ED2">
        <w:rPr>
          <w:color w:val="0000FF"/>
        </w:rPr>
        <w:fldChar w:fldCharType="begin"/>
      </w:r>
      <w:r w:rsidR="00645E1C" w:rsidRPr="00C63ED2">
        <w:rPr>
          <w:color w:val="0000FF"/>
        </w:rPr>
        <w:instrText xml:space="preserve">REF REF_ISOIEC9646_1 \h </w:instrText>
      </w:r>
      <w:r w:rsidR="005415F2" w:rsidRPr="00C63ED2">
        <w:rPr>
          <w:color w:val="0000FF"/>
        </w:rPr>
      </w:r>
      <w:r w:rsidR="005415F2" w:rsidRPr="00C63ED2">
        <w:rPr>
          <w:color w:val="0000FF"/>
        </w:rPr>
        <w:fldChar w:fldCharType="separate"/>
      </w:r>
      <w:r w:rsidR="0044185C" w:rsidRPr="00C63ED2">
        <w:t>5</w:t>
      </w:r>
      <w:r w:rsidR="005415F2" w:rsidRPr="00C63ED2">
        <w:rPr>
          <w:color w:val="0000FF"/>
        </w:rPr>
        <w:fldChar w:fldCharType="end"/>
      </w:r>
      <w:r w:rsidR="005415F2" w:rsidRPr="00C63ED2">
        <w:t>]</w:t>
      </w:r>
      <w:r w:rsidRPr="00C63ED2">
        <w:t xml:space="preserve"> </w:t>
      </w:r>
      <w:r w:rsidR="006F5BA8" w:rsidRPr="00C63ED2">
        <w:t>apply.</w:t>
      </w:r>
    </w:p>
    <w:p w14:paraId="22295CA9" w14:textId="77777777" w:rsidR="00DC01BE" w:rsidRPr="00C63ED2" w:rsidRDefault="00DC01BE" w:rsidP="00051C41">
      <w:pPr>
        <w:pStyle w:val="berschrift1"/>
      </w:pPr>
      <w:bookmarkStart w:id="20" w:name="_Toc420499134"/>
      <w:r w:rsidRPr="00C63ED2">
        <w:t>4</w:t>
      </w:r>
      <w:r w:rsidRPr="00C63ED2">
        <w:tab/>
        <w:t>Package conformance and compatibility</w:t>
      </w:r>
      <w:bookmarkEnd w:id="20"/>
    </w:p>
    <w:p w14:paraId="27D48561" w14:textId="77777777" w:rsidR="00395E95" w:rsidRPr="00C63ED2" w:rsidRDefault="00395E95" w:rsidP="00395E95">
      <w:r w:rsidRPr="00C63ED2">
        <w:t>The package presented in the present document is identified by the package tag</w:t>
      </w:r>
      <w:r w:rsidR="00326EDE" w:rsidRPr="00C63ED2">
        <w:t>:</w:t>
      </w:r>
    </w:p>
    <w:p w14:paraId="1F0DA6BE" w14:textId="77777777" w:rsidR="00395E95" w:rsidRPr="00C63ED2" w:rsidRDefault="00395E95" w:rsidP="00575654">
      <w:pPr>
        <w:pStyle w:val="B10"/>
      </w:pPr>
      <w:r w:rsidRPr="00C63ED2">
        <w:tab/>
      </w:r>
      <w:r w:rsidRPr="00C63ED2">
        <w:rPr>
          <w:rFonts w:ascii="Courier New" w:hAnsi="Courier New" w:cs="Courier New"/>
          <w:sz w:val="18"/>
          <w:szCs w:val="18"/>
        </w:rPr>
        <w:t>"TTCN-3:</w:t>
      </w:r>
      <w:r w:rsidR="00A03C15" w:rsidRPr="00C63ED2">
        <w:rPr>
          <w:rFonts w:ascii="Courier New" w:hAnsi="Courier New" w:cs="Courier New"/>
          <w:sz w:val="18"/>
          <w:szCs w:val="18"/>
        </w:rPr>
        <w:t xml:space="preserve">2014 </w:t>
      </w:r>
      <w:r w:rsidRPr="00C63ED2">
        <w:rPr>
          <w:rFonts w:ascii="Courier New" w:hAnsi="Courier New" w:cs="Courier New"/>
          <w:sz w:val="18"/>
          <w:szCs w:val="18"/>
        </w:rPr>
        <w:t>Real Time and Performance Testing"</w:t>
      </w:r>
      <w:r w:rsidRPr="00C63ED2">
        <w:t xml:space="preserve"> - to be used with modules complying with the present document</w:t>
      </w:r>
      <w:r w:rsidRPr="00C63ED2">
        <w:rPr>
          <w:i/>
          <w:iCs/>
        </w:rPr>
        <w:t>.</w:t>
      </w:r>
    </w:p>
    <w:p w14:paraId="69C28BF5" w14:textId="77777777" w:rsidR="00395E95" w:rsidRPr="00C63ED2" w:rsidRDefault="00395E95" w:rsidP="00395E95">
      <w:pPr>
        <w:rPr>
          <w:color w:val="000000"/>
        </w:rPr>
      </w:pPr>
      <w:r w:rsidRPr="00C63ED2">
        <w:rPr>
          <w:color w:val="000000"/>
        </w:rPr>
        <w:t xml:space="preserve">For an implementation claiming to conform to this package version, all features specified in the present document shall be implemented consistently with the requirements given in the present document and in </w:t>
      </w:r>
      <w:r w:rsidR="00575654" w:rsidRPr="00C63ED2">
        <w:t>ETSI ES 201 873-1</w:t>
      </w:r>
      <w:r w:rsidRPr="00C63ED2">
        <w:t> </w:t>
      </w:r>
      <w:r w:rsidR="00BC0B97" w:rsidRPr="00C63ED2">
        <w:t>[</w:t>
      </w:r>
      <w:r w:rsidR="00BC0B97" w:rsidRPr="00C63ED2">
        <w:rPr>
          <w:color w:val="0000FF"/>
        </w:rPr>
        <w:fldChar w:fldCharType="begin"/>
      </w:r>
      <w:r w:rsidR="00BC0B97" w:rsidRPr="00C63ED2">
        <w:rPr>
          <w:color w:val="0000FF"/>
        </w:rPr>
        <w:instrText xml:space="preserve">REF REF_ES201873_1 \h </w:instrText>
      </w:r>
      <w:r w:rsidR="00BC0B97" w:rsidRPr="00C63ED2">
        <w:rPr>
          <w:color w:val="0000FF"/>
        </w:rPr>
      </w:r>
      <w:r w:rsidR="00BC0B97" w:rsidRPr="00C63ED2">
        <w:rPr>
          <w:color w:val="0000FF"/>
        </w:rPr>
        <w:fldChar w:fldCharType="separate"/>
      </w:r>
      <w:r w:rsidR="0044185C" w:rsidRPr="00C63ED2">
        <w:t>1</w:t>
      </w:r>
      <w:r w:rsidR="00BC0B97" w:rsidRPr="00C63ED2">
        <w:rPr>
          <w:color w:val="0000FF"/>
        </w:rPr>
        <w:fldChar w:fldCharType="end"/>
      </w:r>
      <w:r w:rsidR="00BC0B97" w:rsidRPr="00C63ED2">
        <w:t>]</w:t>
      </w:r>
      <w:r w:rsidRPr="00C63ED2">
        <w:t>,</w:t>
      </w:r>
      <w:r w:rsidR="00575654" w:rsidRPr="00C63ED2">
        <w:t xml:space="preserve"> ETSI ES 201 873-4</w:t>
      </w:r>
      <w:r w:rsidRPr="00C63ED2">
        <w:t> [</w:t>
      </w:r>
      <w:r w:rsidRPr="00C63ED2">
        <w:rPr>
          <w:color w:val="0000FF"/>
        </w:rPr>
        <w:fldChar w:fldCharType="begin"/>
      </w:r>
      <w:r w:rsidR="00645E1C" w:rsidRPr="00C63ED2">
        <w:rPr>
          <w:color w:val="0000FF"/>
        </w:rPr>
        <w:instrText xml:space="preserve">REF REF_ES201873_4  \h </w:instrText>
      </w:r>
      <w:r w:rsidRPr="00C63ED2">
        <w:rPr>
          <w:color w:val="0000FF"/>
        </w:rPr>
      </w:r>
      <w:r w:rsidRPr="00C63ED2">
        <w:rPr>
          <w:color w:val="0000FF"/>
        </w:rPr>
        <w:fldChar w:fldCharType="separate"/>
      </w:r>
      <w:r w:rsidR="0044185C" w:rsidRPr="00C63ED2">
        <w:t>2</w:t>
      </w:r>
      <w:r w:rsidRPr="00C63ED2">
        <w:rPr>
          <w:color w:val="0000FF"/>
        </w:rPr>
        <w:fldChar w:fldCharType="end"/>
      </w:r>
      <w:r w:rsidRPr="00C63ED2">
        <w:t xml:space="preserve">], </w:t>
      </w:r>
      <w:r w:rsidR="00575654" w:rsidRPr="00C63ED2">
        <w:t>ETSI ES 201 873-5</w:t>
      </w:r>
      <w:r w:rsidRPr="00C63ED2">
        <w:t> [</w:t>
      </w:r>
      <w:r w:rsidRPr="00C63ED2">
        <w:rPr>
          <w:color w:val="0000FF"/>
        </w:rPr>
        <w:fldChar w:fldCharType="begin"/>
      </w:r>
      <w:r w:rsidR="00645E1C" w:rsidRPr="00C63ED2">
        <w:rPr>
          <w:color w:val="0000FF"/>
        </w:rPr>
        <w:instrText xml:space="preserve">REF REF_ES201873_5  \h </w:instrText>
      </w:r>
      <w:r w:rsidRPr="00C63ED2">
        <w:rPr>
          <w:color w:val="0000FF"/>
        </w:rPr>
      </w:r>
      <w:r w:rsidRPr="00C63ED2">
        <w:rPr>
          <w:color w:val="0000FF"/>
        </w:rPr>
        <w:fldChar w:fldCharType="separate"/>
      </w:r>
      <w:r w:rsidR="0044185C" w:rsidRPr="00C63ED2">
        <w:t>3</w:t>
      </w:r>
      <w:r w:rsidRPr="00C63ED2">
        <w:rPr>
          <w:color w:val="0000FF"/>
        </w:rPr>
        <w:fldChar w:fldCharType="end"/>
      </w:r>
      <w:r w:rsidRPr="00C63ED2">
        <w:t xml:space="preserve">] and </w:t>
      </w:r>
      <w:r w:rsidR="00575654" w:rsidRPr="00C63ED2">
        <w:t>ETSI ES 201 873-6</w:t>
      </w:r>
      <w:r w:rsidRPr="00C63ED2">
        <w:t> [</w:t>
      </w:r>
      <w:r w:rsidRPr="00C63ED2">
        <w:rPr>
          <w:color w:val="0000FF"/>
        </w:rPr>
        <w:fldChar w:fldCharType="begin"/>
      </w:r>
      <w:r w:rsidR="00645E1C" w:rsidRPr="00C63ED2">
        <w:rPr>
          <w:color w:val="0000FF"/>
        </w:rPr>
        <w:instrText xml:space="preserve">REF REF_ES201873_6  \h </w:instrText>
      </w:r>
      <w:r w:rsidRPr="00C63ED2">
        <w:rPr>
          <w:color w:val="0000FF"/>
        </w:rPr>
      </w:r>
      <w:r w:rsidRPr="00C63ED2">
        <w:rPr>
          <w:color w:val="0000FF"/>
        </w:rPr>
        <w:fldChar w:fldCharType="separate"/>
      </w:r>
      <w:r w:rsidR="0044185C" w:rsidRPr="00C63ED2">
        <w:t>4</w:t>
      </w:r>
      <w:r w:rsidRPr="00C63ED2">
        <w:rPr>
          <w:color w:val="0000FF"/>
        </w:rPr>
        <w:fldChar w:fldCharType="end"/>
      </w:r>
      <w:r w:rsidRPr="00C63ED2">
        <w:t>]</w:t>
      </w:r>
      <w:r w:rsidRPr="00C63ED2">
        <w:rPr>
          <w:color w:val="000000"/>
        </w:rPr>
        <w:t>.</w:t>
      </w:r>
    </w:p>
    <w:p w14:paraId="67801409" w14:textId="77777777" w:rsidR="00D709FE" w:rsidRPr="00C63ED2" w:rsidRDefault="00D709FE" w:rsidP="00D709FE">
      <w:r w:rsidRPr="00C63ED2">
        <w:t xml:space="preserve">The package presented in the present document is compatible </w:t>
      </w:r>
      <w:r w:rsidR="003500DF" w:rsidRPr="00C63ED2">
        <w:t>with</w:t>
      </w:r>
      <w:r w:rsidRPr="00C63ED2">
        <w:t>:</w:t>
      </w:r>
    </w:p>
    <w:p w14:paraId="378D9BE6" w14:textId="77777777" w:rsidR="00D709FE" w:rsidRPr="006427CB" w:rsidRDefault="00575654" w:rsidP="00D709FE">
      <w:pPr>
        <w:pStyle w:val="NO"/>
        <w:rPr>
          <w:lang w:val="de-DE"/>
        </w:rPr>
      </w:pPr>
      <w:r w:rsidRPr="006427CB">
        <w:rPr>
          <w:lang w:val="de-DE"/>
        </w:rPr>
        <w:t>ETSI ES 201 873-1</w:t>
      </w:r>
      <w:r w:rsidR="00D709FE" w:rsidRPr="006427CB">
        <w:rPr>
          <w:lang w:val="de-DE"/>
        </w:rPr>
        <w:t xml:space="preserve"> </w:t>
      </w:r>
      <w:r w:rsidR="00E755C5" w:rsidRPr="006427CB">
        <w:rPr>
          <w:lang w:val="de-DE"/>
        </w:rPr>
        <w:t>(V4.</w:t>
      </w:r>
      <w:r w:rsidR="00F43AFD" w:rsidRPr="006427CB">
        <w:rPr>
          <w:lang w:val="de-DE"/>
        </w:rPr>
        <w:t>6</w:t>
      </w:r>
      <w:r w:rsidR="00E755C5" w:rsidRPr="006427CB">
        <w:rPr>
          <w:lang w:val="de-DE"/>
        </w:rPr>
        <w:t>.1)</w:t>
      </w:r>
      <w:r w:rsidR="001B3050" w:rsidRPr="006427CB">
        <w:rPr>
          <w:lang w:val="de-DE"/>
        </w:rPr>
        <w:t xml:space="preserve"> [</w:t>
      </w:r>
      <w:r w:rsidR="001B3050" w:rsidRPr="00C63ED2">
        <w:rPr>
          <w:color w:val="0000FF"/>
        </w:rPr>
        <w:fldChar w:fldCharType="begin"/>
      </w:r>
      <w:r w:rsidR="00645E1C" w:rsidRPr="006427CB">
        <w:rPr>
          <w:color w:val="0000FF"/>
          <w:lang w:val="de-DE"/>
        </w:rPr>
        <w:instrText xml:space="preserve">REF REF_ES201873_1 \h </w:instrText>
      </w:r>
      <w:r w:rsidR="001B3050" w:rsidRPr="00C63ED2">
        <w:rPr>
          <w:color w:val="0000FF"/>
        </w:rPr>
      </w:r>
      <w:r w:rsidR="001B3050" w:rsidRPr="00C63ED2">
        <w:rPr>
          <w:color w:val="0000FF"/>
        </w:rPr>
        <w:fldChar w:fldCharType="separate"/>
      </w:r>
      <w:r w:rsidR="0044185C" w:rsidRPr="006427CB">
        <w:rPr>
          <w:lang w:val="de-DE"/>
        </w:rPr>
        <w:t>1</w:t>
      </w:r>
      <w:r w:rsidR="001B3050" w:rsidRPr="00C63ED2">
        <w:rPr>
          <w:color w:val="0000FF"/>
        </w:rPr>
        <w:fldChar w:fldCharType="end"/>
      </w:r>
      <w:r w:rsidR="001B3050" w:rsidRPr="006427CB">
        <w:rPr>
          <w:lang w:val="de-DE"/>
        </w:rPr>
        <w:t>]</w:t>
      </w:r>
    </w:p>
    <w:p w14:paraId="4EA29F58" w14:textId="77777777" w:rsidR="00D709FE" w:rsidRPr="006427CB" w:rsidRDefault="00575654" w:rsidP="00D709FE">
      <w:pPr>
        <w:pStyle w:val="NO"/>
        <w:rPr>
          <w:lang w:val="de-DE"/>
        </w:rPr>
      </w:pPr>
      <w:r w:rsidRPr="006427CB">
        <w:rPr>
          <w:lang w:val="de-DE"/>
        </w:rPr>
        <w:t>ETSI ES 201 873-4</w:t>
      </w:r>
      <w:r w:rsidR="00D709FE" w:rsidRPr="006427CB">
        <w:rPr>
          <w:lang w:val="de-DE"/>
        </w:rPr>
        <w:t xml:space="preserve"> </w:t>
      </w:r>
      <w:r w:rsidR="00E755C5" w:rsidRPr="006427CB">
        <w:rPr>
          <w:lang w:val="de-DE"/>
        </w:rPr>
        <w:t>(V4.</w:t>
      </w:r>
      <w:r w:rsidR="00EF4E11" w:rsidRPr="006427CB">
        <w:rPr>
          <w:lang w:val="de-DE"/>
        </w:rPr>
        <w:t>4</w:t>
      </w:r>
      <w:r w:rsidR="00E755C5" w:rsidRPr="006427CB">
        <w:rPr>
          <w:lang w:val="de-DE"/>
        </w:rPr>
        <w:t>.1)</w:t>
      </w:r>
      <w:r w:rsidR="001D2771" w:rsidRPr="006427CB">
        <w:rPr>
          <w:lang w:val="de-DE"/>
        </w:rPr>
        <w:t xml:space="preserve"> [</w:t>
      </w:r>
      <w:r w:rsidR="001D2771" w:rsidRPr="00C63ED2">
        <w:rPr>
          <w:color w:val="0000FF"/>
        </w:rPr>
        <w:fldChar w:fldCharType="begin"/>
      </w:r>
      <w:r w:rsidR="00645E1C" w:rsidRPr="006427CB">
        <w:rPr>
          <w:color w:val="0000FF"/>
          <w:lang w:val="de-DE"/>
        </w:rPr>
        <w:instrText xml:space="preserve">REF REF_ES201873_4  \h </w:instrText>
      </w:r>
      <w:r w:rsidR="001D2771" w:rsidRPr="00C63ED2">
        <w:rPr>
          <w:color w:val="0000FF"/>
        </w:rPr>
      </w:r>
      <w:r w:rsidR="001D2771" w:rsidRPr="00C63ED2">
        <w:rPr>
          <w:color w:val="0000FF"/>
        </w:rPr>
        <w:fldChar w:fldCharType="separate"/>
      </w:r>
      <w:r w:rsidR="0044185C" w:rsidRPr="006427CB">
        <w:rPr>
          <w:lang w:val="de-DE"/>
        </w:rPr>
        <w:t>2</w:t>
      </w:r>
      <w:r w:rsidR="001D2771" w:rsidRPr="00C63ED2">
        <w:rPr>
          <w:color w:val="0000FF"/>
        </w:rPr>
        <w:fldChar w:fldCharType="end"/>
      </w:r>
      <w:r w:rsidR="001D2771" w:rsidRPr="006427CB">
        <w:rPr>
          <w:lang w:val="de-DE"/>
        </w:rPr>
        <w:t>]</w:t>
      </w:r>
    </w:p>
    <w:p w14:paraId="4FC7D62C" w14:textId="77777777" w:rsidR="00D709FE" w:rsidRPr="006427CB" w:rsidRDefault="00575654" w:rsidP="00D709FE">
      <w:pPr>
        <w:pStyle w:val="NO"/>
        <w:rPr>
          <w:lang w:val="de-DE"/>
        </w:rPr>
      </w:pPr>
      <w:r w:rsidRPr="006427CB">
        <w:rPr>
          <w:lang w:val="de-DE"/>
        </w:rPr>
        <w:t>ETSI ES 201 873-5</w:t>
      </w:r>
      <w:r w:rsidR="00D709FE" w:rsidRPr="006427CB">
        <w:rPr>
          <w:lang w:val="de-DE"/>
        </w:rPr>
        <w:t xml:space="preserve"> </w:t>
      </w:r>
      <w:r w:rsidR="00E755C5" w:rsidRPr="006427CB">
        <w:rPr>
          <w:lang w:val="de-DE"/>
        </w:rPr>
        <w:t>(V4.</w:t>
      </w:r>
      <w:r w:rsidR="00F43AFD" w:rsidRPr="006427CB">
        <w:rPr>
          <w:lang w:val="de-DE"/>
        </w:rPr>
        <w:t>6</w:t>
      </w:r>
      <w:r w:rsidR="00E755C5" w:rsidRPr="006427CB">
        <w:rPr>
          <w:lang w:val="de-DE"/>
        </w:rPr>
        <w:t>.1)</w:t>
      </w:r>
      <w:r w:rsidR="003C3F46" w:rsidRPr="006427CB">
        <w:rPr>
          <w:lang w:val="de-DE"/>
        </w:rPr>
        <w:t xml:space="preserve"> [</w:t>
      </w:r>
      <w:r w:rsidR="003C3F46" w:rsidRPr="00C63ED2">
        <w:rPr>
          <w:color w:val="0000FF"/>
        </w:rPr>
        <w:fldChar w:fldCharType="begin"/>
      </w:r>
      <w:r w:rsidR="00645E1C" w:rsidRPr="006427CB">
        <w:rPr>
          <w:color w:val="0000FF"/>
          <w:lang w:val="de-DE"/>
        </w:rPr>
        <w:instrText xml:space="preserve">REF REF_ES201873_5  \h </w:instrText>
      </w:r>
      <w:r w:rsidR="003C3F46" w:rsidRPr="00C63ED2">
        <w:rPr>
          <w:color w:val="0000FF"/>
        </w:rPr>
      </w:r>
      <w:r w:rsidR="003C3F46" w:rsidRPr="00C63ED2">
        <w:rPr>
          <w:color w:val="0000FF"/>
        </w:rPr>
        <w:fldChar w:fldCharType="separate"/>
      </w:r>
      <w:r w:rsidR="0044185C" w:rsidRPr="006427CB">
        <w:rPr>
          <w:lang w:val="de-DE"/>
        </w:rPr>
        <w:t>3</w:t>
      </w:r>
      <w:r w:rsidR="003C3F46" w:rsidRPr="00C63ED2">
        <w:rPr>
          <w:color w:val="0000FF"/>
        </w:rPr>
        <w:fldChar w:fldCharType="end"/>
      </w:r>
      <w:r w:rsidR="003C3F46" w:rsidRPr="006427CB">
        <w:rPr>
          <w:lang w:val="de-DE"/>
        </w:rPr>
        <w:t>]</w:t>
      </w:r>
    </w:p>
    <w:p w14:paraId="407042B5" w14:textId="77777777" w:rsidR="00D709FE" w:rsidRPr="006427CB" w:rsidRDefault="00575654" w:rsidP="00D709FE">
      <w:pPr>
        <w:pStyle w:val="NO"/>
        <w:rPr>
          <w:lang w:val="de-DE"/>
        </w:rPr>
      </w:pPr>
      <w:r w:rsidRPr="006427CB">
        <w:rPr>
          <w:lang w:val="de-DE"/>
        </w:rPr>
        <w:t>ETSI ES 201 873-6</w:t>
      </w:r>
      <w:r w:rsidR="00D709FE" w:rsidRPr="006427CB">
        <w:rPr>
          <w:lang w:val="de-DE"/>
        </w:rPr>
        <w:t xml:space="preserve"> </w:t>
      </w:r>
      <w:r w:rsidR="00E755C5" w:rsidRPr="006427CB">
        <w:rPr>
          <w:lang w:val="de-DE"/>
        </w:rPr>
        <w:t>(V4.</w:t>
      </w:r>
      <w:r w:rsidR="00F43AFD" w:rsidRPr="006427CB">
        <w:rPr>
          <w:lang w:val="de-DE"/>
        </w:rPr>
        <w:t>6</w:t>
      </w:r>
      <w:r w:rsidR="00E755C5" w:rsidRPr="006427CB">
        <w:rPr>
          <w:lang w:val="de-DE"/>
        </w:rPr>
        <w:t>.1)</w:t>
      </w:r>
      <w:r w:rsidR="00A50F91" w:rsidRPr="006427CB">
        <w:rPr>
          <w:lang w:val="de-DE"/>
        </w:rPr>
        <w:t xml:space="preserve"> [</w:t>
      </w:r>
      <w:r w:rsidR="00A50F91" w:rsidRPr="00C63ED2">
        <w:rPr>
          <w:color w:val="0000FF"/>
        </w:rPr>
        <w:fldChar w:fldCharType="begin"/>
      </w:r>
      <w:r w:rsidR="00645E1C" w:rsidRPr="006427CB">
        <w:rPr>
          <w:color w:val="0000FF"/>
          <w:lang w:val="de-DE"/>
        </w:rPr>
        <w:instrText xml:space="preserve">REF REF_ES201873_6  \h </w:instrText>
      </w:r>
      <w:r w:rsidR="00A50F91" w:rsidRPr="00C63ED2">
        <w:rPr>
          <w:color w:val="0000FF"/>
        </w:rPr>
      </w:r>
      <w:r w:rsidR="00A50F91" w:rsidRPr="00C63ED2">
        <w:rPr>
          <w:color w:val="0000FF"/>
        </w:rPr>
        <w:fldChar w:fldCharType="separate"/>
      </w:r>
      <w:r w:rsidR="0044185C" w:rsidRPr="006427CB">
        <w:rPr>
          <w:lang w:val="de-DE"/>
        </w:rPr>
        <w:t>4</w:t>
      </w:r>
      <w:r w:rsidR="00A50F91" w:rsidRPr="00C63ED2">
        <w:rPr>
          <w:color w:val="0000FF"/>
        </w:rPr>
        <w:fldChar w:fldCharType="end"/>
      </w:r>
      <w:r w:rsidR="00A50F91" w:rsidRPr="006427CB">
        <w:rPr>
          <w:lang w:val="de-DE"/>
        </w:rPr>
        <w:t>]</w:t>
      </w:r>
    </w:p>
    <w:p w14:paraId="2DBBE2BC" w14:textId="77777777" w:rsidR="00D709FE" w:rsidRPr="006427CB" w:rsidRDefault="00575654" w:rsidP="00D709FE">
      <w:pPr>
        <w:pStyle w:val="NO"/>
        <w:rPr>
          <w:lang w:val="de-DE"/>
        </w:rPr>
      </w:pPr>
      <w:r w:rsidRPr="006427CB">
        <w:rPr>
          <w:lang w:val="de-DE"/>
        </w:rPr>
        <w:t>ETSI ES 201 873-7</w:t>
      </w:r>
      <w:r w:rsidR="00D709FE" w:rsidRPr="006427CB">
        <w:rPr>
          <w:lang w:val="de-DE"/>
        </w:rPr>
        <w:t xml:space="preserve"> </w:t>
      </w:r>
      <w:r w:rsidR="00E755C5" w:rsidRPr="006427CB">
        <w:rPr>
          <w:lang w:val="de-DE"/>
        </w:rPr>
        <w:t>(V4.</w:t>
      </w:r>
      <w:r w:rsidR="00D84063" w:rsidRPr="006427CB">
        <w:rPr>
          <w:lang w:val="de-DE"/>
        </w:rPr>
        <w:t>5</w:t>
      </w:r>
      <w:r w:rsidR="00E755C5" w:rsidRPr="006427CB">
        <w:rPr>
          <w:lang w:val="de-DE"/>
        </w:rPr>
        <w:t>.1)</w:t>
      </w:r>
      <w:r w:rsidR="00A50F91" w:rsidRPr="006427CB">
        <w:rPr>
          <w:lang w:val="de-DE"/>
        </w:rPr>
        <w:t xml:space="preserve"> </w:t>
      </w:r>
      <w:r w:rsidR="00645E1C" w:rsidRPr="006427CB">
        <w:rPr>
          <w:lang w:val="de-DE"/>
        </w:rPr>
        <w:t>[</w:t>
      </w:r>
      <w:r w:rsidR="00645E1C" w:rsidRPr="00C63ED2">
        <w:fldChar w:fldCharType="begin"/>
      </w:r>
      <w:r w:rsidR="00645E1C" w:rsidRPr="006427CB">
        <w:rPr>
          <w:lang w:val="de-DE"/>
        </w:rPr>
        <w:instrText xml:space="preserve">REF REF_ES201873_7 \h </w:instrText>
      </w:r>
      <w:r w:rsidR="00D84063" w:rsidRPr="006427CB">
        <w:rPr>
          <w:lang w:val="de-DE"/>
        </w:rPr>
        <w:instrText xml:space="preserve"> \* MERGEFORMAT </w:instrText>
      </w:r>
      <w:r w:rsidR="00645E1C" w:rsidRPr="00C63ED2">
        <w:fldChar w:fldCharType="separate"/>
      </w:r>
      <w:r w:rsidR="0044185C" w:rsidRPr="006427CB">
        <w:rPr>
          <w:lang w:val="de-DE"/>
        </w:rPr>
        <w:t>i.1</w:t>
      </w:r>
      <w:r w:rsidR="00645E1C" w:rsidRPr="00C63ED2">
        <w:fldChar w:fldCharType="end"/>
      </w:r>
      <w:r w:rsidR="00DB0248" w:rsidRPr="006427CB">
        <w:rPr>
          <w:lang w:val="de-DE"/>
        </w:rPr>
        <w:t>1</w:t>
      </w:r>
      <w:r w:rsidR="00645E1C" w:rsidRPr="006427CB">
        <w:rPr>
          <w:lang w:val="de-DE"/>
        </w:rPr>
        <w:t>]</w:t>
      </w:r>
    </w:p>
    <w:p w14:paraId="1BF61CFE" w14:textId="77777777" w:rsidR="00D709FE" w:rsidRPr="006427CB" w:rsidRDefault="00575654" w:rsidP="00D709FE">
      <w:pPr>
        <w:pStyle w:val="NO"/>
        <w:rPr>
          <w:lang w:val="de-DE"/>
        </w:rPr>
      </w:pPr>
      <w:r w:rsidRPr="006427CB">
        <w:rPr>
          <w:lang w:val="de-DE"/>
        </w:rPr>
        <w:t>ETSI ES 201 873-8</w:t>
      </w:r>
      <w:r w:rsidR="00D709FE" w:rsidRPr="006427CB">
        <w:rPr>
          <w:lang w:val="de-DE"/>
        </w:rPr>
        <w:t xml:space="preserve"> </w:t>
      </w:r>
      <w:r w:rsidR="00E755C5" w:rsidRPr="006427CB">
        <w:rPr>
          <w:lang w:val="de-DE"/>
        </w:rPr>
        <w:t>(V4.</w:t>
      </w:r>
      <w:r w:rsidR="00D84063" w:rsidRPr="006427CB">
        <w:rPr>
          <w:lang w:val="de-DE"/>
        </w:rPr>
        <w:t>5</w:t>
      </w:r>
      <w:r w:rsidR="00E755C5" w:rsidRPr="006427CB">
        <w:rPr>
          <w:lang w:val="de-DE"/>
        </w:rPr>
        <w:t>.1)</w:t>
      </w:r>
      <w:r w:rsidR="007A2E50" w:rsidRPr="006427CB">
        <w:rPr>
          <w:lang w:val="de-DE"/>
        </w:rPr>
        <w:t xml:space="preserve"> </w:t>
      </w:r>
      <w:r w:rsidR="00645E1C" w:rsidRPr="006427CB">
        <w:rPr>
          <w:lang w:val="de-DE"/>
        </w:rPr>
        <w:t>[</w:t>
      </w:r>
      <w:r w:rsidR="00645E1C" w:rsidRPr="00C63ED2">
        <w:fldChar w:fldCharType="begin"/>
      </w:r>
      <w:r w:rsidR="00645E1C" w:rsidRPr="006427CB">
        <w:rPr>
          <w:lang w:val="de-DE"/>
        </w:rPr>
        <w:instrText xml:space="preserve">REF REF_ES201873_8 \h </w:instrText>
      </w:r>
      <w:r w:rsidR="00D84063" w:rsidRPr="006427CB">
        <w:rPr>
          <w:lang w:val="de-DE"/>
        </w:rPr>
        <w:instrText xml:space="preserve"> \* MERGEFORMAT </w:instrText>
      </w:r>
      <w:r w:rsidR="00645E1C" w:rsidRPr="00C63ED2">
        <w:fldChar w:fldCharType="separate"/>
      </w:r>
      <w:r w:rsidR="0044185C" w:rsidRPr="006427CB">
        <w:rPr>
          <w:lang w:val="de-DE"/>
        </w:rPr>
        <w:t>i.2</w:t>
      </w:r>
      <w:r w:rsidR="00645E1C" w:rsidRPr="00C63ED2">
        <w:fldChar w:fldCharType="end"/>
      </w:r>
      <w:r w:rsidR="00DB0248" w:rsidRPr="006427CB">
        <w:rPr>
          <w:lang w:val="de-DE"/>
        </w:rPr>
        <w:t>2</w:t>
      </w:r>
      <w:r w:rsidR="00645E1C" w:rsidRPr="006427CB">
        <w:rPr>
          <w:lang w:val="de-DE"/>
        </w:rPr>
        <w:t>]</w:t>
      </w:r>
    </w:p>
    <w:p w14:paraId="4BC2F5D1" w14:textId="77777777" w:rsidR="00D709FE" w:rsidRPr="006427CB" w:rsidRDefault="00575654" w:rsidP="00D709FE">
      <w:pPr>
        <w:pStyle w:val="NO"/>
        <w:rPr>
          <w:lang w:val="de-DE"/>
        </w:rPr>
      </w:pPr>
      <w:r w:rsidRPr="006427CB">
        <w:rPr>
          <w:lang w:val="de-DE"/>
        </w:rPr>
        <w:t>ETSI ES 201 873-9</w:t>
      </w:r>
      <w:r w:rsidR="00D709FE" w:rsidRPr="006427CB">
        <w:rPr>
          <w:lang w:val="de-DE"/>
        </w:rPr>
        <w:t xml:space="preserve"> </w:t>
      </w:r>
      <w:r w:rsidR="00E755C5" w:rsidRPr="006427CB">
        <w:rPr>
          <w:lang w:val="de-DE"/>
        </w:rPr>
        <w:t>(V4.</w:t>
      </w:r>
      <w:r w:rsidR="00D84063" w:rsidRPr="006427CB">
        <w:rPr>
          <w:lang w:val="de-DE"/>
        </w:rPr>
        <w:t>5</w:t>
      </w:r>
      <w:r w:rsidR="00E755C5" w:rsidRPr="006427CB">
        <w:rPr>
          <w:lang w:val="de-DE"/>
        </w:rPr>
        <w:t>.1)</w:t>
      </w:r>
      <w:r w:rsidR="00623101" w:rsidRPr="006427CB">
        <w:rPr>
          <w:lang w:val="de-DE"/>
        </w:rPr>
        <w:t xml:space="preserve"> </w:t>
      </w:r>
      <w:r w:rsidR="00645E1C" w:rsidRPr="006427CB">
        <w:rPr>
          <w:lang w:val="de-DE"/>
        </w:rPr>
        <w:t>[</w:t>
      </w:r>
      <w:r w:rsidR="00645E1C" w:rsidRPr="00C63ED2">
        <w:fldChar w:fldCharType="begin"/>
      </w:r>
      <w:r w:rsidR="00645E1C" w:rsidRPr="006427CB">
        <w:rPr>
          <w:lang w:val="de-DE"/>
        </w:rPr>
        <w:instrText xml:space="preserve">REF REF_ES201873_9 \h </w:instrText>
      </w:r>
      <w:r w:rsidR="00D84063" w:rsidRPr="006427CB">
        <w:rPr>
          <w:lang w:val="de-DE"/>
        </w:rPr>
        <w:instrText xml:space="preserve"> \* MERGEFORMAT </w:instrText>
      </w:r>
      <w:r w:rsidR="00645E1C" w:rsidRPr="00C63ED2">
        <w:fldChar w:fldCharType="separate"/>
      </w:r>
      <w:r w:rsidR="0044185C" w:rsidRPr="006427CB">
        <w:rPr>
          <w:lang w:val="de-DE"/>
        </w:rPr>
        <w:t>i.3</w:t>
      </w:r>
      <w:r w:rsidR="00645E1C" w:rsidRPr="00C63ED2">
        <w:fldChar w:fldCharType="end"/>
      </w:r>
      <w:r w:rsidR="00DB0248" w:rsidRPr="006427CB">
        <w:rPr>
          <w:lang w:val="de-DE"/>
        </w:rPr>
        <w:t>3</w:t>
      </w:r>
      <w:r w:rsidR="00645E1C" w:rsidRPr="006427CB">
        <w:rPr>
          <w:lang w:val="de-DE"/>
        </w:rPr>
        <w:t>]</w:t>
      </w:r>
    </w:p>
    <w:p w14:paraId="115D3FF3" w14:textId="77777777" w:rsidR="00D709FE" w:rsidRPr="006427CB" w:rsidRDefault="00575654" w:rsidP="00D709FE">
      <w:pPr>
        <w:pStyle w:val="NO"/>
        <w:rPr>
          <w:lang w:val="de-DE"/>
        </w:rPr>
      </w:pPr>
      <w:r w:rsidRPr="006427CB">
        <w:rPr>
          <w:lang w:val="de-DE"/>
        </w:rPr>
        <w:t>ETSI ES 201 873-10</w:t>
      </w:r>
      <w:r w:rsidR="00D709FE" w:rsidRPr="006427CB">
        <w:rPr>
          <w:lang w:val="de-DE"/>
        </w:rPr>
        <w:t xml:space="preserve"> </w:t>
      </w:r>
      <w:r w:rsidR="00E755C5" w:rsidRPr="006427CB">
        <w:rPr>
          <w:lang w:val="de-DE"/>
        </w:rPr>
        <w:t>(V4.</w:t>
      </w:r>
      <w:r w:rsidR="00D84063" w:rsidRPr="006427CB">
        <w:rPr>
          <w:lang w:val="de-DE"/>
        </w:rPr>
        <w:t>5</w:t>
      </w:r>
      <w:r w:rsidR="00E755C5" w:rsidRPr="006427CB">
        <w:rPr>
          <w:lang w:val="de-DE"/>
        </w:rPr>
        <w:t>.1)</w:t>
      </w:r>
      <w:r w:rsidR="001848B6" w:rsidRPr="006427CB">
        <w:rPr>
          <w:lang w:val="de-DE"/>
        </w:rPr>
        <w:t xml:space="preserve"> </w:t>
      </w:r>
      <w:r w:rsidR="00645E1C" w:rsidRPr="006427CB">
        <w:rPr>
          <w:lang w:val="de-DE"/>
        </w:rPr>
        <w:t>[</w:t>
      </w:r>
      <w:r w:rsidR="00645E1C" w:rsidRPr="00C63ED2">
        <w:fldChar w:fldCharType="begin"/>
      </w:r>
      <w:r w:rsidR="00645E1C" w:rsidRPr="006427CB">
        <w:rPr>
          <w:lang w:val="de-DE"/>
        </w:rPr>
        <w:instrText xml:space="preserve">REF REF_ES201873_10 \h </w:instrText>
      </w:r>
      <w:r w:rsidR="001C0468" w:rsidRPr="006427CB">
        <w:rPr>
          <w:lang w:val="de-DE"/>
        </w:rPr>
        <w:instrText xml:space="preserve"> \* MERGEFORMAT </w:instrText>
      </w:r>
      <w:r w:rsidR="00645E1C" w:rsidRPr="00C63ED2">
        <w:fldChar w:fldCharType="separate"/>
      </w:r>
      <w:r w:rsidR="0044185C" w:rsidRPr="006427CB">
        <w:rPr>
          <w:lang w:val="de-DE"/>
        </w:rPr>
        <w:t>i.4</w:t>
      </w:r>
      <w:r w:rsidR="00645E1C" w:rsidRPr="00C63ED2">
        <w:fldChar w:fldCharType="end"/>
      </w:r>
      <w:r w:rsidR="00DB0248" w:rsidRPr="006427CB">
        <w:rPr>
          <w:lang w:val="de-DE"/>
        </w:rPr>
        <w:t>4</w:t>
      </w:r>
      <w:r w:rsidR="00645E1C" w:rsidRPr="006427CB">
        <w:rPr>
          <w:lang w:val="de-DE"/>
        </w:rPr>
        <w:t>]</w:t>
      </w:r>
    </w:p>
    <w:p w14:paraId="416B0BC5" w14:textId="77777777" w:rsidR="00395E95" w:rsidRPr="00C63ED2" w:rsidRDefault="00D709FE" w:rsidP="00395E95">
      <w:r w:rsidRPr="00C63ED2">
        <w:t xml:space="preserve">If later versions of those parts are available and should be used instead, the compatibility to the package presented in </w:t>
      </w:r>
      <w:r w:rsidR="00326EDE" w:rsidRPr="00C63ED2">
        <w:t xml:space="preserve">the present </w:t>
      </w:r>
      <w:r w:rsidRPr="00C63ED2">
        <w:t>document has to be checked individually.</w:t>
      </w:r>
      <w:r w:rsidR="00173F91" w:rsidRPr="00C63ED2">
        <w:t xml:space="preserve"> Th</w:t>
      </w:r>
      <w:r w:rsidR="00115F0A" w:rsidRPr="00C63ED2">
        <w:t>e present</w:t>
      </w:r>
      <w:r w:rsidR="00173F91" w:rsidRPr="00C63ED2">
        <w:t xml:space="preserve"> document is also</w:t>
      </w:r>
      <w:r w:rsidR="003500DF" w:rsidRPr="00C63ED2">
        <w:t xml:space="preserve"> compatible with the versions V</w:t>
      </w:r>
      <w:r w:rsidR="00173F91" w:rsidRPr="00C63ED2">
        <w:t>4.2.1, V4.3.1, V4.4.1, V4.5.1 of the above documents.</w:t>
      </w:r>
    </w:p>
    <w:p w14:paraId="42AF4AC6" w14:textId="77777777" w:rsidR="00DC01BE" w:rsidRPr="00C63ED2" w:rsidRDefault="00466E43" w:rsidP="00051C41">
      <w:pPr>
        <w:pStyle w:val="berschrift1"/>
      </w:pPr>
      <w:bookmarkStart w:id="21" w:name="_Toc420499135"/>
      <w:r w:rsidRPr="00C63ED2">
        <w:lastRenderedPageBreak/>
        <w:t>5</w:t>
      </w:r>
      <w:r w:rsidR="00DC01BE" w:rsidRPr="00C63ED2">
        <w:tab/>
        <w:t>Package concepts for the core language</w:t>
      </w:r>
      <w:bookmarkEnd w:id="21"/>
    </w:p>
    <w:p w14:paraId="59D46F56" w14:textId="77777777" w:rsidR="007F65BD" w:rsidRPr="00C63ED2" w:rsidRDefault="007F65BD" w:rsidP="007F65BD">
      <w:pPr>
        <w:pStyle w:val="berschrift2"/>
      </w:pPr>
      <w:bookmarkStart w:id="22" w:name="_Toc420499136"/>
      <w:r w:rsidRPr="00C63ED2">
        <w:t>5.0</w:t>
      </w:r>
      <w:r w:rsidRPr="00C63ED2">
        <w:tab/>
        <w:t>General</w:t>
      </w:r>
      <w:bookmarkEnd w:id="22"/>
    </w:p>
    <w:p w14:paraId="45C0152D" w14:textId="77777777" w:rsidR="00DC01BE" w:rsidRPr="00C63ED2" w:rsidRDefault="00DC01BE" w:rsidP="00DC01BE">
      <w:r w:rsidRPr="00C63ED2">
        <w:t xml:space="preserve">Real-time systems have to respect special requirements for timing. Often functional requirements are directly connected to the timing of the messages and procedure calls. Thus, checking the message values and the message order is not sufficient here. A test component </w:t>
      </w:r>
      <w:r w:rsidR="00157FB4" w:rsidRPr="00C63ED2">
        <w:t xml:space="preserve">shall </w:t>
      </w:r>
      <w:r w:rsidRPr="00C63ED2">
        <w:t xml:space="preserve">be able to check whether a message has been received in time and </w:t>
      </w:r>
      <w:r w:rsidR="00157FB4" w:rsidRPr="00C63ED2">
        <w:t xml:space="preserve">shall </w:t>
      </w:r>
      <w:r w:rsidRPr="00C63ED2">
        <w:t>be able to control the timing for the stimulation.</w:t>
      </w:r>
    </w:p>
    <w:p w14:paraId="74F93E81" w14:textId="77777777" w:rsidR="00DC01BE" w:rsidRPr="00C63ED2" w:rsidRDefault="00DC01BE" w:rsidP="00DC01BE">
      <w:r w:rsidRPr="00C63ED2">
        <w:t>Thus, a test language has to provide means to measure time, to specify time points and time spans, to control the timing of the stimulation, and to calculate and compare time values. Moreover the test execution engine has to ensure that the specified actions (time measurement, timed stimulation) are executed correctly with respect to the required precision.</w:t>
      </w:r>
    </w:p>
    <w:p w14:paraId="18DFCEEE" w14:textId="77777777" w:rsidR="00DC01BE" w:rsidRPr="00C63ED2" w:rsidRDefault="00DC01BE" w:rsidP="00DC01BE">
      <w:r w:rsidRPr="00C63ED2">
        <w:t xml:space="preserve">To </w:t>
      </w:r>
      <w:r w:rsidR="00217E12" w:rsidRPr="00C63ED2">
        <w:t>fulfil the</w:t>
      </w:r>
      <w:r w:rsidRPr="00C63ED2">
        <w:t xml:space="preserve"> requirements for testing real time system we define the following TTCN-3 core </w:t>
      </w:r>
      <w:r w:rsidR="00217E12" w:rsidRPr="00C63ED2">
        <w:t>language</w:t>
      </w:r>
      <w:r w:rsidRPr="00C63ED2">
        <w:t xml:space="preserve"> extensions</w:t>
      </w:r>
      <w:r w:rsidR="006A2596" w:rsidRPr="00C63ED2">
        <w:t>:</w:t>
      </w:r>
    </w:p>
    <w:p w14:paraId="5D1241DF" w14:textId="77777777" w:rsidR="00DC01BE" w:rsidRPr="00C63ED2" w:rsidRDefault="00DC01BE" w:rsidP="008A6D25">
      <w:pPr>
        <w:pStyle w:val="B1"/>
      </w:pPr>
      <w:r w:rsidRPr="00C63ED2">
        <w:t>A test system wide available test system clock, that allows the measurement of time during test case execution.</w:t>
      </w:r>
    </w:p>
    <w:p w14:paraId="2075F7CF" w14:textId="77777777" w:rsidR="00DC01BE" w:rsidRPr="00C63ED2" w:rsidRDefault="00DC01BE" w:rsidP="008A6D25">
      <w:pPr>
        <w:pStyle w:val="B1"/>
      </w:pPr>
      <w:r w:rsidRPr="00C63ED2">
        <w:t xml:space="preserve">Means to directly and precisely </w:t>
      </w:r>
      <w:r w:rsidR="00217E12" w:rsidRPr="00C63ED2">
        <w:t>access</w:t>
      </w:r>
      <w:r w:rsidRPr="00C63ED2">
        <w:t xml:space="preserve"> the </w:t>
      </w:r>
      <w:r w:rsidR="00217E12" w:rsidRPr="00C63ED2">
        <w:t>time points</w:t>
      </w:r>
      <w:r w:rsidRPr="00C63ED2">
        <w:t xml:space="preserve"> of the relevant interaction events between the test system and the system under test.</w:t>
      </w:r>
    </w:p>
    <w:p w14:paraId="68B073F9" w14:textId="77777777" w:rsidR="00EC6956" w:rsidRPr="00C63ED2" w:rsidRDefault="00EC6956" w:rsidP="00EC6956">
      <w:r w:rsidRPr="00C63ED2">
        <w:t>Real-time measurements at ports require additional resources (</w:t>
      </w:r>
      <w:r w:rsidR="00BE5FFE" w:rsidRPr="00C63ED2">
        <w:t>e.g.</w:t>
      </w:r>
      <w:r w:rsidRPr="00C63ED2">
        <w:t xml:space="preserve"> functionality that monitor ports and collect timestamps that describe the reception time of messages, calls, </w:t>
      </w:r>
      <w:r w:rsidR="00217E12" w:rsidRPr="00C63ED2">
        <w:t>replies</w:t>
      </w:r>
      <w:r w:rsidRPr="00C63ED2">
        <w:t xml:space="preserve"> or </w:t>
      </w:r>
      <w:r w:rsidR="00217E12" w:rsidRPr="00C63ED2">
        <w:t>exceptions</w:t>
      </w:r>
      <w:r w:rsidRPr="00C63ED2">
        <w:t xml:space="preserve">) that may slow down the test execution. In order to avoid unnecessary delays at ports, such resources may only be provided when needed. An additional </w:t>
      </w:r>
      <w:r w:rsidR="00217E12" w:rsidRPr="00C63ED2">
        <w:rPr>
          <w:rFonts w:ascii="Courier New" w:hAnsi="Courier New" w:cs="Courier New"/>
          <w:b/>
          <w:bCs/>
        </w:rPr>
        <w:t>real-time</w:t>
      </w:r>
      <w:r w:rsidRPr="00C63ED2">
        <w:t xml:space="preserve"> clause for ports shall indicate the need for real-time measurement at a port.</w:t>
      </w:r>
    </w:p>
    <w:p w14:paraId="545E0500" w14:textId="77777777" w:rsidR="00DC01BE" w:rsidRPr="00C63ED2" w:rsidRDefault="00466E43" w:rsidP="00051C41">
      <w:pPr>
        <w:pStyle w:val="berschrift2"/>
      </w:pPr>
      <w:bookmarkStart w:id="23" w:name="_Toc420499137"/>
      <w:r w:rsidRPr="00C63ED2">
        <w:t>5</w:t>
      </w:r>
      <w:r w:rsidR="00DC01BE" w:rsidRPr="00C63ED2">
        <w:t>.1</w:t>
      </w:r>
      <w:r w:rsidR="00DC01BE" w:rsidRPr="00C63ED2">
        <w:tab/>
        <w:t>The test system clock</w:t>
      </w:r>
      <w:bookmarkEnd w:id="23"/>
    </w:p>
    <w:p w14:paraId="35F2C045" w14:textId="77777777" w:rsidR="007F65BD" w:rsidRPr="00C63ED2" w:rsidRDefault="007F65BD" w:rsidP="007F65BD">
      <w:pPr>
        <w:pStyle w:val="berschrift3"/>
      </w:pPr>
      <w:bookmarkStart w:id="24" w:name="_Toc420499138"/>
      <w:r w:rsidRPr="00C63ED2">
        <w:t>5.1.0</w:t>
      </w:r>
      <w:r w:rsidRPr="00C63ED2">
        <w:tab/>
        <w:t>General</w:t>
      </w:r>
      <w:bookmarkEnd w:id="24"/>
    </w:p>
    <w:p w14:paraId="3CC6E6CA" w14:textId="77777777" w:rsidR="00DC01BE" w:rsidRPr="00C63ED2" w:rsidRDefault="00DC01BE" w:rsidP="00DC01BE">
      <w:r w:rsidRPr="00C63ED2">
        <w:t xml:space="preserve">In RT TTCN-3 time progress is measured </w:t>
      </w:r>
      <w:r w:rsidR="00217E12" w:rsidRPr="00C63ED2">
        <w:t>with</w:t>
      </w:r>
      <w:r w:rsidRPr="00C63ED2">
        <w:t xml:space="preserve"> a test system clock. The clock is initialized (set to 0.0) at the beginning of</w:t>
      </w:r>
      <w:r w:rsidR="00AC7FED" w:rsidRPr="00C63ED2">
        <w:t xml:space="preserve"> </w:t>
      </w:r>
      <w:r w:rsidRPr="00C63ED2">
        <w:t>each test case execution and is available during the complete test run in each component.</w:t>
      </w:r>
      <w:r w:rsidR="00AC7FED" w:rsidRPr="00C63ED2">
        <w:t xml:space="preserve"> </w:t>
      </w:r>
      <w:r w:rsidRPr="00C63ED2">
        <w:t>The clock values are represented as float values. The system clock and the already available TTCN-3 timer mechanisms are synchronized with respect to time progress.</w:t>
      </w:r>
    </w:p>
    <w:p w14:paraId="3590B76A" w14:textId="77777777" w:rsidR="00DC01BE" w:rsidRPr="00C63ED2" w:rsidRDefault="00466E43" w:rsidP="00051C41">
      <w:pPr>
        <w:pStyle w:val="berschrift3"/>
      </w:pPr>
      <w:bookmarkStart w:id="25" w:name="_Toc420499139"/>
      <w:r w:rsidRPr="00C63ED2">
        <w:t>5</w:t>
      </w:r>
      <w:r w:rsidR="00DC01BE" w:rsidRPr="00C63ED2">
        <w:t>.1.1</w:t>
      </w:r>
      <w:r w:rsidR="00DC01BE" w:rsidRPr="00C63ED2">
        <w:tab/>
        <w:t>Accessing the current test system time</w:t>
      </w:r>
      <w:bookmarkEnd w:id="25"/>
    </w:p>
    <w:p w14:paraId="0BD923CB" w14:textId="77777777" w:rsidR="00DC01BE" w:rsidRPr="00C63ED2" w:rsidRDefault="00DC01BE" w:rsidP="00DC01BE">
      <w:r w:rsidRPr="00C63ED2">
        <w:t xml:space="preserve">The current value </w:t>
      </w:r>
      <w:r w:rsidR="00217E12" w:rsidRPr="00C63ED2">
        <w:t>of the</w:t>
      </w:r>
      <w:r w:rsidRPr="00C63ED2">
        <w:t xml:space="preserve"> test system clock by means of the symbol </w:t>
      </w:r>
      <w:r w:rsidRPr="00C63ED2">
        <w:rPr>
          <w:rFonts w:ascii="Courier New" w:hAnsi="Courier New" w:cs="Courier New"/>
          <w:b/>
        </w:rPr>
        <w:t>now</w:t>
      </w:r>
      <w:r w:rsidRPr="00C63ED2">
        <w:t>.</w:t>
      </w:r>
      <w:r w:rsidR="00AC7FED" w:rsidRPr="00C63ED2">
        <w:t xml:space="preserve"> </w:t>
      </w:r>
      <w:r w:rsidRPr="00C63ED2">
        <w:t xml:space="preserve">The </w:t>
      </w:r>
      <w:r w:rsidRPr="00C63ED2">
        <w:rPr>
          <w:rFonts w:ascii="Courier New" w:hAnsi="Courier New" w:cs="Courier New"/>
          <w:b/>
        </w:rPr>
        <w:t xml:space="preserve">now </w:t>
      </w:r>
      <w:r w:rsidRPr="00C63ED2">
        <w:t xml:space="preserve">symbol is used as a TTCN-3 expression that </w:t>
      </w:r>
      <w:r w:rsidR="00217E12" w:rsidRPr="00C63ED2">
        <w:t>yields the</w:t>
      </w:r>
      <w:r w:rsidRPr="00C63ED2">
        <w:t xml:space="preserve"> current test system clock value in seconds. The test system clock value is represented by means of a </w:t>
      </w:r>
      <w:r w:rsidRPr="00C63ED2">
        <w:rPr>
          <w:rFonts w:ascii="Courier New" w:hAnsi="Courier New" w:cs="Courier New"/>
          <w:b/>
        </w:rPr>
        <w:t>float</w:t>
      </w:r>
      <w:r w:rsidRPr="00C63ED2">
        <w:t xml:space="preserve"> number. The symbol </w:t>
      </w:r>
      <w:r w:rsidRPr="00C63ED2">
        <w:rPr>
          <w:rFonts w:ascii="Courier New" w:hAnsi="Courier New" w:cs="Courier New"/>
          <w:b/>
        </w:rPr>
        <w:t>now</w:t>
      </w:r>
      <w:r w:rsidRPr="00C63ED2">
        <w:t xml:space="preserve"> can be applied in each </w:t>
      </w:r>
      <w:r w:rsidR="00217E12" w:rsidRPr="00C63ED2">
        <w:t>expression inside</w:t>
      </w:r>
      <w:r w:rsidRPr="00C63ED2">
        <w:t xml:space="preserve"> of testcase definitions and function definitions. It is not allowed for the TTCN-3 control part and in guard conditions of alt branches.</w:t>
      </w:r>
    </w:p>
    <w:p w14:paraId="243EE4C3" w14:textId="77777777" w:rsidR="00DC01BE" w:rsidRPr="00C63ED2" w:rsidRDefault="00DC01BE" w:rsidP="00DC01BE">
      <w:pPr>
        <w:pStyle w:val="EX"/>
      </w:pPr>
      <w:r w:rsidRPr="00C63ED2">
        <w:t>EXAMPLE 1:</w:t>
      </w:r>
    </w:p>
    <w:p w14:paraId="1BDAC14B" w14:textId="77777777" w:rsidR="00DC01BE" w:rsidRPr="00C63ED2" w:rsidRDefault="00DC01BE" w:rsidP="00DC01BE">
      <w:pPr>
        <w:pStyle w:val="PL"/>
        <w:rPr>
          <w:noProof w:val="0"/>
        </w:rPr>
      </w:pPr>
      <w:r w:rsidRPr="00C63ED2">
        <w:rPr>
          <w:noProof w:val="0"/>
        </w:rPr>
        <w:tab/>
        <w:t xml:space="preserve">// Use of now to retrieve the actual time </w:t>
      </w:r>
    </w:p>
    <w:p w14:paraId="3236136B" w14:textId="77777777" w:rsidR="00DC01BE" w:rsidRPr="00C63ED2" w:rsidRDefault="00DC01BE" w:rsidP="00DC01BE">
      <w:pPr>
        <w:pStyle w:val="PL"/>
        <w:rPr>
          <w:noProof w:val="0"/>
        </w:rPr>
      </w:pPr>
      <w:r w:rsidRPr="00C63ED2">
        <w:rPr>
          <w:noProof w:val="0"/>
        </w:rPr>
        <w:tab/>
      </w:r>
      <w:r w:rsidRPr="00C63ED2">
        <w:rPr>
          <w:b/>
          <w:noProof w:val="0"/>
        </w:rPr>
        <w:t>var</w:t>
      </w:r>
      <w:r w:rsidRPr="00C63ED2">
        <w:rPr>
          <w:noProof w:val="0"/>
        </w:rPr>
        <w:t xml:space="preserve"> </w:t>
      </w:r>
      <w:r w:rsidRPr="00C63ED2">
        <w:rPr>
          <w:b/>
          <w:noProof w:val="0"/>
        </w:rPr>
        <w:t>float</w:t>
      </w:r>
      <w:r w:rsidRPr="00C63ED2">
        <w:rPr>
          <w:noProof w:val="0"/>
        </w:rPr>
        <w:t xml:space="preserve"> myTimePoint := now;</w:t>
      </w:r>
    </w:p>
    <w:p w14:paraId="5F93BA0C" w14:textId="77777777" w:rsidR="00DC01BE" w:rsidRPr="00C63ED2" w:rsidRDefault="00DC01BE" w:rsidP="00533C79">
      <w:pPr>
        <w:pStyle w:val="PL"/>
        <w:rPr>
          <w:noProof w:val="0"/>
        </w:rPr>
      </w:pPr>
    </w:p>
    <w:p w14:paraId="415557D2" w14:textId="77777777" w:rsidR="00DC01BE" w:rsidRPr="00C63ED2" w:rsidRDefault="00DC01BE" w:rsidP="00DC01BE">
      <w:pPr>
        <w:pStyle w:val="EX"/>
      </w:pPr>
      <w:bookmarkStart w:id="26" w:name="OLE_LINK1"/>
      <w:bookmarkStart w:id="27" w:name="OLE_LINK2"/>
      <w:r w:rsidRPr="00C63ED2">
        <w:t>EXAMPLE 2:</w:t>
      </w:r>
    </w:p>
    <w:p w14:paraId="0216D7A1" w14:textId="77777777" w:rsidR="00DC01BE" w:rsidRPr="00C63ED2" w:rsidRDefault="00DC01BE" w:rsidP="00DC01BE">
      <w:pPr>
        <w:pStyle w:val="PL"/>
        <w:rPr>
          <w:noProof w:val="0"/>
        </w:rPr>
      </w:pPr>
      <w:r w:rsidRPr="00C63ED2">
        <w:rPr>
          <w:noProof w:val="0"/>
        </w:rPr>
        <w:tab/>
        <w:t>// Use of no</w:t>
      </w:r>
      <w:r w:rsidR="00407116" w:rsidRPr="00C63ED2">
        <w:rPr>
          <w:noProof w:val="0"/>
        </w:rPr>
        <w:t>w</w:t>
      </w:r>
      <w:r w:rsidRPr="00C63ED2">
        <w:rPr>
          <w:noProof w:val="0"/>
        </w:rPr>
        <w:t xml:space="preserve"> to retr</w:t>
      </w:r>
      <w:r w:rsidR="0031004B" w:rsidRPr="00C63ED2">
        <w:rPr>
          <w:noProof w:val="0"/>
        </w:rPr>
        <w:t>ieve the send time of a message</w:t>
      </w:r>
    </w:p>
    <w:p w14:paraId="415AE1C7" w14:textId="77777777" w:rsidR="00DC01BE" w:rsidRPr="00C63ED2" w:rsidRDefault="00DC01BE" w:rsidP="00DC01BE">
      <w:pPr>
        <w:pStyle w:val="PL"/>
        <w:rPr>
          <w:noProof w:val="0"/>
        </w:rPr>
      </w:pPr>
      <w:r w:rsidRPr="00C63ED2">
        <w:rPr>
          <w:noProof w:val="0"/>
        </w:rPr>
        <w:tab/>
      </w:r>
      <w:r w:rsidRPr="00C63ED2">
        <w:rPr>
          <w:b/>
          <w:noProof w:val="0"/>
        </w:rPr>
        <w:t>var</w:t>
      </w:r>
      <w:r w:rsidRPr="00C63ED2">
        <w:rPr>
          <w:noProof w:val="0"/>
        </w:rPr>
        <w:t xml:space="preserve"> </w:t>
      </w:r>
      <w:r w:rsidRPr="00C63ED2">
        <w:rPr>
          <w:b/>
          <w:noProof w:val="0"/>
        </w:rPr>
        <w:t>float</w:t>
      </w:r>
      <w:r w:rsidRPr="00C63ED2">
        <w:rPr>
          <w:noProof w:val="0"/>
        </w:rPr>
        <w:t xml:space="preserve"> sendTimePoint;</w:t>
      </w:r>
    </w:p>
    <w:p w14:paraId="5694622A" w14:textId="77777777" w:rsidR="00DC01BE" w:rsidRPr="00C63ED2" w:rsidRDefault="00DC01BE" w:rsidP="00DC01BE">
      <w:pPr>
        <w:pStyle w:val="PL"/>
        <w:rPr>
          <w:noProof w:val="0"/>
        </w:rPr>
      </w:pPr>
      <w:r w:rsidRPr="00C63ED2">
        <w:rPr>
          <w:noProof w:val="0"/>
        </w:rPr>
        <w:tab/>
        <w:t>// ...</w:t>
      </w:r>
    </w:p>
    <w:p w14:paraId="1586D20E" w14:textId="77777777" w:rsidR="00DC01BE" w:rsidRPr="00C63ED2" w:rsidRDefault="00DC01BE" w:rsidP="00DC01BE">
      <w:pPr>
        <w:pStyle w:val="PL"/>
        <w:rPr>
          <w:noProof w:val="0"/>
        </w:rPr>
      </w:pPr>
      <w:r w:rsidRPr="00C63ED2">
        <w:rPr>
          <w:noProof w:val="0"/>
        </w:rPr>
        <w:tab/>
        <w:t>p.send(m);</w:t>
      </w:r>
    </w:p>
    <w:p w14:paraId="70353308" w14:textId="77777777" w:rsidR="00DC01BE" w:rsidRPr="00C63ED2" w:rsidRDefault="00DC01BE" w:rsidP="00DC01BE">
      <w:pPr>
        <w:pStyle w:val="PL"/>
        <w:rPr>
          <w:noProof w:val="0"/>
        </w:rPr>
      </w:pPr>
      <w:r w:rsidRPr="00C63ED2">
        <w:rPr>
          <w:noProof w:val="0"/>
        </w:rPr>
        <w:tab/>
        <w:t>sendTimePoint:= now;</w:t>
      </w:r>
    </w:p>
    <w:p w14:paraId="43F3B2D7" w14:textId="77777777" w:rsidR="00DC01BE" w:rsidRPr="00C63ED2" w:rsidRDefault="00DC01BE" w:rsidP="00DC01BE">
      <w:pPr>
        <w:pStyle w:val="PL"/>
        <w:rPr>
          <w:noProof w:val="0"/>
        </w:rPr>
      </w:pPr>
    </w:p>
    <w:p w14:paraId="7720C289" w14:textId="77777777" w:rsidR="00DC01BE" w:rsidRPr="00C63ED2" w:rsidRDefault="00DC01BE" w:rsidP="00200AF2">
      <w:pPr>
        <w:pStyle w:val="EX"/>
        <w:keepNext/>
      </w:pPr>
      <w:r w:rsidRPr="00C63ED2">
        <w:t>EXAMPLE 3:</w:t>
      </w:r>
    </w:p>
    <w:p w14:paraId="3ED3F935" w14:textId="77777777" w:rsidR="00DC01BE" w:rsidRPr="00C63ED2" w:rsidRDefault="00DC01BE" w:rsidP="00200AF2">
      <w:pPr>
        <w:pStyle w:val="PL"/>
        <w:keepNext/>
        <w:keepLines/>
        <w:rPr>
          <w:noProof w:val="0"/>
        </w:rPr>
      </w:pPr>
      <w:r w:rsidRPr="00C63ED2">
        <w:rPr>
          <w:noProof w:val="0"/>
        </w:rPr>
        <w:tab/>
        <w:t>// Measuring time progress</w:t>
      </w:r>
      <w:r w:rsidRPr="00C63ED2">
        <w:rPr>
          <w:noProof w:val="0"/>
        </w:rPr>
        <w:tab/>
      </w:r>
    </w:p>
    <w:p w14:paraId="650C2E68" w14:textId="77777777" w:rsidR="00DC01BE" w:rsidRPr="00C63ED2" w:rsidRDefault="00DC01BE" w:rsidP="00200AF2">
      <w:pPr>
        <w:pStyle w:val="PL"/>
        <w:keepNext/>
        <w:keepLines/>
        <w:rPr>
          <w:noProof w:val="0"/>
        </w:rPr>
      </w:pPr>
      <w:r w:rsidRPr="00C63ED2">
        <w:rPr>
          <w:noProof w:val="0"/>
        </w:rPr>
        <w:tab/>
      </w:r>
      <w:r w:rsidRPr="00C63ED2">
        <w:rPr>
          <w:b/>
          <w:noProof w:val="0"/>
        </w:rPr>
        <w:t>var</w:t>
      </w:r>
      <w:r w:rsidRPr="00C63ED2">
        <w:rPr>
          <w:noProof w:val="0"/>
        </w:rPr>
        <w:t xml:space="preserve"> </w:t>
      </w:r>
      <w:r w:rsidRPr="00C63ED2">
        <w:rPr>
          <w:b/>
          <w:noProof w:val="0"/>
        </w:rPr>
        <w:t>float</w:t>
      </w:r>
      <w:r w:rsidRPr="00C63ED2">
        <w:rPr>
          <w:noProof w:val="0"/>
        </w:rPr>
        <w:t xml:space="preserve"> startTime;</w:t>
      </w:r>
    </w:p>
    <w:p w14:paraId="1F5D48EA" w14:textId="77777777" w:rsidR="00DC01BE" w:rsidRPr="00C63ED2" w:rsidRDefault="00DC01BE" w:rsidP="00DC01BE">
      <w:pPr>
        <w:pStyle w:val="PL"/>
        <w:rPr>
          <w:noProof w:val="0"/>
        </w:rPr>
      </w:pPr>
      <w:r w:rsidRPr="00C63ED2">
        <w:rPr>
          <w:noProof w:val="0"/>
        </w:rPr>
        <w:tab/>
        <w:t>startTime:= now;</w:t>
      </w:r>
    </w:p>
    <w:p w14:paraId="58C2F985" w14:textId="77777777" w:rsidR="00DC01BE" w:rsidRPr="00C63ED2" w:rsidRDefault="00DC01BE" w:rsidP="00DC01BE">
      <w:pPr>
        <w:pStyle w:val="PL"/>
        <w:rPr>
          <w:noProof w:val="0"/>
        </w:rPr>
      </w:pPr>
      <w:r w:rsidRPr="00C63ED2">
        <w:rPr>
          <w:noProof w:val="0"/>
        </w:rPr>
        <w:tab/>
        <w:t>p.send(m1);</w:t>
      </w:r>
    </w:p>
    <w:p w14:paraId="4AEB4C37" w14:textId="77777777" w:rsidR="00DC01BE" w:rsidRPr="00C63ED2" w:rsidRDefault="00DC01BE" w:rsidP="00DC01BE">
      <w:pPr>
        <w:pStyle w:val="PL"/>
        <w:rPr>
          <w:noProof w:val="0"/>
        </w:rPr>
      </w:pPr>
      <w:r w:rsidRPr="00C63ED2">
        <w:rPr>
          <w:noProof w:val="0"/>
        </w:rPr>
        <w:tab/>
        <w:t>// ...</w:t>
      </w:r>
    </w:p>
    <w:p w14:paraId="3FD7BF35" w14:textId="77777777" w:rsidR="00DC01BE" w:rsidRPr="00C63ED2" w:rsidRDefault="00DC01BE" w:rsidP="00DC01BE">
      <w:pPr>
        <w:pStyle w:val="PL"/>
        <w:rPr>
          <w:noProof w:val="0"/>
        </w:rPr>
      </w:pPr>
      <w:r w:rsidRPr="00C63ED2">
        <w:rPr>
          <w:noProof w:val="0"/>
        </w:rPr>
        <w:tab/>
      </w:r>
      <w:r w:rsidR="00217E12" w:rsidRPr="00C63ED2">
        <w:rPr>
          <w:noProof w:val="0"/>
        </w:rPr>
        <w:t>p.</w:t>
      </w:r>
      <w:r w:rsidRPr="00C63ED2">
        <w:rPr>
          <w:noProof w:val="0"/>
        </w:rPr>
        <w:t>receive(m2);</w:t>
      </w:r>
    </w:p>
    <w:p w14:paraId="52CF3D4D" w14:textId="77777777" w:rsidR="00DC01BE" w:rsidRPr="00C63ED2" w:rsidRDefault="00DC01BE" w:rsidP="00DC01BE">
      <w:pPr>
        <w:pStyle w:val="PL"/>
        <w:rPr>
          <w:noProof w:val="0"/>
        </w:rPr>
      </w:pPr>
      <w:r w:rsidRPr="00C63ED2">
        <w:rPr>
          <w:noProof w:val="0"/>
        </w:rPr>
        <w:tab/>
        <w:t>if(now-startTime &gt;= 10.0){...};</w:t>
      </w:r>
    </w:p>
    <w:p w14:paraId="736FA622" w14:textId="77777777" w:rsidR="00DC01BE" w:rsidRPr="00C63ED2" w:rsidRDefault="00DC01BE" w:rsidP="00DC01BE">
      <w:pPr>
        <w:pStyle w:val="PL"/>
        <w:rPr>
          <w:noProof w:val="0"/>
        </w:rPr>
      </w:pPr>
    </w:p>
    <w:p w14:paraId="1D456D86" w14:textId="77777777" w:rsidR="00DC01BE" w:rsidRPr="00C63ED2" w:rsidRDefault="00CA2600" w:rsidP="00E43025">
      <w:pPr>
        <w:keepNext/>
        <w:keepLines/>
        <w:rPr>
          <w:b/>
          <w:i/>
        </w:rPr>
      </w:pPr>
      <w:r w:rsidRPr="00C63ED2">
        <w:rPr>
          <w:b/>
          <w:i/>
        </w:rPr>
        <w:lastRenderedPageBreak/>
        <w:t>Syntactical Structure</w:t>
      </w:r>
    </w:p>
    <w:p w14:paraId="0B877B3C" w14:textId="77777777" w:rsidR="00DC01BE" w:rsidRPr="00C63ED2" w:rsidRDefault="00DC01BE" w:rsidP="00575654">
      <w:pPr>
        <w:pStyle w:val="PL"/>
        <w:rPr>
          <w:noProof w:val="0"/>
        </w:rPr>
      </w:pPr>
      <w:r w:rsidRPr="00C63ED2">
        <w:rPr>
          <w:noProof w:val="0"/>
        </w:rPr>
        <w:t xml:space="preserve">OpCall ::= ConfigurationOps | VerdictOps | TimerOps | TestcaseInstance | </w:t>
      </w:r>
      <w:r w:rsidRPr="00C63ED2">
        <w:rPr>
          <w:noProof w:val="0"/>
        </w:rPr>
        <w:br/>
        <w:t xml:space="preserve">                                 FunctionInstance | TemplateOps | ActivateOp | NowOperation</w:t>
      </w:r>
    </w:p>
    <w:p w14:paraId="678F6032" w14:textId="77777777" w:rsidR="00DC01BE" w:rsidRPr="00C63ED2" w:rsidRDefault="00DC01BE" w:rsidP="00CA2600">
      <w:pPr>
        <w:pStyle w:val="PL"/>
        <w:rPr>
          <w:noProof w:val="0"/>
        </w:rPr>
      </w:pPr>
      <w:r w:rsidRPr="00C63ED2">
        <w:rPr>
          <w:noProof w:val="0"/>
        </w:rPr>
        <w:t>NowOperation ::=  NowKeyword</w:t>
      </w:r>
    </w:p>
    <w:p w14:paraId="026A4F3C" w14:textId="77777777" w:rsidR="00DC01BE" w:rsidRPr="00C63ED2" w:rsidRDefault="00DC01BE" w:rsidP="00CA2600">
      <w:pPr>
        <w:pStyle w:val="PL"/>
        <w:rPr>
          <w:noProof w:val="0"/>
          <w:color w:val="993366"/>
        </w:rPr>
      </w:pPr>
      <w:r w:rsidRPr="00C63ED2">
        <w:rPr>
          <w:noProof w:val="0"/>
          <w:color w:val="993366"/>
        </w:rPr>
        <w:t>NowKeyword ::=  "now"</w:t>
      </w:r>
    </w:p>
    <w:p w14:paraId="436E67F2" w14:textId="77777777" w:rsidR="00575654" w:rsidRPr="00C63ED2" w:rsidRDefault="00575654" w:rsidP="00575654">
      <w:pPr>
        <w:pStyle w:val="PL"/>
        <w:rPr>
          <w:noProof w:val="0"/>
        </w:rPr>
      </w:pPr>
    </w:p>
    <w:p w14:paraId="7D967CC3" w14:textId="77777777" w:rsidR="00DC01BE" w:rsidRPr="00C63ED2" w:rsidRDefault="00466E43" w:rsidP="00051C41">
      <w:pPr>
        <w:pStyle w:val="berschrift3"/>
      </w:pPr>
      <w:bookmarkStart w:id="28" w:name="_Toc420499140"/>
      <w:r w:rsidRPr="00C63ED2">
        <w:t>5</w:t>
      </w:r>
      <w:r w:rsidR="00DC01BE" w:rsidRPr="00C63ED2">
        <w:t>.</w:t>
      </w:r>
      <w:r w:rsidR="00DD59FE" w:rsidRPr="00C63ED2">
        <w:t>1</w:t>
      </w:r>
      <w:r w:rsidR="00DC01BE" w:rsidRPr="00C63ED2">
        <w:t>.2</w:t>
      </w:r>
      <w:r w:rsidR="00DC01BE" w:rsidRPr="00C63ED2">
        <w:tab/>
        <w:t>The precision of the system time</w:t>
      </w:r>
      <w:bookmarkEnd w:id="28"/>
    </w:p>
    <w:p w14:paraId="113D517C" w14:textId="77777777" w:rsidR="00DC01BE" w:rsidRPr="00C63ED2" w:rsidRDefault="00DC01BE" w:rsidP="00DC01BE">
      <w:r w:rsidRPr="00C63ED2">
        <w:t xml:space="preserve">The requirements on the overall precision of the test system clock can be specified by means of the stepsize annotation. The stepsize annotation is allowed for modules only and can be used to state the minimal necessary </w:t>
      </w:r>
      <w:r w:rsidR="00217E12" w:rsidRPr="00C63ED2">
        <w:t>precision</w:t>
      </w:r>
      <w:r w:rsidRPr="00C63ED2">
        <w:t xml:space="preserve"> for time measurement provided by the test system clock.</w:t>
      </w:r>
      <w:r w:rsidR="00AC7FED" w:rsidRPr="00C63ED2">
        <w:t xml:space="preserve"> </w:t>
      </w:r>
      <w:r w:rsidRPr="00C63ED2">
        <w:t xml:space="preserve">The precision is defined by means of a charstring value that represents a decimal number which states the smallest necessary time distance in seconds that is measureable by the test system clock. A concrete </w:t>
      </w:r>
      <w:r w:rsidR="00217E12" w:rsidRPr="00C63ED2">
        <w:t>test system</w:t>
      </w:r>
      <w:r w:rsidRPr="00C63ED2">
        <w:t xml:space="preserve"> has to </w:t>
      </w:r>
      <w:r w:rsidR="00217E12" w:rsidRPr="00C63ED2">
        <w:t>fulfil</w:t>
      </w:r>
      <w:r w:rsidRPr="00C63ED2">
        <w:t xml:space="preserve"> the requirements given by the stepsize annotation to be adequate for the execution of the respective test case definitions. When a test system is not adequate for the test case execution the user shall be informed, at least test run s</w:t>
      </w:r>
      <w:r w:rsidR="00575654" w:rsidRPr="00C63ED2">
        <w:t>hall end with an error verdict.</w:t>
      </w:r>
    </w:p>
    <w:p w14:paraId="786BB346" w14:textId="77777777" w:rsidR="00DC01BE" w:rsidRPr="00C63ED2" w:rsidRDefault="00407116" w:rsidP="00DC01BE">
      <w:pPr>
        <w:pStyle w:val="EX"/>
      </w:pPr>
      <w:r w:rsidRPr="00C63ED2">
        <w:t>EXAMPLE</w:t>
      </w:r>
      <w:r w:rsidR="00DC01BE" w:rsidRPr="00C63ED2">
        <w:t>:</w:t>
      </w:r>
    </w:p>
    <w:p w14:paraId="56C96B3B" w14:textId="77777777" w:rsidR="00DC01BE" w:rsidRPr="00C63ED2" w:rsidRDefault="00DC01BE" w:rsidP="00DC01BE">
      <w:pPr>
        <w:pStyle w:val="PL"/>
        <w:ind w:left="284"/>
        <w:rPr>
          <w:noProof w:val="0"/>
        </w:rPr>
      </w:pPr>
      <w:r w:rsidRPr="00C63ED2">
        <w:rPr>
          <w:noProof w:val="0"/>
        </w:rPr>
        <w:t>// specifies the requirement on a necessary precision of a millisecond</w:t>
      </w:r>
    </w:p>
    <w:p w14:paraId="0823985E" w14:textId="77777777" w:rsidR="00DC01BE" w:rsidRPr="00C63ED2" w:rsidRDefault="00DC01BE" w:rsidP="00DC01BE">
      <w:pPr>
        <w:pStyle w:val="PL"/>
        <w:ind w:left="284"/>
        <w:rPr>
          <w:noProof w:val="0"/>
        </w:rPr>
      </w:pPr>
      <w:r w:rsidRPr="00C63ED2">
        <w:rPr>
          <w:noProof w:val="0"/>
        </w:rPr>
        <w:t>module myModule{</w:t>
      </w:r>
    </w:p>
    <w:p w14:paraId="58991122" w14:textId="77777777" w:rsidR="00DC01BE" w:rsidRPr="00C63ED2" w:rsidRDefault="00DC01BE" w:rsidP="00DC01BE">
      <w:pPr>
        <w:pStyle w:val="PL"/>
        <w:ind w:left="284"/>
        <w:rPr>
          <w:noProof w:val="0"/>
        </w:rPr>
      </w:pPr>
      <w:r w:rsidRPr="00C63ED2">
        <w:rPr>
          <w:noProof w:val="0"/>
        </w:rPr>
        <w:t>…</w:t>
      </w:r>
    </w:p>
    <w:p w14:paraId="03332E08" w14:textId="77777777" w:rsidR="00DC01BE" w:rsidRPr="00C63ED2" w:rsidRDefault="00DC01BE" w:rsidP="00DC01BE">
      <w:pPr>
        <w:pStyle w:val="PL"/>
        <w:ind w:left="284"/>
        <w:rPr>
          <w:noProof w:val="0"/>
        </w:rPr>
      </w:pPr>
      <w:r w:rsidRPr="00C63ED2">
        <w:rPr>
          <w:noProof w:val="0"/>
        </w:rPr>
        <w:t>} with {stepsize “0.001”};</w:t>
      </w:r>
    </w:p>
    <w:p w14:paraId="5D7992DD" w14:textId="77777777" w:rsidR="00DC01BE" w:rsidRPr="00C63ED2" w:rsidRDefault="00DC01BE" w:rsidP="00DC01BE">
      <w:pPr>
        <w:pStyle w:val="PL"/>
        <w:ind w:left="284"/>
        <w:rPr>
          <w:noProof w:val="0"/>
        </w:rPr>
      </w:pPr>
    </w:p>
    <w:p w14:paraId="1C041DB4" w14:textId="77777777" w:rsidR="00DC01BE" w:rsidRPr="00C63ED2" w:rsidRDefault="00DC01BE" w:rsidP="00DC01BE">
      <w:r w:rsidRPr="00C63ED2">
        <w:t>In case of module imports with different stepsize annotation the test system has to respect the stepsize annotat</w:t>
      </w:r>
      <w:r w:rsidR="00575654" w:rsidRPr="00C63ED2">
        <w:t>ion with the highest precision.</w:t>
      </w:r>
    </w:p>
    <w:p w14:paraId="64F43EB5" w14:textId="77777777" w:rsidR="002D6113" w:rsidRPr="00C63ED2" w:rsidRDefault="00466E43" w:rsidP="00051C41">
      <w:pPr>
        <w:pStyle w:val="berschrift2"/>
      </w:pPr>
      <w:bookmarkStart w:id="29" w:name="_Toc420499141"/>
      <w:bookmarkEnd w:id="26"/>
      <w:bookmarkEnd w:id="27"/>
      <w:r w:rsidRPr="00C63ED2">
        <w:t>5</w:t>
      </w:r>
      <w:r w:rsidR="002D6113" w:rsidRPr="00C63ED2">
        <w:t>.</w:t>
      </w:r>
      <w:r w:rsidR="00DD59FE" w:rsidRPr="00C63ED2">
        <w:t>2</w:t>
      </w:r>
      <w:r w:rsidR="002D6113" w:rsidRPr="00C63ED2">
        <w:tab/>
        <w:t xml:space="preserve">Communication port types for </w:t>
      </w:r>
      <w:r w:rsidR="00217E12" w:rsidRPr="00C63ED2">
        <w:t>real-time</w:t>
      </w:r>
      <w:r w:rsidR="002D6113" w:rsidRPr="00C63ED2">
        <w:t xml:space="preserve"> measurements</w:t>
      </w:r>
      <w:bookmarkEnd w:id="29"/>
    </w:p>
    <w:p w14:paraId="09168810" w14:textId="77777777" w:rsidR="002D6113" w:rsidRPr="00C63ED2" w:rsidRDefault="002D6113" w:rsidP="002D6113">
      <w:pPr>
        <w:rPr>
          <w:color w:val="000000"/>
        </w:rPr>
      </w:pPr>
      <w:r w:rsidRPr="00C63ED2">
        <w:rPr>
          <w:color w:val="000000"/>
        </w:rPr>
        <w:t xml:space="preserve">This package extends the port type definition of message-based and procedure-based ports with a </w:t>
      </w:r>
      <w:r w:rsidRPr="00C63ED2">
        <w:rPr>
          <w:rFonts w:ascii="Courier New" w:hAnsi="Courier New" w:cs="Courier New"/>
          <w:b/>
          <w:bCs/>
          <w:color w:val="000000"/>
        </w:rPr>
        <w:t>realtime</w:t>
      </w:r>
      <w:r w:rsidRPr="00C63ED2">
        <w:rPr>
          <w:color w:val="000000"/>
        </w:rPr>
        <w:t xml:space="preserve"> clause. Ports facilitate communication between test components and between test components and the test system interface.</w:t>
      </w:r>
    </w:p>
    <w:p w14:paraId="406E8D47" w14:textId="77777777" w:rsidR="002D6113" w:rsidRPr="00C63ED2" w:rsidRDefault="002D6113" w:rsidP="006E40CF">
      <w:pPr>
        <w:rPr>
          <w:color w:val="000000"/>
        </w:rPr>
      </w:pPr>
      <w:r w:rsidRPr="00C63ED2">
        <w:rPr>
          <w:color w:val="000000"/>
        </w:rPr>
        <w:t xml:space="preserve">Only instances of ports with a realtime clause shall be used for </w:t>
      </w:r>
      <w:r w:rsidR="00217E12" w:rsidRPr="00C63ED2">
        <w:rPr>
          <w:color w:val="000000"/>
        </w:rPr>
        <w:t>real-time</w:t>
      </w:r>
      <w:r w:rsidRPr="00C63ED2">
        <w:rPr>
          <w:color w:val="000000"/>
        </w:rPr>
        <w:t xml:space="preserve"> measurements. This means, the </w:t>
      </w:r>
      <w:r w:rsidR="006E40CF" w:rsidRPr="00C63ED2">
        <w:t xml:space="preserve">redirection operator </w:t>
      </w:r>
      <w:r w:rsidR="006E40CF" w:rsidRPr="00C63ED2">
        <w:rPr>
          <w:rFonts w:ascii="Courier New" w:hAnsi="Courier New" w:cs="Courier New"/>
          <w:b/>
        </w:rPr>
        <w:t>-&gt;</w:t>
      </w:r>
      <w:r w:rsidR="006E40CF" w:rsidRPr="00C63ED2">
        <w:rPr>
          <w:rFonts w:ascii="Courier New" w:hAnsi="Courier New" w:cs="Courier New"/>
        </w:rPr>
        <w:t xml:space="preserve"> </w:t>
      </w:r>
      <w:r w:rsidR="006E40CF" w:rsidRPr="00C63ED2">
        <w:rPr>
          <w:rFonts w:ascii="Courier New" w:hAnsi="Courier New" w:cs="Courier New"/>
          <w:b/>
        </w:rPr>
        <w:t>timestamp</w:t>
      </w:r>
      <w:r w:rsidRPr="00C63ED2">
        <w:rPr>
          <w:color w:val="000000"/>
        </w:rPr>
        <w:t xml:space="preserve"> shall only be used by receiving operations (</w:t>
      </w:r>
      <w:r w:rsidR="00BE5FFE" w:rsidRPr="00C63ED2">
        <w:rPr>
          <w:color w:val="000000"/>
        </w:rPr>
        <w:t>i.e.</w:t>
      </w:r>
      <w:r w:rsidRPr="00C63ED2">
        <w:rPr>
          <w:color w:val="000000"/>
        </w:rPr>
        <w:t xml:space="preserve"> the operations </w:t>
      </w:r>
      <w:r w:rsidRPr="00C63ED2">
        <w:rPr>
          <w:rFonts w:ascii="Courier New" w:hAnsi="Courier New" w:cs="Courier New"/>
          <w:b/>
          <w:bCs/>
          <w:color w:val="000000"/>
        </w:rPr>
        <w:t>receive</w:t>
      </w:r>
      <w:r w:rsidRPr="00C63ED2">
        <w:rPr>
          <w:color w:val="000000"/>
        </w:rPr>
        <w:t xml:space="preserve">, </w:t>
      </w:r>
      <w:r w:rsidRPr="00C63ED2">
        <w:rPr>
          <w:rFonts w:ascii="Courier New" w:hAnsi="Courier New" w:cs="Courier New"/>
          <w:b/>
          <w:bCs/>
          <w:color w:val="000000"/>
        </w:rPr>
        <w:t>trigger</w:t>
      </w:r>
      <w:r w:rsidRPr="00C63ED2">
        <w:rPr>
          <w:color w:val="000000"/>
        </w:rPr>
        <w:t xml:space="preserve">, </w:t>
      </w:r>
      <w:r w:rsidRPr="00C63ED2">
        <w:rPr>
          <w:rFonts w:ascii="Courier New" w:hAnsi="Courier New" w:cs="Courier New"/>
          <w:b/>
          <w:bCs/>
          <w:color w:val="000000"/>
        </w:rPr>
        <w:t>getcall</w:t>
      </w:r>
      <w:r w:rsidRPr="00C63ED2">
        <w:rPr>
          <w:color w:val="000000"/>
        </w:rPr>
        <w:t xml:space="preserve">, </w:t>
      </w:r>
      <w:r w:rsidRPr="00C63ED2">
        <w:rPr>
          <w:rFonts w:ascii="Courier New" w:hAnsi="Courier New" w:cs="Courier New"/>
          <w:b/>
          <w:bCs/>
          <w:color w:val="000000"/>
        </w:rPr>
        <w:t>getreply</w:t>
      </w:r>
      <w:r w:rsidRPr="00C63ED2">
        <w:rPr>
          <w:color w:val="000000"/>
        </w:rPr>
        <w:t xml:space="preserve"> and </w:t>
      </w:r>
      <w:r w:rsidRPr="00C63ED2">
        <w:rPr>
          <w:rFonts w:ascii="Courier New" w:hAnsi="Courier New" w:cs="Courier New"/>
          <w:b/>
          <w:bCs/>
          <w:color w:val="000000"/>
        </w:rPr>
        <w:t>catch</w:t>
      </w:r>
      <w:r w:rsidRPr="00C63ED2">
        <w:rPr>
          <w:color w:val="000000"/>
        </w:rPr>
        <w:t xml:space="preserve">) applied to ports with a </w:t>
      </w:r>
      <w:r w:rsidRPr="00C63ED2">
        <w:rPr>
          <w:rFonts w:ascii="Courier New" w:hAnsi="Courier New" w:cs="Courier New"/>
          <w:b/>
          <w:bCs/>
          <w:color w:val="000000"/>
        </w:rPr>
        <w:t>realtime</w:t>
      </w:r>
      <w:r w:rsidRPr="00C63ED2">
        <w:rPr>
          <w:color w:val="000000"/>
        </w:rPr>
        <w:t xml:space="preserve"> clause.</w:t>
      </w:r>
    </w:p>
    <w:p w14:paraId="6C2EB0DC" w14:textId="77777777" w:rsidR="002D6113" w:rsidRPr="00C63ED2" w:rsidRDefault="002D6113" w:rsidP="002D6113">
      <w:r w:rsidRPr="00C63ED2">
        <w:rPr>
          <w:b/>
          <w:i/>
        </w:rPr>
        <w:t>Syntactical Structure</w:t>
      </w:r>
    </w:p>
    <w:p w14:paraId="5643E07B" w14:textId="77777777" w:rsidR="002D6113" w:rsidRPr="00C63ED2" w:rsidRDefault="002D6113" w:rsidP="002D6113">
      <w:r w:rsidRPr="00C63ED2">
        <w:t>Message-based port:</w:t>
      </w:r>
    </w:p>
    <w:p w14:paraId="0507B291" w14:textId="77777777" w:rsidR="002D6113" w:rsidRPr="00C63ED2" w:rsidRDefault="002D6113" w:rsidP="002D6113">
      <w:pPr>
        <w:pStyle w:val="PL"/>
        <w:ind w:left="283"/>
        <w:rPr>
          <w:rFonts w:cs="Courier New"/>
          <w:noProof w:val="0"/>
        </w:rPr>
      </w:pPr>
      <w:r w:rsidRPr="00C63ED2">
        <w:rPr>
          <w:b/>
          <w:noProof w:val="0"/>
        </w:rPr>
        <w:t>type</w:t>
      </w:r>
      <w:r w:rsidRPr="00C63ED2">
        <w:rPr>
          <w:noProof w:val="0"/>
        </w:rPr>
        <w:t xml:space="preserve"> </w:t>
      </w:r>
      <w:r w:rsidRPr="00C63ED2">
        <w:rPr>
          <w:b/>
          <w:noProof w:val="0"/>
        </w:rPr>
        <w:t>port</w:t>
      </w:r>
      <w:r w:rsidRPr="00C63ED2">
        <w:rPr>
          <w:noProof w:val="0"/>
        </w:rPr>
        <w:t xml:space="preserve"> </w:t>
      </w:r>
      <w:r w:rsidRPr="00C63ED2">
        <w:rPr>
          <w:i/>
          <w:noProof w:val="0"/>
        </w:rPr>
        <w:t>PortTypeIdentifier</w:t>
      </w:r>
      <w:r w:rsidRPr="00C63ED2">
        <w:rPr>
          <w:noProof w:val="0"/>
        </w:rPr>
        <w:t xml:space="preserve"> </w:t>
      </w:r>
      <w:r w:rsidRPr="00C63ED2">
        <w:rPr>
          <w:b/>
          <w:noProof w:val="0"/>
        </w:rPr>
        <w:t>message</w:t>
      </w:r>
      <w:r w:rsidRPr="00C63ED2">
        <w:rPr>
          <w:noProof w:val="0"/>
        </w:rPr>
        <w:t xml:space="preserve"> </w:t>
      </w:r>
      <w:r w:rsidR="00CD7388" w:rsidRPr="00C63ED2">
        <w:rPr>
          <w:b/>
          <w:noProof w:val="0"/>
        </w:rPr>
        <w:t>[realtime]</w:t>
      </w:r>
      <w:r w:rsidR="00CD7388" w:rsidRPr="00C63ED2">
        <w:rPr>
          <w:rFonts w:cs="Courier New"/>
          <w:noProof w:val="0"/>
        </w:rPr>
        <w:t xml:space="preserve"> </w:t>
      </w:r>
      <w:r w:rsidRPr="00C63ED2">
        <w:rPr>
          <w:rFonts w:cs="Courier New"/>
          <w:noProof w:val="0"/>
        </w:rPr>
        <w:t>"</w:t>
      </w:r>
      <w:r w:rsidRPr="00C63ED2">
        <w:rPr>
          <w:noProof w:val="0"/>
        </w:rPr>
        <w:t>{</w:t>
      </w:r>
      <w:r w:rsidRPr="00C63ED2">
        <w:rPr>
          <w:rFonts w:cs="Courier New"/>
          <w:noProof w:val="0"/>
        </w:rPr>
        <w:t>"</w:t>
      </w:r>
    </w:p>
    <w:p w14:paraId="135A1D06" w14:textId="77777777" w:rsidR="002D6113" w:rsidRPr="00C63ED2" w:rsidRDefault="002D6113" w:rsidP="002D6113">
      <w:pPr>
        <w:pStyle w:val="PL"/>
        <w:ind w:left="283"/>
        <w:rPr>
          <w:noProof w:val="0"/>
        </w:rPr>
      </w:pPr>
      <w:r w:rsidRPr="00C63ED2">
        <w:rPr>
          <w:rFonts w:cs="Courier New"/>
          <w:noProof w:val="0"/>
        </w:rPr>
        <w:tab/>
      </w:r>
      <w:r w:rsidRPr="00C63ED2">
        <w:rPr>
          <w:rFonts w:cs="Courier New"/>
          <w:noProof w:val="0"/>
        </w:rPr>
        <w:tab/>
        <w:t xml:space="preserve">{ ( </w:t>
      </w:r>
      <w:r w:rsidRPr="00C63ED2">
        <w:rPr>
          <w:rFonts w:cs="Courier New"/>
          <w:b/>
          <w:noProof w:val="0"/>
        </w:rPr>
        <w:t>in</w:t>
      </w:r>
      <w:r w:rsidRPr="00C63ED2">
        <w:rPr>
          <w:rFonts w:cs="Courier New"/>
          <w:noProof w:val="0"/>
        </w:rPr>
        <w:t xml:space="preserve"> | </w:t>
      </w:r>
      <w:r w:rsidRPr="00C63ED2">
        <w:rPr>
          <w:rFonts w:cs="Courier New"/>
          <w:b/>
          <w:noProof w:val="0"/>
        </w:rPr>
        <w:t>out</w:t>
      </w:r>
      <w:r w:rsidRPr="00C63ED2">
        <w:rPr>
          <w:rFonts w:cs="Courier New"/>
          <w:noProof w:val="0"/>
        </w:rPr>
        <w:t xml:space="preserve"> | </w:t>
      </w:r>
      <w:r w:rsidRPr="00C63ED2">
        <w:rPr>
          <w:rFonts w:cs="Courier New"/>
          <w:b/>
          <w:noProof w:val="0"/>
        </w:rPr>
        <w:t>inout</w:t>
      </w:r>
      <w:r w:rsidRPr="00C63ED2">
        <w:rPr>
          <w:rFonts w:cs="Courier New"/>
          <w:noProof w:val="0"/>
        </w:rPr>
        <w:t xml:space="preserve"> ) { </w:t>
      </w:r>
      <w:r w:rsidRPr="00C63ED2">
        <w:rPr>
          <w:rFonts w:cs="Courier New"/>
          <w:i/>
          <w:noProof w:val="0"/>
        </w:rPr>
        <w:t>MessageType</w:t>
      </w:r>
      <w:r w:rsidRPr="00C63ED2">
        <w:rPr>
          <w:rFonts w:cs="Courier New"/>
          <w:noProof w:val="0"/>
        </w:rPr>
        <w:t xml:space="preserve"> [ "</w:t>
      </w:r>
      <w:r w:rsidRPr="00C63ED2">
        <w:rPr>
          <w:noProof w:val="0"/>
        </w:rPr>
        <w:t>,</w:t>
      </w:r>
      <w:r w:rsidRPr="00C63ED2">
        <w:rPr>
          <w:rFonts w:cs="Courier New"/>
          <w:noProof w:val="0"/>
        </w:rPr>
        <w:t>" ] }+ "</w:t>
      </w:r>
      <w:r w:rsidRPr="00C63ED2">
        <w:rPr>
          <w:noProof w:val="0"/>
        </w:rPr>
        <w:t>;</w:t>
      </w:r>
      <w:r w:rsidRPr="00C63ED2">
        <w:rPr>
          <w:rFonts w:cs="Courier New"/>
          <w:noProof w:val="0"/>
        </w:rPr>
        <w:t xml:space="preserve">" } </w:t>
      </w:r>
    </w:p>
    <w:p w14:paraId="03183970" w14:textId="77777777" w:rsidR="002D6113" w:rsidRPr="00C63ED2" w:rsidRDefault="002D6113" w:rsidP="002D6113">
      <w:pPr>
        <w:pStyle w:val="PL"/>
        <w:ind w:left="283"/>
        <w:rPr>
          <w:noProof w:val="0"/>
        </w:rPr>
      </w:pPr>
      <w:r w:rsidRPr="00C63ED2">
        <w:rPr>
          <w:noProof w:val="0"/>
        </w:rPr>
        <w:t>"}"</w:t>
      </w:r>
    </w:p>
    <w:p w14:paraId="53603163" w14:textId="77777777" w:rsidR="002D6113" w:rsidRPr="00C63ED2" w:rsidRDefault="002D6113" w:rsidP="002D6113">
      <w:pPr>
        <w:pStyle w:val="PL"/>
        <w:rPr>
          <w:noProof w:val="0"/>
        </w:rPr>
      </w:pPr>
    </w:p>
    <w:p w14:paraId="2C53898C" w14:textId="77777777" w:rsidR="002D6113" w:rsidRPr="00C63ED2" w:rsidRDefault="002D6113" w:rsidP="002D6113">
      <w:r w:rsidRPr="00C63ED2">
        <w:t>Procedure-based port:</w:t>
      </w:r>
    </w:p>
    <w:p w14:paraId="1BD07D87" w14:textId="77777777" w:rsidR="002D6113" w:rsidRPr="00C63ED2" w:rsidRDefault="002D6113" w:rsidP="002D6113">
      <w:pPr>
        <w:pStyle w:val="PL"/>
        <w:ind w:left="283"/>
        <w:rPr>
          <w:rFonts w:cs="Courier New"/>
          <w:noProof w:val="0"/>
        </w:rPr>
      </w:pPr>
      <w:r w:rsidRPr="00C63ED2">
        <w:rPr>
          <w:b/>
          <w:noProof w:val="0"/>
        </w:rPr>
        <w:t>type</w:t>
      </w:r>
      <w:r w:rsidRPr="00C63ED2">
        <w:rPr>
          <w:noProof w:val="0"/>
        </w:rPr>
        <w:t xml:space="preserve"> </w:t>
      </w:r>
      <w:r w:rsidRPr="00C63ED2">
        <w:rPr>
          <w:b/>
          <w:noProof w:val="0"/>
        </w:rPr>
        <w:t>port</w:t>
      </w:r>
      <w:r w:rsidRPr="00C63ED2">
        <w:rPr>
          <w:noProof w:val="0"/>
        </w:rPr>
        <w:t xml:space="preserve"> </w:t>
      </w:r>
      <w:r w:rsidRPr="00C63ED2">
        <w:rPr>
          <w:i/>
          <w:noProof w:val="0"/>
        </w:rPr>
        <w:t>PortTypeIdentifier</w:t>
      </w:r>
      <w:r w:rsidRPr="00C63ED2">
        <w:rPr>
          <w:noProof w:val="0"/>
        </w:rPr>
        <w:t xml:space="preserve"> </w:t>
      </w:r>
      <w:r w:rsidRPr="00C63ED2">
        <w:rPr>
          <w:b/>
          <w:noProof w:val="0"/>
        </w:rPr>
        <w:t>procedure</w:t>
      </w:r>
      <w:r w:rsidRPr="00C63ED2">
        <w:rPr>
          <w:noProof w:val="0"/>
        </w:rPr>
        <w:t xml:space="preserve"> </w:t>
      </w:r>
      <w:r w:rsidR="00CD7388" w:rsidRPr="00C63ED2">
        <w:rPr>
          <w:b/>
          <w:noProof w:val="0"/>
        </w:rPr>
        <w:t>[realtime]</w:t>
      </w:r>
      <w:r w:rsidR="00CD7388" w:rsidRPr="00C63ED2">
        <w:rPr>
          <w:rFonts w:cs="Courier New"/>
          <w:noProof w:val="0"/>
        </w:rPr>
        <w:t xml:space="preserve"> </w:t>
      </w:r>
      <w:r w:rsidRPr="00C63ED2">
        <w:rPr>
          <w:rFonts w:cs="Courier New"/>
          <w:noProof w:val="0"/>
        </w:rPr>
        <w:t>"</w:t>
      </w:r>
      <w:r w:rsidRPr="00C63ED2">
        <w:rPr>
          <w:noProof w:val="0"/>
        </w:rPr>
        <w:t>{</w:t>
      </w:r>
      <w:r w:rsidRPr="00C63ED2">
        <w:rPr>
          <w:rFonts w:cs="Courier New"/>
          <w:noProof w:val="0"/>
        </w:rPr>
        <w:t>"</w:t>
      </w:r>
    </w:p>
    <w:p w14:paraId="286C6A54" w14:textId="77777777" w:rsidR="002D6113" w:rsidRPr="00C63ED2" w:rsidRDefault="002D6113" w:rsidP="002D6113">
      <w:pPr>
        <w:pStyle w:val="PL"/>
        <w:ind w:left="283"/>
        <w:rPr>
          <w:noProof w:val="0"/>
        </w:rPr>
      </w:pPr>
      <w:r w:rsidRPr="00C63ED2">
        <w:rPr>
          <w:rFonts w:cs="Courier New"/>
          <w:noProof w:val="0"/>
        </w:rPr>
        <w:tab/>
      </w:r>
      <w:r w:rsidRPr="00C63ED2">
        <w:rPr>
          <w:rFonts w:cs="Courier New"/>
          <w:noProof w:val="0"/>
        </w:rPr>
        <w:tab/>
        <w:t xml:space="preserve">{ ( </w:t>
      </w:r>
      <w:r w:rsidRPr="00C63ED2">
        <w:rPr>
          <w:rFonts w:cs="Courier New"/>
          <w:b/>
          <w:noProof w:val="0"/>
        </w:rPr>
        <w:t>in</w:t>
      </w:r>
      <w:r w:rsidRPr="00C63ED2">
        <w:rPr>
          <w:rFonts w:cs="Courier New"/>
          <w:noProof w:val="0"/>
        </w:rPr>
        <w:t xml:space="preserve"> | </w:t>
      </w:r>
      <w:r w:rsidRPr="00C63ED2">
        <w:rPr>
          <w:rFonts w:cs="Courier New"/>
          <w:b/>
          <w:noProof w:val="0"/>
        </w:rPr>
        <w:t>out</w:t>
      </w:r>
      <w:r w:rsidRPr="00C63ED2">
        <w:rPr>
          <w:rFonts w:cs="Courier New"/>
          <w:noProof w:val="0"/>
        </w:rPr>
        <w:t xml:space="preserve"> | </w:t>
      </w:r>
      <w:r w:rsidRPr="00C63ED2">
        <w:rPr>
          <w:rFonts w:cs="Courier New"/>
          <w:b/>
          <w:noProof w:val="0"/>
        </w:rPr>
        <w:t>inout</w:t>
      </w:r>
      <w:r w:rsidRPr="00C63ED2">
        <w:rPr>
          <w:rFonts w:cs="Courier New"/>
          <w:noProof w:val="0"/>
        </w:rPr>
        <w:t xml:space="preserve"> ) { </w:t>
      </w:r>
      <w:r w:rsidRPr="00C63ED2">
        <w:rPr>
          <w:rFonts w:cs="Courier New"/>
          <w:i/>
          <w:noProof w:val="0"/>
        </w:rPr>
        <w:t>Signature</w:t>
      </w:r>
      <w:r w:rsidRPr="00C63ED2">
        <w:rPr>
          <w:rFonts w:cs="Courier New"/>
          <w:noProof w:val="0"/>
        </w:rPr>
        <w:t xml:space="preserve"> [ "</w:t>
      </w:r>
      <w:r w:rsidRPr="00C63ED2">
        <w:rPr>
          <w:noProof w:val="0"/>
        </w:rPr>
        <w:t>,</w:t>
      </w:r>
      <w:r w:rsidRPr="00C63ED2">
        <w:rPr>
          <w:rFonts w:cs="Courier New"/>
          <w:noProof w:val="0"/>
        </w:rPr>
        <w:t>" ] }+ "</w:t>
      </w:r>
      <w:r w:rsidRPr="00C63ED2">
        <w:rPr>
          <w:noProof w:val="0"/>
        </w:rPr>
        <w:t>;</w:t>
      </w:r>
      <w:r w:rsidRPr="00C63ED2">
        <w:rPr>
          <w:rFonts w:cs="Courier New"/>
          <w:noProof w:val="0"/>
        </w:rPr>
        <w:t xml:space="preserve">" } </w:t>
      </w:r>
    </w:p>
    <w:p w14:paraId="6237DA87" w14:textId="77777777" w:rsidR="002D6113" w:rsidRPr="00C63ED2" w:rsidRDefault="002D6113" w:rsidP="002D6113">
      <w:pPr>
        <w:pStyle w:val="PL"/>
        <w:ind w:left="283"/>
        <w:rPr>
          <w:noProof w:val="0"/>
        </w:rPr>
      </w:pPr>
      <w:r w:rsidRPr="00C63ED2">
        <w:rPr>
          <w:noProof w:val="0"/>
        </w:rPr>
        <w:t>"}"</w:t>
      </w:r>
    </w:p>
    <w:p w14:paraId="13C747DC" w14:textId="77777777" w:rsidR="002D6113" w:rsidRPr="00C63ED2" w:rsidRDefault="002D6113" w:rsidP="002D6113">
      <w:pPr>
        <w:pStyle w:val="PL"/>
        <w:rPr>
          <w:noProof w:val="0"/>
        </w:rPr>
      </w:pPr>
    </w:p>
    <w:p w14:paraId="5F1C7C17" w14:textId="77777777" w:rsidR="00DC01BE" w:rsidRPr="00C63ED2" w:rsidRDefault="00466E43" w:rsidP="00051C41">
      <w:pPr>
        <w:pStyle w:val="berschrift2"/>
      </w:pPr>
      <w:bookmarkStart w:id="30" w:name="_Toc420499142"/>
      <w:r w:rsidRPr="00C63ED2">
        <w:t>5</w:t>
      </w:r>
      <w:r w:rsidR="002D6113" w:rsidRPr="00C63ED2">
        <w:t>.3</w:t>
      </w:r>
      <w:r w:rsidR="00DC01BE" w:rsidRPr="00C63ED2">
        <w:tab/>
      </w:r>
      <w:r w:rsidR="00217E12" w:rsidRPr="00C63ED2">
        <w:t>Measuring</w:t>
      </w:r>
      <w:r w:rsidR="00DC01BE" w:rsidRPr="00C63ED2">
        <w:t xml:space="preserve"> timing information for dedicated incoming communication events</w:t>
      </w:r>
      <w:bookmarkEnd w:id="30"/>
    </w:p>
    <w:p w14:paraId="62D16EE5" w14:textId="77777777" w:rsidR="007F65BD" w:rsidRPr="00C63ED2" w:rsidRDefault="007F65BD" w:rsidP="007F65BD">
      <w:pPr>
        <w:pStyle w:val="berschrift3"/>
      </w:pPr>
      <w:bookmarkStart w:id="31" w:name="_Toc420499143"/>
      <w:r w:rsidRPr="00C63ED2">
        <w:t>5.3.0</w:t>
      </w:r>
      <w:r w:rsidRPr="00C63ED2">
        <w:tab/>
        <w:t>General</w:t>
      </w:r>
      <w:bookmarkEnd w:id="31"/>
    </w:p>
    <w:p w14:paraId="179840A7" w14:textId="77777777" w:rsidR="00DC01BE" w:rsidRPr="00C63ED2" w:rsidRDefault="00217E12" w:rsidP="00DC01BE">
      <w:r w:rsidRPr="00C63ED2">
        <w:t xml:space="preserve">Testing real time systems requires exact timing information that relates directly to the communication (reception and distribution of messages and procedure calls) between the test system and the system under test. </w:t>
      </w:r>
      <w:r w:rsidR="00DC01BE" w:rsidRPr="00C63ED2">
        <w:t xml:space="preserve">The timing information that can be obtained by the </w:t>
      </w:r>
      <w:r w:rsidR="00DC01BE" w:rsidRPr="00C63ED2">
        <w:rPr>
          <w:rFonts w:ascii="Courier New" w:hAnsi="Courier New" w:cs="Courier New"/>
          <w:b/>
        </w:rPr>
        <w:t>now</w:t>
      </w:r>
      <w:r w:rsidR="00DC01BE" w:rsidRPr="00C63ED2">
        <w:t xml:space="preserve"> symbol or the TTCN-3 timer construct is related </w:t>
      </w:r>
      <w:r w:rsidRPr="00C63ED2">
        <w:t>to the</w:t>
      </w:r>
      <w:r w:rsidR="00DC01BE" w:rsidRPr="00C63ED2">
        <w:t xml:space="preserve"> </w:t>
      </w:r>
      <w:r w:rsidRPr="00C63ED2">
        <w:t>logical</w:t>
      </w:r>
      <w:r w:rsidR="00DC01BE" w:rsidRPr="00C63ED2">
        <w:t xml:space="preserve"> structure of the test </w:t>
      </w:r>
      <w:r w:rsidRPr="00C63ED2">
        <w:t>program</w:t>
      </w:r>
      <w:r w:rsidR="00DC01BE" w:rsidRPr="00C63ED2">
        <w:t>, thus it allows the measurement on TTCN-3 statement level. Time measurement on TTCN-3 statement level may be affected by blocked queues, decoding and matching procedures. It is not exact with respect to the real timing of the reception and disposal of messages and procedure calls at the interface betwe</w:t>
      </w:r>
      <w:r w:rsidR="00575654" w:rsidRPr="00C63ED2">
        <w:t>en the test system and the SUT.</w:t>
      </w:r>
    </w:p>
    <w:p w14:paraId="46F50B01" w14:textId="77777777" w:rsidR="00DC01BE" w:rsidRPr="00C63ED2" w:rsidRDefault="00DC01BE" w:rsidP="00E771A1">
      <w:pPr>
        <w:keepNext/>
        <w:keepLines/>
      </w:pPr>
      <w:r w:rsidRPr="00C63ED2">
        <w:lastRenderedPageBreak/>
        <w:t xml:space="preserve">RT TTCN-3 introduces a mechanism to store the arrival time </w:t>
      </w:r>
      <w:r w:rsidR="00217E12" w:rsidRPr="00C63ED2">
        <w:t>of messages</w:t>
      </w:r>
      <w:r w:rsidRPr="00C63ED2">
        <w:t xml:space="preserve">, procedure calls at system adapter level. The time points of message reception are automatically registered by the system adapter, </w:t>
      </w:r>
      <w:r w:rsidR="00217E12" w:rsidRPr="00C63ED2">
        <w:t>communicated</w:t>
      </w:r>
      <w:r w:rsidRPr="00C63ED2">
        <w:t xml:space="preserve"> to the test executable and stored with the message. The timing information can be retrieved directly at the communication statements by means </w:t>
      </w:r>
      <w:r w:rsidR="00217E12" w:rsidRPr="00C63ED2">
        <w:t>of the</w:t>
      </w:r>
      <w:r w:rsidRPr="00C63ED2">
        <w:t xml:space="preserve"> redirection operator </w:t>
      </w:r>
      <w:r w:rsidRPr="00C63ED2">
        <w:rPr>
          <w:rFonts w:ascii="Courier New" w:hAnsi="Courier New" w:cs="Courier New"/>
          <w:b/>
        </w:rPr>
        <w:t>-&gt;</w:t>
      </w:r>
      <w:r w:rsidRPr="00C63ED2">
        <w:rPr>
          <w:rFonts w:ascii="Courier New" w:hAnsi="Courier New" w:cs="Courier New"/>
        </w:rPr>
        <w:t xml:space="preserve"> </w:t>
      </w:r>
      <w:r w:rsidRPr="00C63ED2">
        <w:rPr>
          <w:rFonts w:ascii="Courier New" w:hAnsi="Courier New" w:cs="Courier New"/>
          <w:b/>
        </w:rPr>
        <w:t>timestamp</w:t>
      </w:r>
      <w:r w:rsidRPr="00C63ED2">
        <w:t>.</w:t>
      </w:r>
    </w:p>
    <w:p w14:paraId="41B3F204" w14:textId="77777777" w:rsidR="00DC01BE" w:rsidRPr="00C63ED2" w:rsidRDefault="00DC01BE" w:rsidP="006F571F">
      <w:pPr>
        <w:keepNext/>
        <w:keepLines/>
      </w:pPr>
      <w:r w:rsidRPr="00C63ED2">
        <w:t>The existing redirections for getcall, getreply, receive, trigger, catch, and check operations are extended by an optional clause</w:t>
      </w:r>
      <w:r w:rsidR="00AC7FED" w:rsidRPr="00C63ED2">
        <w:rPr>
          <w:b/>
        </w:rPr>
        <w:t xml:space="preserve"> </w:t>
      </w:r>
      <w:r w:rsidRPr="00C63ED2">
        <w:rPr>
          <w:rFonts w:ascii="Courier New" w:hAnsi="Courier New" w:cs="Courier New"/>
          <w:b/>
        </w:rPr>
        <w:t xml:space="preserve">timestamp. </w:t>
      </w:r>
      <w:r w:rsidRPr="00C63ED2">
        <w:t>A redirect specification of the form</w:t>
      </w:r>
      <w:r w:rsidR="008A6D25" w:rsidRPr="00C63ED2">
        <w:t>:</w:t>
      </w:r>
    </w:p>
    <w:p w14:paraId="2F585653" w14:textId="77777777" w:rsidR="00DC01BE" w:rsidRPr="00C63ED2" w:rsidRDefault="00DC01BE" w:rsidP="006F571F">
      <w:pPr>
        <w:keepNext/>
        <w:keepLines/>
        <w:spacing w:before="120" w:after="120"/>
        <w:jc w:val="both"/>
        <w:rPr>
          <w:rFonts w:ascii="Courier New" w:hAnsi="Courier New" w:cs="Courier New"/>
        </w:rPr>
      </w:pPr>
      <w:r w:rsidRPr="00C63ED2">
        <w:t xml:space="preserve">   </w:t>
      </w:r>
      <w:r w:rsidRPr="00C63ED2">
        <w:rPr>
          <w:rFonts w:ascii="Courier New" w:hAnsi="Courier New" w:cs="Courier New"/>
          <w:b/>
        </w:rPr>
        <w:t>-&gt; timestamp</w:t>
      </w:r>
      <w:r w:rsidRPr="00C63ED2">
        <w:t xml:space="preserve"> </w:t>
      </w:r>
      <w:r w:rsidRPr="00C63ED2">
        <w:rPr>
          <w:rFonts w:ascii="Courier New" w:hAnsi="Courier New" w:cs="Courier New"/>
        </w:rPr>
        <w:t>VariableRef</w:t>
      </w:r>
    </w:p>
    <w:p w14:paraId="6AF483F1" w14:textId="77777777" w:rsidR="00DC01BE" w:rsidRPr="00C63ED2" w:rsidRDefault="00DC01BE" w:rsidP="00DC01BE">
      <w:r w:rsidRPr="00C63ED2">
        <w:t xml:space="preserve">specifies the redirection of the time point, </w:t>
      </w:r>
      <w:r w:rsidR="00217E12" w:rsidRPr="00C63ED2">
        <w:t>which</w:t>
      </w:r>
      <w:r w:rsidRPr="00C63ED2">
        <w:t xml:space="preserve"> has been measured at message, procedure call, reply or exception arrival to a given float </w:t>
      </w:r>
      <w:r w:rsidR="00217E12" w:rsidRPr="00C63ED2">
        <w:t xml:space="preserve">variable. </w:t>
      </w:r>
      <w:r w:rsidRPr="00C63ED2">
        <w:t>The redirection is processed when the respective c</w:t>
      </w:r>
      <w:r w:rsidR="00CD7388" w:rsidRPr="00C63ED2">
        <w:t>ommunication statement matches.</w:t>
      </w:r>
    </w:p>
    <w:p w14:paraId="4176B3EE" w14:textId="77777777" w:rsidR="00CD7388" w:rsidRPr="00C63ED2" w:rsidRDefault="00CD7388" w:rsidP="00CD7388">
      <w:r w:rsidRPr="00C63ED2">
        <w:rPr>
          <w:b/>
          <w:i/>
        </w:rPr>
        <w:t>Restrictions</w:t>
      </w:r>
    </w:p>
    <w:p w14:paraId="01E18336" w14:textId="77777777" w:rsidR="00CD7388" w:rsidRPr="00C63ED2" w:rsidRDefault="00CD7388" w:rsidP="006E40CF">
      <w:pPr>
        <w:rPr>
          <w:color w:val="000000"/>
        </w:rPr>
      </w:pPr>
      <w:r w:rsidRPr="00C63ED2">
        <w:rPr>
          <w:color w:val="000000"/>
        </w:rPr>
        <w:t xml:space="preserve">The </w:t>
      </w:r>
      <w:r w:rsidR="006E40CF" w:rsidRPr="00C63ED2">
        <w:t xml:space="preserve">redirection operator </w:t>
      </w:r>
      <w:r w:rsidR="006E40CF" w:rsidRPr="00C63ED2">
        <w:rPr>
          <w:rFonts w:ascii="Courier New" w:hAnsi="Courier New" w:cs="Courier New"/>
          <w:b/>
        </w:rPr>
        <w:t>-&gt;</w:t>
      </w:r>
      <w:r w:rsidR="006E40CF" w:rsidRPr="00C63ED2">
        <w:rPr>
          <w:rFonts w:ascii="Courier New" w:hAnsi="Courier New" w:cs="Courier New"/>
        </w:rPr>
        <w:t xml:space="preserve"> </w:t>
      </w:r>
      <w:r w:rsidR="006E40CF" w:rsidRPr="00C63ED2">
        <w:rPr>
          <w:rFonts w:ascii="Courier New" w:hAnsi="Courier New" w:cs="Courier New"/>
          <w:b/>
        </w:rPr>
        <w:t>timestamp</w:t>
      </w:r>
      <w:r w:rsidR="006E40CF" w:rsidRPr="00C63ED2">
        <w:t xml:space="preserve"> </w:t>
      </w:r>
      <w:r w:rsidRPr="00C63ED2">
        <w:rPr>
          <w:color w:val="000000"/>
        </w:rPr>
        <w:t>shall only be used by receiving operations (</w:t>
      </w:r>
      <w:r w:rsidR="00BE5FFE" w:rsidRPr="00C63ED2">
        <w:rPr>
          <w:color w:val="000000"/>
        </w:rPr>
        <w:t>i.e.</w:t>
      </w:r>
      <w:r w:rsidRPr="00C63ED2">
        <w:rPr>
          <w:color w:val="000000"/>
        </w:rPr>
        <w:t xml:space="preserve"> the operations </w:t>
      </w:r>
      <w:r w:rsidRPr="00C63ED2">
        <w:rPr>
          <w:rFonts w:ascii="Courier New" w:hAnsi="Courier New" w:cs="Courier New"/>
          <w:b/>
          <w:bCs/>
          <w:color w:val="000000"/>
        </w:rPr>
        <w:t>receive</w:t>
      </w:r>
      <w:r w:rsidRPr="00C63ED2">
        <w:rPr>
          <w:color w:val="000000"/>
        </w:rPr>
        <w:t xml:space="preserve">, </w:t>
      </w:r>
      <w:r w:rsidRPr="00C63ED2">
        <w:rPr>
          <w:rFonts w:ascii="Courier New" w:hAnsi="Courier New" w:cs="Courier New"/>
          <w:b/>
          <w:bCs/>
          <w:color w:val="000000"/>
        </w:rPr>
        <w:t>trigger</w:t>
      </w:r>
      <w:r w:rsidRPr="00C63ED2">
        <w:rPr>
          <w:color w:val="000000"/>
        </w:rPr>
        <w:t xml:space="preserve">, </w:t>
      </w:r>
      <w:r w:rsidRPr="00C63ED2">
        <w:rPr>
          <w:rFonts w:ascii="Courier New" w:hAnsi="Courier New" w:cs="Courier New"/>
          <w:b/>
          <w:bCs/>
          <w:color w:val="000000"/>
        </w:rPr>
        <w:t>getcall</w:t>
      </w:r>
      <w:r w:rsidRPr="00C63ED2">
        <w:rPr>
          <w:color w:val="000000"/>
        </w:rPr>
        <w:t xml:space="preserve">, </w:t>
      </w:r>
      <w:r w:rsidRPr="00C63ED2">
        <w:rPr>
          <w:rFonts w:ascii="Courier New" w:hAnsi="Courier New" w:cs="Courier New"/>
          <w:b/>
          <w:bCs/>
          <w:color w:val="000000"/>
        </w:rPr>
        <w:t>getreply</w:t>
      </w:r>
      <w:r w:rsidRPr="00C63ED2">
        <w:rPr>
          <w:color w:val="000000"/>
        </w:rPr>
        <w:t xml:space="preserve"> and </w:t>
      </w:r>
      <w:r w:rsidRPr="00C63ED2">
        <w:rPr>
          <w:rFonts w:ascii="Courier New" w:hAnsi="Courier New" w:cs="Courier New"/>
          <w:b/>
          <w:bCs/>
          <w:color w:val="000000"/>
        </w:rPr>
        <w:t>catch</w:t>
      </w:r>
      <w:r w:rsidRPr="00C63ED2">
        <w:rPr>
          <w:color w:val="000000"/>
        </w:rPr>
        <w:t xml:space="preserve">) applied to ports with a </w:t>
      </w:r>
      <w:r w:rsidRPr="00C63ED2">
        <w:rPr>
          <w:rFonts w:ascii="Courier New" w:hAnsi="Courier New" w:cs="Courier New"/>
          <w:b/>
          <w:bCs/>
          <w:color w:val="000000"/>
        </w:rPr>
        <w:t>realtime</w:t>
      </w:r>
      <w:r w:rsidRPr="00C63ED2">
        <w:rPr>
          <w:color w:val="000000"/>
        </w:rPr>
        <w:t xml:space="preserve"> clause.</w:t>
      </w:r>
    </w:p>
    <w:p w14:paraId="4373689D" w14:textId="77777777" w:rsidR="00DC01BE" w:rsidRPr="00C63ED2" w:rsidRDefault="00466E43" w:rsidP="00051C41">
      <w:pPr>
        <w:pStyle w:val="berschrift3"/>
      </w:pPr>
      <w:bookmarkStart w:id="32" w:name="_Toc420499144"/>
      <w:r w:rsidRPr="00C63ED2">
        <w:t>5</w:t>
      </w:r>
      <w:r w:rsidR="002D6113" w:rsidRPr="00C63ED2">
        <w:t>.3</w:t>
      </w:r>
      <w:r w:rsidR="00DC01BE" w:rsidRPr="00C63ED2">
        <w:t>.1</w:t>
      </w:r>
      <w:r w:rsidR="00DC01BE" w:rsidRPr="00C63ED2">
        <w:tab/>
        <w:t>Obtain the reception time for messages with the receive statement</w:t>
      </w:r>
      <w:bookmarkEnd w:id="32"/>
    </w:p>
    <w:p w14:paraId="3D811924" w14:textId="77777777" w:rsidR="00DC01BE" w:rsidRPr="00C63ED2" w:rsidRDefault="00DC01BE" w:rsidP="00DC01BE">
      <w:r w:rsidRPr="00C63ED2">
        <w:t xml:space="preserve">The existing redirections </w:t>
      </w:r>
      <w:r w:rsidR="00217E12" w:rsidRPr="00C63ED2">
        <w:t>for receive</w:t>
      </w:r>
      <w:r w:rsidRPr="00C63ED2">
        <w:t xml:space="preserve"> are extended by an optional </w:t>
      </w:r>
      <w:r w:rsidR="00217E12" w:rsidRPr="00C63ED2">
        <w:t>clause</w:t>
      </w:r>
      <w:r w:rsidR="00217E12" w:rsidRPr="00C63ED2">
        <w:rPr>
          <w:b/>
        </w:rPr>
        <w:t xml:space="preserve"> </w:t>
      </w:r>
      <w:r w:rsidR="00590B2B" w:rsidRPr="00C63ED2">
        <w:rPr>
          <w:b/>
        </w:rPr>
        <w:t>"</w:t>
      </w:r>
      <w:r w:rsidRPr="00C63ED2">
        <w:rPr>
          <w:b/>
        </w:rPr>
        <w:t>timestamp</w:t>
      </w:r>
      <w:r w:rsidRPr="00C63ED2">
        <w:t xml:space="preserve"> VariableRef</w:t>
      </w:r>
      <w:r w:rsidR="00590B2B" w:rsidRPr="00C63ED2">
        <w:t>"</w:t>
      </w:r>
      <w:r w:rsidRPr="00C63ED2">
        <w:t xml:space="preserve">. A receive statement that holds a timestamp clause and that is executed successfully (i.e. it matches a message) allocates the given variable with the reception time of the matched message. </w:t>
      </w:r>
    </w:p>
    <w:p w14:paraId="1CAE5D36" w14:textId="77777777" w:rsidR="00DC01BE" w:rsidRPr="00C63ED2" w:rsidRDefault="00DC01BE" w:rsidP="00DC01BE">
      <w:pPr>
        <w:pStyle w:val="EX"/>
      </w:pPr>
      <w:r w:rsidRPr="00C63ED2">
        <w:t>EXAMPLE 1:</w:t>
      </w:r>
    </w:p>
    <w:p w14:paraId="683AA001" w14:textId="77777777" w:rsidR="00DC01BE" w:rsidRPr="00C63ED2" w:rsidRDefault="00DC01BE" w:rsidP="00DC01BE">
      <w:pPr>
        <w:pStyle w:val="PL"/>
        <w:rPr>
          <w:noProof w:val="0"/>
        </w:rPr>
      </w:pPr>
      <w:r w:rsidRPr="00C63ED2">
        <w:rPr>
          <w:noProof w:val="0"/>
        </w:rPr>
        <w:tab/>
        <w:t>p.</w:t>
      </w:r>
      <w:r w:rsidRPr="00C63ED2">
        <w:rPr>
          <w:b/>
          <w:bCs/>
          <w:noProof w:val="0"/>
        </w:rPr>
        <w:t>receive</w:t>
      </w:r>
      <w:r w:rsidRPr="00C63ED2">
        <w:rPr>
          <w:noProof w:val="0"/>
        </w:rPr>
        <w:t>(t)</w:t>
      </w:r>
      <w:r w:rsidRPr="00C63ED2">
        <w:rPr>
          <w:b/>
          <w:bCs/>
          <w:noProof w:val="0"/>
        </w:rPr>
        <w:t xml:space="preserve">-&gt; timestamp </w:t>
      </w:r>
      <w:r w:rsidRPr="00C63ED2">
        <w:rPr>
          <w:noProof w:val="0"/>
        </w:rPr>
        <w:t>myTime;</w:t>
      </w:r>
    </w:p>
    <w:p w14:paraId="2C1939D4" w14:textId="77777777" w:rsidR="00DC01BE" w:rsidRPr="00C63ED2" w:rsidRDefault="00DC01BE" w:rsidP="00DC01BE">
      <w:pPr>
        <w:pStyle w:val="PL"/>
        <w:rPr>
          <w:noProof w:val="0"/>
        </w:rPr>
      </w:pPr>
      <w:r w:rsidRPr="00C63ED2">
        <w:rPr>
          <w:b/>
          <w:bCs/>
          <w:noProof w:val="0"/>
        </w:rPr>
        <w:tab/>
        <w:t>// yields the reception time of a message</w:t>
      </w:r>
      <w:r w:rsidRPr="00C63ED2">
        <w:rPr>
          <w:noProof w:val="0"/>
        </w:rPr>
        <w:t xml:space="preserve"> </w:t>
      </w:r>
    </w:p>
    <w:p w14:paraId="5ECC5055" w14:textId="77777777" w:rsidR="00DC01BE" w:rsidRPr="00C63ED2" w:rsidRDefault="00DC01BE" w:rsidP="00DC01BE">
      <w:pPr>
        <w:pStyle w:val="PL"/>
        <w:rPr>
          <w:noProof w:val="0"/>
        </w:rPr>
      </w:pPr>
      <w:r w:rsidRPr="00C63ED2">
        <w:rPr>
          <w:noProof w:val="0"/>
        </w:rPr>
        <w:t xml:space="preserve">    if(myTime&gt;MAX){setverdict(fail);}</w:t>
      </w:r>
    </w:p>
    <w:p w14:paraId="5F32B04F" w14:textId="77777777" w:rsidR="00DC01BE" w:rsidRPr="00C63ED2" w:rsidRDefault="00DC01BE" w:rsidP="00575654">
      <w:pPr>
        <w:pStyle w:val="PL"/>
        <w:rPr>
          <w:noProof w:val="0"/>
        </w:rPr>
      </w:pPr>
    </w:p>
    <w:p w14:paraId="36A2A1F6" w14:textId="77777777" w:rsidR="00DC01BE" w:rsidRPr="00C63ED2" w:rsidRDefault="00DC01BE" w:rsidP="00DC01BE">
      <w:pPr>
        <w:pStyle w:val="EX"/>
      </w:pPr>
      <w:r w:rsidRPr="00C63ED2">
        <w:t>EXAMPLE 2:</w:t>
      </w:r>
    </w:p>
    <w:p w14:paraId="182C3D5A" w14:textId="77777777" w:rsidR="00DC01BE" w:rsidRPr="00C63ED2" w:rsidRDefault="00DC01BE" w:rsidP="00DC01BE">
      <w:pPr>
        <w:pStyle w:val="PL"/>
        <w:rPr>
          <w:noProof w:val="0"/>
        </w:rPr>
      </w:pPr>
      <w:r w:rsidRPr="00C63ED2">
        <w:rPr>
          <w:noProof w:val="0"/>
        </w:rPr>
        <w:tab/>
      </w:r>
      <w:r w:rsidRPr="00C63ED2">
        <w:rPr>
          <w:b/>
          <w:bCs/>
          <w:noProof w:val="0"/>
        </w:rPr>
        <w:t>interleave{</w:t>
      </w:r>
    </w:p>
    <w:p w14:paraId="743A5725"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FrontOut.</w:t>
      </w:r>
      <w:r w:rsidRPr="00C63ED2">
        <w:rPr>
          <w:b/>
          <w:bCs/>
          <w:noProof w:val="0"/>
        </w:rPr>
        <w:t>receive</w:t>
      </w:r>
      <w:r w:rsidRPr="00C63ED2">
        <w:rPr>
          <w:noProof w:val="0"/>
        </w:rPr>
        <w:t>(ON)</w:t>
      </w:r>
      <w:r w:rsidRPr="00C63ED2">
        <w:rPr>
          <w:b/>
          <w:bCs/>
          <w:noProof w:val="0"/>
        </w:rPr>
        <w:t xml:space="preserve"> -&gt; timestamp </w:t>
      </w:r>
      <w:r w:rsidRPr="00C63ED2">
        <w:rPr>
          <w:noProof w:val="0"/>
        </w:rPr>
        <w:t>f_actv{</w:t>
      </w:r>
    </w:p>
    <w:p w14:paraId="7D2E2225"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6DE0E172"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6735C3EE"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RearOut.</w:t>
      </w:r>
      <w:r w:rsidRPr="00C63ED2">
        <w:rPr>
          <w:b/>
          <w:bCs/>
          <w:noProof w:val="0"/>
        </w:rPr>
        <w:t>receive</w:t>
      </w:r>
      <w:r w:rsidRPr="00C63ED2">
        <w:rPr>
          <w:noProof w:val="0"/>
        </w:rPr>
        <w:t>(ON)</w:t>
      </w:r>
      <w:r w:rsidRPr="00C63ED2">
        <w:rPr>
          <w:b/>
          <w:bCs/>
          <w:noProof w:val="0"/>
        </w:rPr>
        <w:t xml:space="preserve"> -&gt; timestamp </w:t>
      </w:r>
      <w:r w:rsidRPr="00C63ED2">
        <w:rPr>
          <w:noProof w:val="0"/>
        </w:rPr>
        <w:t xml:space="preserve">r_actv{ </w:t>
      </w:r>
    </w:p>
    <w:p w14:paraId="14AA627F"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if(r_actv&gt;MAX){setverdict(fail);}</w:t>
      </w:r>
    </w:p>
    <w:p w14:paraId="67915E3A"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4ED8CAD5" w14:textId="77777777" w:rsidR="00DC01BE" w:rsidRPr="00C63ED2" w:rsidRDefault="00DC01BE" w:rsidP="00DC01BE">
      <w:pPr>
        <w:pStyle w:val="PL"/>
        <w:rPr>
          <w:noProof w:val="0"/>
        </w:rPr>
      </w:pPr>
      <w:r w:rsidRPr="00C63ED2">
        <w:rPr>
          <w:noProof w:val="0"/>
        </w:rPr>
        <w:t xml:space="preserve">  </w:t>
      </w:r>
      <w:r w:rsidRPr="00C63ED2">
        <w:rPr>
          <w:noProof w:val="0"/>
        </w:rPr>
        <w:tab/>
        <w:t>}</w:t>
      </w:r>
    </w:p>
    <w:p w14:paraId="6DEA3F91" w14:textId="77777777" w:rsidR="0053132E" w:rsidRPr="00C63ED2" w:rsidRDefault="0053132E" w:rsidP="00DC01BE">
      <w:pPr>
        <w:pStyle w:val="PL"/>
        <w:rPr>
          <w:noProof w:val="0"/>
        </w:rPr>
      </w:pPr>
    </w:p>
    <w:p w14:paraId="4E9596FC" w14:textId="77777777" w:rsidR="00DC01BE" w:rsidRPr="00C63ED2" w:rsidRDefault="002412BB" w:rsidP="00115F0A">
      <w:pPr>
        <w:rPr>
          <w:b/>
          <w:i/>
        </w:rPr>
      </w:pPr>
      <w:r w:rsidRPr="00C63ED2">
        <w:rPr>
          <w:b/>
          <w:i/>
        </w:rPr>
        <w:t>Syntactical Structure</w:t>
      </w:r>
    </w:p>
    <w:p w14:paraId="5BCE1E62" w14:textId="77777777" w:rsidR="00DC01BE" w:rsidRPr="00C63ED2" w:rsidRDefault="00DC01BE" w:rsidP="00115F0A">
      <w:pPr>
        <w:pStyle w:val="PL"/>
        <w:rPr>
          <w:noProof w:val="0"/>
          <w:color w:val="993366"/>
        </w:rPr>
      </w:pPr>
      <w:r w:rsidRPr="00C63ED2">
        <w:rPr>
          <w:noProof w:val="0"/>
        </w:rPr>
        <w:t xml:space="preserve">( Port | </w:t>
      </w:r>
      <w:r w:rsidRPr="00C63ED2">
        <w:rPr>
          <w:b/>
          <w:noProof w:val="0"/>
        </w:rPr>
        <w:t>any port</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receive</w:t>
      </w:r>
      <w:r w:rsidRPr="00C63ED2">
        <w:rPr>
          <w:noProof w:val="0"/>
          <w:color w:val="993366"/>
        </w:rPr>
        <w:t xml:space="preserve"> </w:t>
      </w:r>
      <w:r w:rsidR="00217E12" w:rsidRPr="00C63ED2">
        <w:rPr>
          <w:noProof w:val="0"/>
        </w:rPr>
        <w:t>[</w:t>
      </w:r>
      <w:r w:rsidR="00590B2B" w:rsidRPr="00C63ED2">
        <w:rPr>
          <w:noProof w:val="0"/>
        </w:rPr>
        <w:t>"</w:t>
      </w:r>
      <w:r w:rsidRPr="00C63ED2">
        <w:rPr>
          <w:noProof w:val="0"/>
        </w:rPr>
        <w:t>(</w:t>
      </w:r>
      <w:r w:rsidR="00590B2B" w:rsidRPr="00C63ED2">
        <w:rPr>
          <w:noProof w:val="0"/>
        </w:rPr>
        <w:t>"</w:t>
      </w:r>
      <w:r w:rsidRPr="00C63ED2">
        <w:rPr>
          <w:noProof w:val="0"/>
        </w:rPr>
        <w:t xml:space="preserve"> TemplateInstance </w:t>
      </w:r>
      <w:r w:rsidR="00590B2B" w:rsidRPr="00C63ED2">
        <w:rPr>
          <w:noProof w:val="0"/>
        </w:rPr>
        <w:t>"</w:t>
      </w:r>
      <w:r w:rsidRPr="00C63ED2">
        <w:rPr>
          <w:noProof w:val="0"/>
        </w:rPr>
        <w:t>)</w:t>
      </w:r>
      <w:r w:rsidR="00590B2B" w:rsidRPr="00C63ED2">
        <w:rPr>
          <w:noProof w:val="0"/>
        </w:rPr>
        <w:t>"</w:t>
      </w:r>
      <w:r w:rsidR="00217E12" w:rsidRPr="00C63ED2">
        <w:rPr>
          <w:noProof w:val="0"/>
        </w:rPr>
        <w:t>]</w:t>
      </w:r>
      <w:r w:rsidRPr="00C63ED2">
        <w:rPr>
          <w:noProof w:val="0"/>
          <w:color w:val="993366"/>
        </w:rPr>
        <w:t xml:space="preserve"> </w:t>
      </w:r>
      <w:r w:rsidRPr="00C63ED2">
        <w:rPr>
          <w:noProof w:val="0"/>
        </w:rPr>
        <w:t xml:space="preserve">[ </w:t>
      </w:r>
      <w:r w:rsidRPr="00C63ED2">
        <w:rPr>
          <w:b/>
          <w:noProof w:val="0"/>
        </w:rPr>
        <w:t>from</w:t>
      </w:r>
      <w:r w:rsidRPr="00C63ED2">
        <w:rPr>
          <w:noProof w:val="0"/>
        </w:rPr>
        <w:t xml:space="preserve"> AddressRef ]</w:t>
      </w:r>
    </w:p>
    <w:p w14:paraId="0D707178" w14:textId="77777777" w:rsidR="00DC01BE" w:rsidRPr="00C63ED2" w:rsidRDefault="00DC01BE" w:rsidP="00115F0A">
      <w:pPr>
        <w:pStyle w:val="PL"/>
        <w:rPr>
          <w:noProof w:val="0"/>
        </w:rPr>
      </w:pPr>
      <w:r w:rsidRPr="00C63ED2">
        <w:rPr>
          <w:noProof w:val="0"/>
        </w:rPr>
        <w:t xml:space="preserve">[ -&gt; [ </w:t>
      </w:r>
      <w:r w:rsidRPr="00C63ED2">
        <w:rPr>
          <w:b/>
          <w:noProof w:val="0"/>
        </w:rPr>
        <w:t>value</w:t>
      </w:r>
      <w:r w:rsidRPr="00C63ED2">
        <w:rPr>
          <w:noProof w:val="0"/>
        </w:rPr>
        <w:t xml:space="preserve">  VariableRef ] [ </w:t>
      </w:r>
      <w:r w:rsidRPr="00C63ED2">
        <w:rPr>
          <w:b/>
          <w:noProof w:val="0"/>
        </w:rPr>
        <w:t>sender</w:t>
      </w:r>
      <w:r w:rsidRPr="00C63ED2">
        <w:rPr>
          <w:noProof w:val="0"/>
        </w:rPr>
        <w:t xml:space="preserve"> VariableRef ] </w:t>
      </w:r>
      <w:r w:rsidRPr="00C63ED2">
        <w:rPr>
          <w:noProof w:val="0"/>
          <w:color w:val="993366"/>
        </w:rPr>
        <w:t xml:space="preserve">[ </w:t>
      </w:r>
      <w:r w:rsidRPr="00C63ED2">
        <w:rPr>
          <w:b/>
          <w:noProof w:val="0"/>
          <w:color w:val="993366"/>
        </w:rPr>
        <w:t>timestamp</w:t>
      </w:r>
      <w:r w:rsidRPr="00C63ED2">
        <w:rPr>
          <w:noProof w:val="0"/>
          <w:color w:val="993366"/>
        </w:rPr>
        <w:t xml:space="preserve"> VariableRef]</w:t>
      </w:r>
      <w:r w:rsidRPr="00C63ED2">
        <w:rPr>
          <w:noProof w:val="0"/>
        </w:rPr>
        <w:t xml:space="preserve"> ]</w:t>
      </w:r>
    </w:p>
    <w:p w14:paraId="2DBDB03B" w14:textId="77777777" w:rsidR="00115F0A" w:rsidRPr="00C63ED2" w:rsidRDefault="00115F0A" w:rsidP="00115F0A">
      <w:pPr>
        <w:pStyle w:val="PL"/>
        <w:rPr>
          <w:noProof w:val="0"/>
        </w:rPr>
      </w:pPr>
    </w:p>
    <w:p w14:paraId="611EA4A5" w14:textId="77777777" w:rsidR="00DC01BE" w:rsidRPr="00C63ED2" w:rsidRDefault="00466E43" w:rsidP="00200AF2">
      <w:pPr>
        <w:pStyle w:val="berschrift3"/>
      </w:pPr>
      <w:bookmarkStart w:id="33" w:name="_Toc420499145"/>
      <w:r w:rsidRPr="00C63ED2">
        <w:t>5</w:t>
      </w:r>
      <w:r w:rsidR="002D6113" w:rsidRPr="00C63ED2">
        <w:t>.3</w:t>
      </w:r>
      <w:r w:rsidR="00DC01BE" w:rsidRPr="00C63ED2">
        <w:t>.2</w:t>
      </w:r>
      <w:r w:rsidR="00DC01BE" w:rsidRPr="00C63ED2">
        <w:tab/>
        <w:t>Obtain the reception time for messages with the trigger statement</w:t>
      </w:r>
      <w:bookmarkEnd w:id="33"/>
    </w:p>
    <w:p w14:paraId="6F9F2647" w14:textId="77777777" w:rsidR="00DC01BE" w:rsidRPr="00C63ED2" w:rsidRDefault="00DC01BE" w:rsidP="00200AF2">
      <w:pPr>
        <w:keepNext/>
        <w:keepLines/>
      </w:pPr>
      <w:r w:rsidRPr="00C63ED2">
        <w:t xml:space="preserve">The existing redirections </w:t>
      </w:r>
      <w:r w:rsidR="00217E12" w:rsidRPr="00C63ED2">
        <w:t>for trigger</w:t>
      </w:r>
      <w:r w:rsidRPr="00C63ED2">
        <w:t xml:space="preserve"> are extended by an optional </w:t>
      </w:r>
      <w:r w:rsidR="00217E12" w:rsidRPr="00C63ED2">
        <w:t>clause</w:t>
      </w:r>
      <w:r w:rsidR="00217E12" w:rsidRPr="00C63ED2">
        <w:rPr>
          <w:b/>
        </w:rPr>
        <w:t xml:space="preserve"> </w:t>
      </w:r>
      <w:r w:rsidR="00590B2B" w:rsidRPr="00C63ED2">
        <w:rPr>
          <w:b/>
        </w:rPr>
        <w:t>"</w:t>
      </w:r>
      <w:r w:rsidRPr="00C63ED2">
        <w:rPr>
          <w:b/>
        </w:rPr>
        <w:t>timestamp</w:t>
      </w:r>
      <w:r w:rsidRPr="00C63ED2">
        <w:t xml:space="preserve"> VariableRef</w:t>
      </w:r>
      <w:r w:rsidR="00590B2B" w:rsidRPr="00C63ED2">
        <w:t>"</w:t>
      </w:r>
      <w:r w:rsidRPr="00C63ED2">
        <w:t>. A trigger statement that holds a timestamp clause and that is executed successfully (i.e. it matches a message) allocates the given variable with the reception time of the matched message.</w:t>
      </w:r>
    </w:p>
    <w:p w14:paraId="478C77EA" w14:textId="77777777" w:rsidR="00DC01BE" w:rsidRPr="00C63ED2" w:rsidRDefault="00DC01BE" w:rsidP="00200AF2">
      <w:pPr>
        <w:pStyle w:val="EX"/>
        <w:keepNext/>
      </w:pPr>
      <w:r w:rsidRPr="00C63ED2">
        <w:t>EXAMPLE 1:</w:t>
      </w:r>
    </w:p>
    <w:p w14:paraId="72E12B3D" w14:textId="77777777" w:rsidR="00DC01BE" w:rsidRPr="00C63ED2" w:rsidRDefault="00DC01BE" w:rsidP="00DC01BE">
      <w:pPr>
        <w:pStyle w:val="PL"/>
        <w:rPr>
          <w:noProof w:val="0"/>
        </w:rPr>
      </w:pPr>
      <w:r w:rsidRPr="00C63ED2">
        <w:rPr>
          <w:noProof w:val="0"/>
        </w:rPr>
        <w:tab/>
        <w:t>p.</w:t>
      </w:r>
      <w:r w:rsidRPr="00C63ED2">
        <w:rPr>
          <w:b/>
          <w:bCs/>
          <w:noProof w:val="0"/>
        </w:rPr>
        <w:t>trigger</w:t>
      </w:r>
      <w:r w:rsidRPr="00C63ED2">
        <w:rPr>
          <w:noProof w:val="0"/>
        </w:rPr>
        <w:t>(t)</w:t>
      </w:r>
      <w:r w:rsidRPr="00C63ED2">
        <w:rPr>
          <w:b/>
          <w:bCs/>
          <w:noProof w:val="0"/>
        </w:rPr>
        <w:t xml:space="preserve">-&gt; timestamp </w:t>
      </w:r>
      <w:r w:rsidRPr="00C63ED2">
        <w:rPr>
          <w:noProof w:val="0"/>
        </w:rPr>
        <w:t>myTime;</w:t>
      </w:r>
    </w:p>
    <w:p w14:paraId="4344BE31" w14:textId="77777777" w:rsidR="00DC01BE" w:rsidRPr="00C63ED2" w:rsidRDefault="00DC01BE" w:rsidP="00DC01BE">
      <w:pPr>
        <w:pStyle w:val="PL"/>
        <w:rPr>
          <w:noProof w:val="0"/>
        </w:rPr>
      </w:pPr>
      <w:r w:rsidRPr="00C63ED2">
        <w:rPr>
          <w:b/>
          <w:bCs/>
          <w:noProof w:val="0"/>
        </w:rPr>
        <w:tab/>
        <w:t>// yields the reception time of a message</w:t>
      </w:r>
      <w:r w:rsidRPr="00C63ED2">
        <w:rPr>
          <w:noProof w:val="0"/>
        </w:rPr>
        <w:t xml:space="preserve"> </w:t>
      </w:r>
    </w:p>
    <w:p w14:paraId="3F414188" w14:textId="77777777" w:rsidR="00DC01BE" w:rsidRPr="00C63ED2" w:rsidRDefault="00DC01BE" w:rsidP="00DC01BE">
      <w:pPr>
        <w:pStyle w:val="PL"/>
        <w:rPr>
          <w:noProof w:val="0"/>
        </w:rPr>
      </w:pPr>
      <w:r w:rsidRPr="00C63ED2">
        <w:rPr>
          <w:noProof w:val="0"/>
        </w:rPr>
        <w:tab/>
        <w:t>if(myTime&gt;MAX){setverdict(fail);}</w:t>
      </w:r>
    </w:p>
    <w:p w14:paraId="457BCF2E" w14:textId="77777777" w:rsidR="00DC01BE" w:rsidRPr="00C63ED2" w:rsidRDefault="00DC01BE" w:rsidP="00575654">
      <w:pPr>
        <w:pStyle w:val="PL"/>
        <w:rPr>
          <w:noProof w:val="0"/>
        </w:rPr>
      </w:pPr>
    </w:p>
    <w:p w14:paraId="39C7EA35" w14:textId="77777777" w:rsidR="00DC01BE" w:rsidRPr="00C63ED2" w:rsidRDefault="00DC01BE" w:rsidP="006F571F">
      <w:pPr>
        <w:pStyle w:val="EX"/>
        <w:keepNext/>
      </w:pPr>
      <w:r w:rsidRPr="00C63ED2">
        <w:t>EXAMPLE 2:</w:t>
      </w:r>
    </w:p>
    <w:p w14:paraId="4570CC92" w14:textId="77777777" w:rsidR="00DC01BE" w:rsidRPr="00C63ED2" w:rsidRDefault="00DC01BE" w:rsidP="006F571F">
      <w:pPr>
        <w:pStyle w:val="PL"/>
        <w:keepNext/>
        <w:keepLines/>
        <w:rPr>
          <w:noProof w:val="0"/>
        </w:rPr>
      </w:pPr>
      <w:r w:rsidRPr="00C63ED2">
        <w:rPr>
          <w:noProof w:val="0"/>
        </w:rPr>
        <w:tab/>
      </w:r>
      <w:r w:rsidRPr="00C63ED2">
        <w:rPr>
          <w:b/>
          <w:bCs/>
          <w:noProof w:val="0"/>
        </w:rPr>
        <w:t>interleave{</w:t>
      </w:r>
    </w:p>
    <w:p w14:paraId="1364C44D" w14:textId="77777777" w:rsidR="00DC01BE" w:rsidRPr="00C63ED2" w:rsidRDefault="00DC01BE" w:rsidP="006F571F">
      <w:pPr>
        <w:pStyle w:val="PL"/>
        <w:keepNext/>
        <w:keepLines/>
        <w:rPr>
          <w:noProof w:val="0"/>
        </w:rPr>
      </w:pPr>
      <w:r w:rsidRPr="00C63ED2">
        <w:rPr>
          <w:b/>
          <w:bCs/>
          <w:noProof w:val="0"/>
        </w:rPr>
        <w:t xml:space="preserve">    </w:t>
      </w:r>
      <w:r w:rsidRPr="00C63ED2">
        <w:rPr>
          <w:b/>
          <w:bCs/>
          <w:noProof w:val="0"/>
        </w:rPr>
        <w:tab/>
      </w:r>
      <w:r w:rsidRPr="00C63ED2">
        <w:rPr>
          <w:noProof w:val="0"/>
        </w:rPr>
        <w:t>[ ] FrontOut.</w:t>
      </w:r>
      <w:r w:rsidRPr="00C63ED2">
        <w:rPr>
          <w:b/>
          <w:bCs/>
          <w:noProof w:val="0"/>
        </w:rPr>
        <w:t>trigger</w:t>
      </w:r>
      <w:r w:rsidRPr="00C63ED2">
        <w:rPr>
          <w:noProof w:val="0"/>
        </w:rPr>
        <w:t>(ON)</w:t>
      </w:r>
      <w:r w:rsidRPr="00C63ED2">
        <w:rPr>
          <w:b/>
          <w:bCs/>
          <w:noProof w:val="0"/>
        </w:rPr>
        <w:t xml:space="preserve"> -&gt; timestamp </w:t>
      </w:r>
      <w:r w:rsidRPr="00C63ED2">
        <w:rPr>
          <w:noProof w:val="0"/>
        </w:rPr>
        <w:t>f_actv{</w:t>
      </w:r>
    </w:p>
    <w:p w14:paraId="1BCB677C" w14:textId="77777777" w:rsidR="00DC01BE" w:rsidRPr="00C63ED2" w:rsidRDefault="00DC01BE" w:rsidP="006F571F">
      <w:pPr>
        <w:pStyle w:val="PL"/>
        <w:keepNext/>
        <w:keepLines/>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654DCBA6" w14:textId="77777777" w:rsidR="00DC01BE" w:rsidRPr="00C63ED2" w:rsidRDefault="00DC01BE" w:rsidP="006F571F">
      <w:pPr>
        <w:pStyle w:val="PL"/>
        <w:keepNext/>
        <w:keepLines/>
        <w:rPr>
          <w:noProof w:val="0"/>
        </w:rPr>
      </w:pPr>
      <w:r w:rsidRPr="00C63ED2">
        <w:rPr>
          <w:noProof w:val="0"/>
        </w:rPr>
        <w:tab/>
      </w:r>
      <w:r w:rsidRPr="00C63ED2">
        <w:rPr>
          <w:noProof w:val="0"/>
        </w:rPr>
        <w:tab/>
      </w:r>
      <w:r w:rsidRPr="00C63ED2">
        <w:rPr>
          <w:noProof w:val="0"/>
        </w:rPr>
        <w:tab/>
        <w:t>};</w:t>
      </w:r>
    </w:p>
    <w:p w14:paraId="748A83B5" w14:textId="77777777" w:rsidR="00DC01BE" w:rsidRPr="00C63ED2" w:rsidRDefault="00DC01BE" w:rsidP="006F571F">
      <w:pPr>
        <w:pStyle w:val="PL"/>
        <w:keepNext/>
        <w:keepLines/>
        <w:rPr>
          <w:noProof w:val="0"/>
        </w:rPr>
      </w:pPr>
    </w:p>
    <w:p w14:paraId="00EB9FE2"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RearOut.</w:t>
      </w:r>
      <w:r w:rsidRPr="00C63ED2">
        <w:rPr>
          <w:b/>
          <w:bCs/>
          <w:noProof w:val="0"/>
        </w:rPr>
        <w:t>trigger</w:t>
      </w:r>
      <w:r w:rsidRPr="00C63ED2">
        <w:rPr>
          <w:noProof w:val="0"/>
        </w:rPr>
        <w:t>(ON)</w:t>
      </w:r>
      <w:r w:rsidRPr="00C63ED2">
        <w:rPr>
          <w:b/>
          <w:bCs/>
          <w:noProof w:val="0"/>
        </w:rPr>
        <w:t xml:space="preserve"> -&gt; timestamp </w:t>
      </w:r>
      <w:r w:rsidRPr="00C63ED2">
        <w:rPr>
          <w:noProof w:val="0"/>
        </w:rPr>
        <w:t>r_actv{</w:t>
      </w:r>
    </w:p>
    <w:p w14:paraId="6A614E95"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if(r_actv&gt;MAX){setverdict(fail);}</w:t>
      </w:r>
    </w:p>
    <w:p w14:paraId="32108DC9"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401C2D4A" w14:textId="77777777" w:rsidR="00DC01BE" w:rsidRPr="00C63ED2" w:rsidRDefault="00DC01BE" w:rsidP="00DC01BE">
      <w:pPr>
        <w:pStyle w:val="PL"/>
        <w:rPr>
          <w:noProof w:val="0"/>
        </w:rPr>
      </w:pPr>
      <w:r w:rsidRPr="00C63ED2">
        <w:rPr>
          <w:noProof w:val="0"/>
        </w:rPr>
        <w:t xml:space="preserve">  </w:t>
      </w:r>
      <w:r w:rsidRPr="00C63ED2">
        <w:rPr>
          <w:noProof w:val="0"/>
        </w:rPr>
        <w:tab/>
        <w:t>}</w:t>
      </w:r>
    </w:p>
    <w:p w14:paraId="14023E7C" w14:textId="77777777" w:rsidR="0053132E" w:rsidRPr="00C63ED2" w:rsidRDefault="0053132E" w:rsidP="00DC01BE">
      <w:pPr>
        <w:pStyle w:val="PL"/>
        <w:rPr>
          <w:noProof w:val="0"/>
        </w:rPr>
      </w:pPr>
    </w:p>
    <w:p w14:paraId="3523E347" w14:textId="77777777" w:rsidR="00DC01BE" w:rsidRPr="00C63ED2" w:rsidRDefault="002412BB" w:rsidP="006A2596">
      <w:pPr>
        <w:keepNext/>
        <w:keepLines/>
        <w:rPr>
          <w:b/>
          <w:i/>
        </w:rPr>
      </w:pPr>
      <w:r w:rsidRPr="00C63ED2">
        <w:rPr>
          <w:b/>
          <w:i/>
        </w:rPr>
        <w:lastRenderedPageBreak/>
        <w:t>Syntactical Structure</w:t>
      </w:r>
    </w:p>
    <w:p w14:paraId="3CD2F887" w14:textId="77777777" w:rsidR="00DC01BE" w:rsidRPr="00C63ED2" w:rsidRDefault="00DC01BE" w:rsidP="00115F0A">
      <w:pPr>
        <w:pStyle w:val="PL"/>
        <w:rPr>
          <w:noProof w:val="0"/>
        </w:rPr>
      </w:pPr>
      <w:r w:rsidRPr="00C63ED2">
        <w:rPr>
          <w:noProof w:val="0"/>
        </w:rPr>
        <w:t xml:space="preserve">( Port | </w:t>
      </w:r>
      <w:r w:rsidRPr="00C63ED2">
        <w:rPr>
          <w:b/>
          <w:noProof w:val="0"/>
        </w:rPr>
        <w:t>any port</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trigger</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TemplateInstance </w:t>
      </w:r>
      <w:r w:rsidR="00590B2B" w:rsidRPr="00C63ED2">
        <w:rPr>
          <w:noProof w:val="0"/>
        </w:rPr>
        <w:t>"</w:t>
      </w:r>
      <w:r w:rsidRPr="00C63ED2">
        <w:rPr>
          <w:noProof w:val="0"/>
        </w:rPr>
        <w:t>)</w:t>
      </w:r>
      <w:r w:rsidR="00590B2B" w:rsidRPr="00C63ED2">
        <w:rPr>
          <w:noProof w:val="0"/>
        </w:rPr>
        <w:t>"</w:t>
      </w:r>
      <w:r w:rsidRPr="00C63ED2">
        <w:rPr>
          <w:noProof w:val="0"/>
        </w:rPr>
        <w:t xml:space="preserve"> ] [ </w:t>
      </w:r>
      <w:r w:rsidRPr="00C63ED2">
        <w:rPr>
          <w:b/>
          <w:noProof w:val="0"/>
        </w:rPr>
        <w:t>from</w:t>
      </w:r>
      <w:r w:rsidRPr="00C63ED2">
        <w:rPr>
          <w:noProof w:val="0"/>
        </w:rPr>
        <w:t xml:space="preserve"> AddressRef ]</w:t>
      </w:r>
    </w:p>
    <w:p w14:paraId="049535CD" w14:textId="77777777" w:rsidR="00DC01BE" w:rsidRPr="00C63ED2" w:rsidRDefault="00DC01BE" w:rsidP="00115F0A">
      <w:pPr>
        <w:pStyle w:val="PL"/>
        <w:rPr>
          <w:noProof w:val="0"/>
        </w:rPr>
      </w:pPr>
      <w:r w:rsidRPr="00C63ED2">
        <w:rPr>
          <w:noProof w:val="0"/>
        </w:rPr>
        <w:t xml:space="preserve">[ -&gt; [ </w:t>
      </w:r>
      <w:r w:rsidRPr="00C63ED2">
        <w:rPr>
          <w:b/>
          <w:noProof w:val="0"/>
        </w:rPr>
        <w:t>value</w:t>
      </w:r>
      <w:r w:rsidRPr="00C63ED2">
        <w:rPr>
          <w:noProof w:val="0"/>
        </w:rPr>
        <w:t xml:space="preserve">  VariableRef ] [ </w:t>
      </w:r>
      <w:r w:rsidRPr="00C63ED2">
        <w:rPr>
          <w:b/>
          <w:noProof w:val="0"/>
        </w:rPr>
        <w:t>sender</w:t>
      </w:r>
      <w:r w:rsidRPr="00C63ED2">
        <w:rPr>
          <w:noProof w:val="0"/>
        </w:rPr>
        <w:t xml:space="preserve"> </w:t>
      </w:r>
      <w:r w:rsidR="00EA40FD" w:rsidRPr="00C63ED2">
        <w:rPr>
          <w:noProof w:val="0"/>
        </w:rPr>
        <w:t>Varia</w:t>
      </w:r>
      <w:r w:rsidRPr="00C63ED2">
        <w:rPr>
          <w:noProof w:val="0"/>
        </w:rPr>
        <w:t xml:space="preserve">bleRef ] ] </w:t>
      </w:r>
      <w:r w:rsidRPr="00C63ED2">
        <w:rPr>
          <w:noProof w:val="0"/>
          <w:color w:val="993366"/>
        </w:rPr>
        <w:t xml:space="preserve">[ </w:t>
      </w:r>
      <w:r w:rsidRPr="00C63ED2">
        <w:rPr>
          <w:b/>
          <w:noProof w:val="0"/>
          <w:color w:val="993366"/>
        </w:rPr>
        <w:t>timestamp</w:t>
      </w:r>
      <w:r w:rsidRPr="00C63ED2">
        <w:rPr>
          <w:noProof w:val="0"/>
          <w:color w:val="993366"/>
        </w:rPr>
        <w:t xml:space="preserve"> VariableRef]</w:t>
      </w:r>
      <w:r w:rsidRPr="00C63ED2">
        <w:rPr>
          <w:noProof w:val="0"/>
        </w:rPr>
        <w:t xml:space="preserve"> ]</w:t>
      </w:r>
    </w:p>
    <w:p w14:paraId="6B3DBC62" w14:textId="77777777" w:rsidR="00115F0A" w:rsidRPr="00C63ED2" w:rsidRDefault="00115F0A" w:rsidP="00115F0A">
      <w:pPr>
        <w:pStyle w:val="PL"/>
        <w:rPr>
          <w:noProof w:val="0"/>
        </w:rPr>
      </w:pPr>
    </w:p>
    <w:p w14:paraId="3A70DD4F" w14:textId="77777777" w:rsidR="00DC01BE" w:rsidRPr="00C63ED2" w:rsidRDefault="00466E43" w:rsidP="00051C41">
      <w:pPr>
        <w:pStyle w:val="berschrift3"/>
      </w:pPr>
      <w:bookmarkStart w:id="34" w:name="_Toc420499146"/>
      <w:r w:rsidRPr="00C63ED2">
        <w:t>5</w:t>
      </w:r>
      <w:r w:rsidR="002D6113" w:rsidRPr="00C63ED2">
        <w:t>.3</w:t>
      </w:r>
      <w:r w:rsidR="00DC01BE" w:rsidRPr="00C63ED2">
        <w:t>.3</w:t>
      </w:r>
      <w:r w:rsidR="00DC01BE" w:rsidRPr="00C63ED2">
        <w:tab/>
        <w:t>Obtain the reception time for procedure calls with getcall statement</w:t>
      </w:r>
      <w:bookmarkEnd w:id="34"/>
    </w:p>
    <w:p w14:paraId="16E6F425" w14:textId="77777777" w:rsidR="00DC01BE" w:rsidRPr="00C63ED2" w:rsidRDefault="00DC01BE" w:rsidP="00DC01BE">
      <w:r w:rsidRPr="00C63ED2">
        <w:t>The existing redirections for</w:t>
      </w:r>
      <w:r w:rsidR="00AC7FED" w:rsidRPr="00C63ED2">
        <w:t xml:space="preserve"> </w:t>
      </w:r>
      <w:r w:rsidRPr="00C63ED2">
        <w:t>getcall are extended by an optional clause</w:t>
      </w:r>
      <w:r w:rsidR="00AC7FED" w:rsidRPr="00C63ED2">
        <w:rPr>
          <w:b/>
        </w:rPr>
        <w:t xml:space="preserve"> </w:t>
      </w:r>
      <w:r w:rsidR="00590B2B" w:rsidRPr="00C63ED2">
        <w:rPr>
          <w:b/>
        </w:rPr>
        <w:t>"</w:t>
      </w:r>
      <w:r w:rsidRPr="00C63ED2">
        <w:rPr>
          <w:b/>
        </w:rPr>
        <w:t>timestamp</w:t>
      </w:r>
      <w:r w:rsidRPr="00C63ED2">
        <w:t xml:space="preserve"> VariableRef</w:t>
      </w:r>
      <w:r w:rsidR="00590B2B" w:rsidRPr="00C63ED2">
        <w:t>"</w:t>
      </w:r>
      <w:r w:rsidRPr="00C63ED2">
        <w:t>. A getcall statement that holds a timestamp clause and that is executed successfully (i.e. it matches an incoming call) allocates the given variable with the recepti</w:t>
      </w:r>
      <w:r w:rsidR="00575654" w:rsidRPr="00C63ED2">
        <w:t>on time of the matched message.</w:t>
      </w:r>
    </w:p>
    <w:p w14:paraId="3530FE1E" w14:textId="77777777" w:rsidR="00DC01BE" w:rsidRPr="00C63ED2" w:rsidRDefault="00DC01BE" w:rsidP="00DC01BE">
      <w:pPr>
        <w:pStyle w:val="EX"/>
      </w:pPr>
      <w:r w:rsidRPr="00C63ED2">
        <w:t>EXAMPLE 1:</w:t>
      </w:r>
    </w:p>
    <w:p w14:paraId="33919419" w14:textId="77777777" w:rsidR="00DC01BE" w:rsidRPr="00C63ED2" w:rsidRDefault="00DC01BE" w:rsidP="00DC01BE">
      <w:pPr>
        <w:pStyle w:val="PL"/>
        <w:rPr>
          <w:noProof w:val="0"/>
        </w:rPr>
      </w:pPr>
      <w:r w:rsidRPr="00C63ED2">
        <w:rPr>
          <w:noProof w:val="0"/>
        </w:rPr>
        <w:tab/>
        <w:t>p.</w:t>
      </w:r>
      <w:r w:rsidR="004239A6" w:rsidRPr="00C63ED2">
        <w:rPr>
          <w:b/>
          <w:bCs/>
          <w:noProof w:val="0"/>
        </w:rPr>
        <w:t>getcall</w:t>
      </w:r>
      <w:r w:rsidRPr="00C63ED2">
        <w:rPr>
          <w:noProof w:val="0"/>
        </w:rPr>
        <w:t>(</w:t>
      </w:r>
      <w:r w:rsidR="00197AE6" w:rsidRPr="00C63ED2">
        <w:rPr>
          <w:noProof w:val="0"/>
        </w:rPr>
        <w:t>proc</w:t>
      </w:r>
      <w:r w:rsidRPr="00C63ED2">
        <w:rPr>
          <w:noProof w:val="0"/>
        </w:rPr>
        <w:t>: {m})</w:t>
      </w:r>
      <w:r w:rsidRPr="00C63ED2">
        <w:rPr>
          <w:b/>
          <w:bCs/>
          <w:noProof w:val="0"/>
        </w:rPr>
        <w:t xml:space="preserve">-&gt; timestamp </w:t>
      </w:r>
      <w:r w:rsidRPr="00C63ED2">
        <w:rPr>
          <w:noProof w:val="0"/>
        </w:rPr>
        <w:t>myTime;</w:t>
      </w:r>
    </w:p>
    <w:p w14:paraId="72EB5CB2" w14:textId="77777777" w:rsidR="00DC01BE" w:rsidRPr="00C63ED2" w:rsidRDefault="00DC01BE" w:rsidP="00DC01BE">
      <w:pPr>
        <w:pStyle w:val="PL"/>
        <w:rPr>
          <w:noProof w:val="0"/>
        </w:rPr>
      </w:pPr>
      <w:r w:rsidRPr="00C63ED2">
        <w:rPr>
          <w:b/>
          <w:bCs/>
          <w:noProof w:val="0"/>
        </w:rPr>
        <w:tab/>
        <w:t xml:space="preserve">// yields the reception time </w:t>
      </w:r>
      <w:r w:rsidR="00197AE6" w:rsidRPr="00C63ED2">
        <w:rPr>
          <w:b/>
          <w:bCs/>
          <w:noProof w:val="0"/>
        </w:rPr>
        <w:t>of</w:t>
      </w:r>
      <w:r w:rsidRPr="00C63ED2">
        <w:rPr>
          <w:b/>
          <w:bCs/>
          <w:noProof w:val="0"/>
        </w:rPr>
        <w:t xml:space="preserve"> the message call matched by m</w:t>
      </w:r>
      <w:r w:rsidRPr="00C63ED2">
        <w:rPr>
          <w:noProof w:val="0"/>
        </w:rPr>
        <w:t xml:space="preserve"> </w:t>
      </w:r>
    </w:p>
    <w:p w14:paraId="4A4FFBCB" w14:textId="77777777" w:rsidR="00DC01BE" w:rsidRPr="00C63ED2" w:rsidRDefault="00DC01BE" w:rsidP="00DC01BE">
      <w:pPr>
        <w:pStyle w:val="PL"/>
        <w:rPr>
          <w:noProof w:val="0"/>
        </w:rPr>
      </w:pPr>
      <w:r w:rsidRPr="00C63ED2">
        <w:rPr>
          <w:noProof w:val="0"/>
        </w:rPr>
        <w:t xml:space="preserve">    if(myTime&gt;MAX){setverdict(fail);}</w:t>
      </w:r>
    </w:p>
    <w:p w14:paraId="797B8092" w14:textId="77777777" w:rsidR="00115F0A" w:rsidRPr="00C63ED2" w:rsidRDefault="00115F0A" w:rsidP="00575654">
      <w:pPr>
        <w:pStyle w:val="PL"/>
        <w:rPr>
          <w:noProof w:val="0"/>
        </w:rPr>
      </w:pPr>
    </w:p>
    <w:p w14:paraId="12005B7A" w14:textId="77777777" w:rsidR="00DC01BE" w:rsidRPr="00C63ED2" w:rsidRDefault="00DC01BE" w:rsidP="00DC01BE">
      <w:pPr>
        <w:pStyle w:val="EX"/>
      </w:pPr>
      <w:r w:rsidRPr="00C63ED2">
        <w:t>EXAMPLE 2:</w:t>
      </w:r>
    </w:p>
    <w:p w14:paraId="32C2034E" w14:textId="77777777" w:rsidR="00DC01BE" w:rsidRPr="00C63ED2" w:rsidRDefault="00DC01BE" w:rsidP="00DC01BE">
      <w:pPr>
        <w:pStyle w:val="PL"/>
        <w:rPr>
          <w:noProof w:val="0"/>
        </w:rPr>
      </w:pPr>
      <w:r w:rsidRPr="00C63ED2">
        <w:rPr>
          <w:noProof w:val="0"/>
        </w:rPr>
        <w:tab/>
      </w:r>
      <w:r w:rsidRPr="00C63ED2">
        <w:rPr>
          <w:b/>
          <w:bCs/>
          <w:noProof w:val="0"/>
        </w:rPr>
        <w:t>alt{</w:t>
      </w:r>
    </w:p>
    <w:p w14:paraId="580592B6"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p.</w:t>
      </w:r>
      <w:r w:rsidR="004239A6" w:rsidRPr="00C63ED2">
        <w:rPr>
          <w:b/>
          <w:bCs/>
          <w:noProof w:val="0"/>
        </w:rPr>
        <w:t>getcall</w:t>
      </w:r>
      <w:r w:rsidRPr="00C63ED2">
        <w:rPr>
          <w:noProof w:val="0"/>
        </w:rPr>
        <w:t>(</w:t>
      </w:r>
      <w:r w:rsidR="00197AE6" w:rsidRPr="00C63ED2">
        <w:rPr>
          <w:noProof w:val="0"/>
        </w:rPr>
        <w:t>proc</w:t>
      </w:r>
      <w:r w:rsidRPr="00C63ED2">
        <w:rPr>
          <w:noProof w:val="0"/>
        </w:rPr>
        <w:t>: {m1})</w:t>
      </w:r>
      <w:r w:rsidRPr="00C63ED2">
        <w:rPr>
          <w:b/>
          <w:bCs/>
          <w:noProof w:val="0"/>
        </w:rPr>
        <w:t>-&gt; timestamp</w:t>
      </w:r>
      <w:r w:rsidRPr="00C63ED2">
        <w:rPr>
          <w:noProof w:val="0"/>
        </w:rPr>
        <w:t xml:space="preserve"> f_actv {</w:t>
      </w:r>
    </w:p>
    <w:p w14:paraId="68DA45FA"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18BB7D50"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6BC31258"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p.</w:t>
      </w:r>
      <w:r w:rsidR="004239A6" w:rsidRPr="00C63ED2">
        <w:rPr>
          <w:b/>
          <w:bCs/>
          <w:noProof w:val="0"/>
        </w:rPr>
        <w:t>getcall</w:t>
      </w:r>
      <w:r w:rsidRPr="00C63ED2">
        <w:rPr>
          <w:noProof w:val="0"/>
        </w:rPr>
        <w:t>(</w:t>
      </w:r>
      <w:r w:rsidR="00197AE6" w:rsidRPr="00C63ED2">
        <w:rPr>
          <w:noProof w:val="0"/>
        </w:rPr>
        <w:t>proc</w:t>
      </w:r>
      <w:r w:rsidRPr="00C63ED2">
        <w:rPr>
          <w:noProof w:val="0"/>
        </w:rPr>
        <w:t>: {m2})</w:t>
      </w:r>
      <w:r w:rsidRPr="00C63ED2">
        <w:rPr>
          <w:b/>
          <w:bCs/>
          <w:noProof w:val="0"/>
        </w:rPr>
        <w:t>-&gt; timestamp</w:t>
      </w:r>
      <w:r w:rsidRPr="00C63ED2">
        <w:rPr>
          <w:noProof w:val="0"/>
        </w:rPr>
        <w:t xml:space="preserve"> r_actv {</w:t>
      </w:r>
    </w:p>
    <w:p w14:paraId="35A3A139"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616CC6DF"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25163793" w14:textId="77777777" w:rsidR="00DC01BE" w:rsidRPr="00C63ED2" w:rsidRDefault="00DC01BE" w:rsidP="00DC01BE">
      <w:pPr>
        <w:pStyle w:val="PL"/>
        <w:rPr>
          <w:noProof w:val="0"/>
        </w:rPr>
      </w:pPr>
      <w:r w:rsidRPr="00C63ED2">
        <w:rPr>
          <w:noProof w:val="0"/>
        </w:rPr>
        <w:t xml:space="preserve">  </w:t>
      </w:r>
      <w:r w:rsidRPr="00C63ED2">
        <w:rPr>
          <w:noProof w:val="0"/>
        </w:rPr>
        <w:tab/>
        <w:t>}</w:t>
      </w:r>
    </w:p>
    <w:p w14:paraId="605EBEB8" w14:textId="77777777" w:rsidR="00115F0A" w:rsidRPr="00C63ED2" w:rsidRDefault="00115F0A" w:rsidP="00DC01BE">
      <w:pPr>
        <w:pStyle w:val="PL"/>
        <w:rPr>
          <w:noProof w:val="0"/>
        </w:rPr>
      </w:pPr>
    </w:p>
    <w:p w14:paraId="2DC77B27" w14:textId="77777777" w:rsidR="00DC01BE" w:rsidRPr="00C63ED2" w:rsidRDefault="002412BB" w:rsidP="00115F0A">
      <w:pPr>
        <w:rPr>
          <w:b/>
          <w:i/>
        </w:rPr>
      </w:pPr>
      <w:r w:rsidRPr="00C63ED2">
        <w:rPr>
          <w:b/>
          <w:i/>
        </w:rPr>
        <w:t>Syntactical Structure</w:t>
      </w:r>
    </w:p>
    <w:p w14:paraId="58CC46A2" w14:textId="77777777" w:rsidR="00DC01BE" w:rsidRPr="00C63ED2" w:rsidRDefault="00DC01BE" w:rsidP="00115F0A">
      <w:pPr>
        <w:pStyle w:val="PL"/>
        <w:rPr>
          <w:noProof w:val="0"/>
        </w:rPr>
      </w:pPr>
      <w:r w:rsidRPr="00C63ED2">
        <w:rPr>
          <w:noProof w:val="0"/>
        </w:rPr>
        <w:t xml:space="preserve">( Port | </w:t>
      </w:r>
      <w:r w:rsidRPr="00C63ED2">
        <w:rPr>
          <w:b/>
          <w:noProof w:val="0"/>
        </w:rPr>
        <w:t>any port</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 xml:space="preserve">getcall </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TemplateInstance </w:t>
      </w:r>
      <w:r w:rsidR="00590B2B" w:rsidRPr="00C63ED2">
        <w:rPr>
          <w:noProof w:val="0"/>
        </w:rPr>
        <w:t>"</w:t>
      </w:r>
      <w:r w:rsidRPr="00C63ED2">
        <w:rPr>
          <w:noProof w:val="0"/>
        </w:rPr>
        <w:t>)</w:t>
      </w:r>
      <w:r w:rsidR="00590B2B" w:rsidRPr="00C63ED2">
        <w:rPr>
          <w:noProof w:val="0"/>
        </w:rPr>
        <w:t>"</w:t>
      </w:r>
      <w:r w:rsidRPr="00C63ED2">
        <w:rPr>
          <w:noProof w:val="0"/>
        </w:rPr>
        <w:t xml:space="preserve"> ] [ </w:t>
      </w:r>
      <w:r w:rsidRPr="00C63ED2">
        <w:rPr>
          <w:b/>
          <w:noProof w:val="0"/>
        </w:rPr>
        <w:t>from</w:t>
      </w:r>
      <w:r w:rsidRPr="00C63ED2">
        <w:rPr>
          <w:noProof w:val="0"/>
        </w:rPr>
        <w:t xml:space="preserve"> AddressRef ]</w:t>
      </w:r>
    </w:p>
    <w:p w14:paraId="2FBE88EC" w14:textId="77777777" w:rsidR="00DC01BE" w:rsidRPr="00C63ED2" w:rsidRDefault="00DC01BE" w:rsidP="00115F0A">
      <w:pPr>
        <w:pStyle w:val="PL"/>
        <w:rPr>
          <w:noProof w:val="0"/>
        </w:rPr>
      </w:pPr>
      <w:r w:rsidRPr="00C63ED2">
        <w:rPr>
          <w:noProof w:val="0"/>
        </w:rPr>
        <w:t xml:space="preserve"> [ </w:t>
      </w:r>
      <w:r w:rsidR="00590B2B" w:rsidRPr="00C63ED2">
        <w:rPr>
          <w:noProof w:val="0"/>
        </w:rPr>
        <w:t>"</w:t>
      </w:r>
      <w:r w:rsidRPr="00C63ED2">
        <w:rPr>
          <w:noProof w:val="0"/>
        </w:rPr>
        <w:t>-&gt;</w:t>
      </w:r>
      <w:r w:rsidR="00590B2B" w:rsidRPr="00C63ED2">
        <w:rPr>
          <w:noProof w:val="0"/>
        </w:rPr>
        <w:t>"</w:t>
      </w:r>
      <w:r w:rsidRPr="00C63ED2">
        <w:rPr>
          <w:noProof w:val="0"/>
        </w:rPr>
        <w:tab/>
        <w:t xml:space="preserve"> [ </w:t>
      </w:r>
      <w:r w:rsidRPr="00C63ED2">
        <w:rPr>
          <w:b/>
          <w:noProof w:val="0"/>
        </w:rPr>
        <w:t>param</w:t>
      </w:r>
      <w:r w:rsidRPr="00C63ED2">
        <w:rPr>
          <w:noProof w:val="0"/>
        </w:rPr>
        <w:t xml:space="preserve"> </w:t>
      </w:r>
      <w:r w:rsidR="00590B2B" w:rsidRPr="00C63ED2">
        <w:rPr>
          <w:noProof w:val="0"/>
        </w:rPr>
        <w:t>"</w:t>
      </w:r>
      <w:r w:rsidRPr="00C63ED2">
        <w:rPr>
          <w:noProof w:val="0"/>
        </w:rPr>
        <w:t>(</w:t>
      </w:r>
      <w:r w:rsidR="00590B2B" w:rsidRPr="00C63ED2">
        <w:rPr>
          <w:noProof w:val="0"/>
        </w:rPr>
        <w:t>"</w:t>
      </w:r>
      <w:r w:rsidRPr="00C63ED2">
        <w:rPr>
          <w:noProof w:val="0"/>
        </w:rPr>
        <w:t xml:space="preserve"> { VariableRef </w:t>
      </w:r>
      <w:r w:rsidR="00590B2B" w:rsidRPr="00C63ED2">
        <w:rPr>
          <w:noProof w:val="0"/>
        </w:rPr>
        <w:t>"</w:t>
      </w:r>
      <w:r w:rsidRPr="00C63ED2">
        <w:rPr>
          <w:noProof w:val="0"/>
        </w:rPr>
        <w:t>:=</w:t>
      </w:r>
      <w:r w:rsidR="00590B2B" w:rsidRPr="00C63ED2">
        <w:rPr>
          <w:noProof w:val="0"/>
        </w:rPr>
        <w:t>"</w:t>
      </w:r>
      <w:r w:rsidRPr="00C63ED2">
        <w:rPr>
          <w:noProof w:val="0"/>
        </w:rPr>
        <w:t xml:space="preserve"> ParameterIdentifier ) </w:t>
      </w:r>
      <w:r w:rsidR="00590B2B" w:rsidRPr="00C63ED2">
        <w:rPr>
          <w:noProof w:val="0"/>
        </w:rPr>
        <w:t>"</w:t>
      </w:r>
      <w:r w:rsidRPr="00C63ED2">
        <w:rPr>
          <w:noProof w:val="0"/>
        </w:rPr>
        <w:t>,</w:t>
      </w:r>
      <w:r w:rsidR="00590B2B" w:rsidRPr="00C63ED2">
        <w:rPr>
          <w:noProof w:val="0"/>
        </w:rPr>
        <w:t>"</w:t>
      </w:r>
      <w:r w:rsidRPr="00C63ED2">
        <w:rPr>
          <w:noProof w:val="0"/>
        </w:rPr>
        <w:t xml:space="preserve"> }  |</w:t>
      </w:r>
    </w:p>
    <w:p w14:paraId="3B9797EE" w14:textId="77777777" w:rsidR="00DC01BE" w:rsidRPr="00C63ED2" w:rsidRDefault="00DC01BE" w:rsidP="00115F0A">
      <w:pPr>
        <w:pStyle w:val="PL"/>
        <w:rPr>
          <w:noProof w:val="0"/>
        </w:rPr>
      </w:pPr>
      <w:r w:rsidRPr="00C63ED2">
        <w:rPr>
          <w:noProof w:val="0"/>
        </w:rPr>
        <w:t xml:space="preserve">                           { VariableRef | NotUsedSymbol ) </w:t>
      </w:r>
      <w:r w:rsidR="00590B2B" w:rsidRPr="00C63ED2">
        <w:rPr>
          <w:noProof w:val="0"/>
        </w:rPr>
        <w:t>"</w:t>
      </w:r>
      <w:r w:rsidRPr="00C63ED2">
        <w:rPr>
          <w:noProof w:val="0"/>
        </w:rPr>
        <w:t>,</w:t>
      </w:r>
      <w:r w:rsidR="00590B2B" w:rsidRPr="00C63ED2">
        <w:rPr>
          <w:noProof w:val="0"/>
        </w:rPr>
        <w:t>"</w:t>
      </w:r>
      <w:r w:rsidRPr="00C63ED2">
        <w:rPr>
          <w:noProof w:val="0"/>
        </w:rPr>
        <w:t xml:space="preserve"> }</w:t>
      </w:r>
    </w:p>
    <w:p w14:paraId="41AC6944" w14:textId="77777777" w:rsidR="00DC01BE" w:rsidRPr="00C63ED2" w:rsidRDefault="00DC01BE" w:rsidP="00115F0A">
      <w:pPr>
        <w:pStyle w:val="PL"/>
        <w:rPr>
          <w:noProof w:val="0"/>
        </w:rPr>
      </w:pPr>
      <w:r w:rsidRPr="00C63ED2">
        <w:rPr>
          <w:noProof w:val="0"/>
        </w:rPr>
        <w:t xml:space="preserve">                       </w:t>
      </w:r>
      <w:r w:rsidR="00590B2B" w:rsidRPr="00C63ED2">
        <w:rPr>
          <w:noProof w:val="0"/>
        </w:rPr>
        <w:t>"</w:t>
      </w:r>
      <w:r w:rsidRPr="00C63ED2">
        <w:rPr>
          <w:noProof w:val="0"/>
        </w:rPr>
        <w:t>)</w:t>
      </w:r>
      <w:r w:rsidR="00590B2B" w:rsidRPr="00C63ED2">
        <w:rPr>
          <w:noProof w:val="0"/>
        </w:rPr>
        <w:t>"</w:t>
      </w:r>
      <w:r w:rsidRPr="00C63ED2">
        <w:rPr>
          <w:noProof w:val="0"/>
        </w:rPr>
        <w:t xml:space="preserve"> ]</w:t>
      </w:r>
    </w:p>
    <w:p w14:paraId="0E4F2D73" w14:textId="77777777" w:rsidR="00DC01BE" w:rsidRPr="00C63ED2" w:rsidRDefault="00DC01BE" w:rsidP="00115F0A">
      <w:pPr>
        <w:pStyle w:val="PL"/>
        <w:rPr>
          <w:noProof w:val="0"/>
        </w:rPr>
      </w:pPr>
      <w:r w:rsidRPr="00C63ED2">
        <w:rPr>
          <w:noProof w:val="0"/>
        </w:rPr>
        <w:t xml:space="preserve">        </w:t>
      </w:r>
      <w:r w:rsidRPr="00C63ED2">
        <w:rPr>
          <w:noProof w:val="0"/>
        </w:rPr>
        <w:tab/>
        <w:t xml:space="preserve">[ </w:t>
      </w:r>
      <w:r w:rsidRPr="00C63ED2">
        <w:rPr>
          <w:b/>
          <w:noProof w:val="0"/>
        </w:rPr>
        <w:t xml:space="preserve">sender </w:t>
      </w:r>
      <w:r w:rsidR="00217E12" w:rsidRPr="00C63ED2">
        <w:rPr>
          <w:noProof w:val="0"/>
        </w:rPr>
        <w:t>VariableRef</w:t>
      </w:r>
      <w:r w:rsidRPr="00C63ED2">
        <w:rPr>
          <w:noProof w:val="0"/>
        </w:rPr>
        <w:t xml:space="preserve"> ] </w:t>
      </w:r>
    </w:p>
    <w:p w14:paraId="0E8F3CCB" w14:textId="77777777" w:rsidR="00DC01BE" w:rsidRPr="00C63ED2" w:rsidRDefault="00DC01BE" w:rsidP="00115F0A">
      <w:pPr>
        <w:pStyle w:val="PL"/>
        <w:rPr>
          <w:noProof w:val="0"/>
        </w:rPr>
      </w:pPr>
      <w:r w:rsidRPr="00C63ED2">
        <w:rPr>
          <w:noProof w:val="0"/>
        </w:rPr>
        <w:t xml:space="preserve">        </w:t>
      </w:r>
      <w:r w:rsidRPr="00C63ED2">
        <w:rPr>
          <w:noProof w:val="0"/>
        </w:rPr>
        <w:tab/>
      </w:r>
      <w:r w:rsidRPr="00C63ED2">
        <w:rPr>
          <w:noProof w:val="0"/>
          <w:color w:val="993366"/>
        </w:rPr>
        <w:t xml:space="preserve">[ </w:t>
      </w:r>
      <w:r w:rsidRPr="00C63ED2">
        <w:rPr>
          <w:b/>
          <w:noProof w:val="0"/>
          <w:color w:val="993366"/>
        </w:rPr>
        <w:t>timestamp</w:t>
      </w:r>
      <w:r w:rsidRPr="00C63ED2">
        <w:rPr>
          <w:noProof w:val="0"/>
          <w:color w:val="993366"/>
        </w:rPr>
        <w:t xml:space="preserve"> VariableRef]</w:t>
      </w:r>
      <w:r w:rsidRPr="00C63ED2">
        <w:rPr>
          <w:noProof w:val="0"/>
        </w:rPr>
        <w:t xml:space="preserve"> </w:t>
      </w:r>
    </w:p>
    <w:p w14:paraId="281BEB13" w14:textId="77777777" w:rsidR="00DC01BE" w:rsidRPr="00C63ED2" w:rsidRDefault="00DC01BE" w:rsidP="00115F0A">
      <w:pPr>
        <w:pStyle w:val="PL"/>
        <w:rPr>
          <w:noProof w:val="0"/>
        </w:rPr>
      </w:pPr>
      <w:r w:rsidRPr="00C63ED2">
        <w:rPr>
          <w:noProof w:val="0"/>
        </w:rPr>
        <w:t>]</w:t>
      </w:r>
    </w:p>
    <w:p w14:paraId="5215FBA3" w14:textId="77777777" w:rsidR="00115F0A" w:rsidRPr="00C63ED2" w:rsidRDefault="00115F0A" w:rsidP="00115F0A">
      <w:pPr>
        <w:pStyle w:val="PL"/>
        <w:rPr>
          <w:noProof w:val="0"/>
        </w:rPr>
      </w:pPr>
    </w:p>
    <w:p w14:paraId="30637DD9" w14:textId="77777777" w:rsidR="00DC01BE" w:rsidRPr="00C63ED2" w:rsidRDefault="00466E43" w:rsidP="00200AF2">
      <w:pPr>
        <w:pStyle w:val="berschrift3"/>
      </w:pPr>
      <w:bookmarkStart w:id="35" w:name="_Toc420499147"/>
      <w:r w:rsidRPr="00C63ED2">
        <w:t>5</w:t>
      </w:r>
      <w:r w:rsidR="002D6113" w:rsidRPr="00C63ED2">
        <w:t>.3</w:t>
      </w:r>
      <w:r w:rsidR="00DC01BE" w:rsidRPr="00C63ED2">
        <w:t>.4</w:t>
      </w:r>
      <w:r w:rsidR="00DC01BE" w:rsidRPr="00C63ED2">
        <w:tab/>
        <w:t>Obtain the reception time for procedure replies with the getreply statement</w:t>
      </w:r>
      <w:bookmarkEnd w:id="35"/>
    </w:p>
    <w:p w14:paraId="73DFBB4E" w14:textId="77777777" w:rsidR="00DC01BE" w:rsidRPr="00C63ED2" w:rsidRDefault="00DC01BE" w:rsidP="00200AF2">
      <w:pPr>
        <w:keepNext/>
        <w:keepLines/>
      </w:pPr>
      <w:r w:rsidRPr="00C63ED2">
        <w:t xml:space="preserve">The </w:t>
      </w:r>
      <w:r w:rsidR="004239A6" w:rsidRPr="00C63ED2">
        <w:t xml:space="preserve">existing redirections for </w:t>
      </w:r>
      <w:r w:rsidRPr="00C63ED2">
        <w:t>getreply are extended by an optional clause</w:t>
      </w:r>
      <w:r w:rsidR="00AC7FED" w:rsidRPr="00C63ED2">
        <w:rPr>
          <w:b/>
        </w:rPr>
        <w:t xml:space="preserve"> </w:t>
      </w:r>
      <w:r w:rsidR="00590B2B" w:rsidRPr="00C63ED2">
        <w:t>"</w:t>
      </w:r>
      <w:r w:rsidRPr="00C63ED2">
        <w:rPr>
          <w:b/>
        </w:rPr>
        <w:t>timestamp</w:t>
      </w:r>
      <w:r w:rsidRPr="00C63ED2">
        <w:t xml:space="preserve"> VariableRef</w:t>
      </w:r>
      <w:r w:rsidR="00590B2B" w:rsidRPr="00C63ED2">
        <w:t>"</w:t>
      </w:r>
      <w:r w:rsidRPr="00C63ED2">
        <w:t xml:space="preserve">. A getreply statement that holds a timestamp clause and that is executed successfully (i.e. it matches an incoming procedure reply) allocates the given variable with the reception time of the matched message. </w:t>
      </w:r>
    </w:p>
    <w:p w14:paraId="6921987E" w14:textId="77777777" w:rsidR="00DC01BE" w:rsidRPr="00C63ED2" w:rsidRDefault="00DC01BE" w:rsidP="00200AF2">
      <w:pPr>
        <w:pStyle w:val="EX"/>
        <w:keepNext/>
      </w:pPr>
      <w:r w:rsidRPr="00C63ED2">
        <w:t>EXAMPLE 1:</w:t>
      </w:r>
    </w:p>
    <w:p w14:paraId="48E40F09" w14:textId="77777777" w:rsidR="00DC01BE" w:rsidRPr="00C63ED2" w:rsidRDefault="00DC01BE" w:rsidP="00DC01BE">
      <w:pPr>
        <w:pStyle w:val="PL"/>
        <w:rPr>
          <w:noProof w:val="0"/>
        </w:rPr>
      </w:pPr>
      <w:r w:rsidRPr="00C63ED2">
        <w:rPr>
          <w:noProof w:val="0"/>
        </w:rPr>
        <w:tab/>
        <w:t>p.</w:t>
      </w:r>
      <w:r w:rsidRPr="00C63ED2">
        <w:rPr>
          <w:b/>
          <w:bCs/>
          <w:noProof w:val="0"/>
        </w:rPr>
        <w:t>getreply</w:t>
      </w:r>
      <w:r w:rsidRPr="00C63ED2">
        <w:rPr>
          <w:noProof w:val="0"/>
        </w:rPr>
        <w:t>(</w:t>
      </w:r>
      <w:r w:rsidR="00197AE6" w:rsidRPr="00C63ED2">
        <w:rPr>
          <w:noProof w:val="0"/>
        </w:rPr>
        <w:t>proc</w:t>
      </w:r>
      <w:r w:rsidRPr="00C63ED2">
        <w:rPr>
          <w:noProof w:val="0"/>
        </w:rPr>
        <w:t>: {m})</w:t>
      </w:r>
      <w:r w:rsidRPr="00C63ED2">
        <w:rPr>
          <w:b/>
          <w:bCs/>
          <w:noProof w:val="0"/>
        </w:rPr>
        <w:t xml:space="preserve">-&gt; timestamp </w:t>
      </w:r>
      <w:r w:rsidRPr="00C63ED2">
        <w:rPr>
          <w:noProof w:val="0"/>
        </w:rPr>
        <w:t>myTime;</w:t>
      </w:r>
    </w:p>
    <w:p w14:paraId="7021B05F" w14:textId="77777777" w:rsidR="00DC01BE" w:rsidRPr="00C63ED2" w:rsidRDefault="00DC01BE" w:rsidP="00DC01BE">
      <w:pPr>
        <w:pStyle w:val="PL"/>
        <w:rPr>
          <w:noProof w:val="0"/>
        </w:rPr>
      </w:pPr>
      <w:r w:rsidRPr="00C63ED2">
        <w:rPr>
          <w:b/>
          <w:bCs/>
          <w:noProof w:val="0"/>
        </w:rPr>
        <w:tab/>
        <w:t xml:space="preserve">// yields the reception time </w:t>
      </w:r>
      <w:r w:rsidR="00197AE6" w:rsidRPr="00C63ED2">
        <w:rPr>
          <w:b/>
          <w:bCs/>
          <w:noProof w:val="0"/>
        </w:rPr>
        <w:t>of</w:t>
      </w:r>
      <w:r w:rsidRPr="00C63ED2">
        <w:rPr>
          <w:b/>
          <w:bCs/>
          <w:noProof w:val="0"/>
        </w:rPr>
        <w:t xml:space="preserve"> the message call matched by m</w:t>
      </w:r>
      <w:r w:rsidRPr="00C63ED2">
        <w:rPr>
          <w:noProof w:val="0"/>
        </w:rPr>
        <w:t xml:space="preserve"> </w:t>
      </w:r>
    </w:p>
    <w:p w14:paraId="57782020" w14:textId="77777777" w:rsidR="00DC01BE" w:rsidRPr="00C63ED2" w:rsidRDefault="00DC01BE" w:rsidP="00DC01BE">
      <w:pPr>
        <w:pStyle w:val="PL"/>
        <w:rPr>
          <w:noProof w:val="0"/>
        </w:rPr>
      </w:pPr>
      <w:r w:rsidRPr="00C63ED2">
        <w:rPr>
          <w:noProof w:val="0"/>
        </w:rPr>
        <w:t xml:space="preserve">    if(myTime&gt;MAX){setverdict(fail);}</w:t>
      </w:r>
    </w:p>
    <w:p w14:paraId="36754FF4" w14:textId="77777777" w:rsidR="00115F0A" w:rsidRPr="00C63ED2" w:rsidRDefault="00115F0A" w:rsidP="00575654">
      <w:pPr>
        <w:pStyle w:val="PL"/>
        <w:rPr>
          <w:noProof w:val="0"/>
        </w:rPr>
      </w:pPr>
    </w:p>
    <w:p w14:paraId="4D8925CC" w14:textId="77777777" w:rsidR="00DC01BE" w:rsidRPr="00C63ED2" w:rsidRDefault="00DC01BE" w:rsidP="00DC01BE">
      <w:pPr>
        <w:pStyle w:val="EX"/>
      </w:pPr>
      <w:r w:rsidRPr="00C63ED2">
        <w:t>EXAMPLE 2:</w:t>
      </w:r>
    </w:p>
    <w:p w14:paraId="217BDB01" w14:textId="77777777" w:rsidR="00DC01BE" w:rsidRPr="00C63ED2" w:rsidRDefault="00DC01BE" w:rsidP="00DC01BE">
      <w:pPr>
        <w:pStyle w:val="PL"/>
        <w:rPr>
          <w:noProof w:val="0"/>
        </w:rPr>
      </w:pPr>
      <w:r w:rsidRPr="00C63ED2">
        <w:rPr>
          <w:noProof w:val="0"/>
        </w:rPr>
        <w:tab/>
      </w:r>
      <w:r w:rsidRPr="00C63ED2">
        <w:rPr>
          <w:b/>
          <w:bCs/>
          <w:noProof w:val="0"/>
        </w:rPr>
        <w:t>p.call</w:t>
      </w:r>
      <w:r w:rsidR="00197AE6" w:rsidRPr="00C63ED2">
        <w:rPr>
          <w:b/>
          <w:bCs/>
          <w:noProof w:val="0"/>
        </w:rPr>
        <w:t>(proc</w:t>
      </w:r>
      <w:r w:rsidRPr="00C63ED2">
        <w:rPr>
          <w:b/>
          <w:bCs/>
          <w:noProof w:val="0"/>
        </w:rPr>
        <w:t>: {_message:= m},20.0){</w:t>
      </w:r>
    </w:p>
    <w:p w14:paraId="278D6B50"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p.</w:t>
      </w:r>
      <w:r w:rsidRPr="00C63ED2">
        <w:rPr>
          <w:b/>
          <w:bCs/>
          <w:noProof w:val="0"/>
        </w:rPr>
        <w:t>getreply</w:t>
      </w:r>
      <w:r w:rsidRPr="00C63ED2">
        <w:rPr>
          <w:noProof w:val="0"/>
        </w:rPr>
        <w:t>(</w:t>
      </w:r>
      <w:r w:rsidR="00197AE6" w:rsidRPr="00C63ED2">
        <w:rPr>
          <w:noProof w:val="0"/>
        </w:rPr>
        <w:t>proc</w:t>
      </w:r>
      <w:r w:rsidRPr="00C63ED2">
        <w:rPr>
          <w:noProof w:val="0"/>
        </w:rPr>
        <w:t>: {m1})</w:t>
      </w:r>
      <w:r w:rsidRPr="00C63ED2">
        <w:rPr>
          <w:b/>
          <w:bCs/>
          <w:noProof w:val="0"/>
        </w:rPr>
        <w:t>-&gt; timestamp</w:t>
      </w:r>
      <w:r w:rsidRPr="00C63ED2">
        <w:rPr>
          <w:noProof w:val="0"/>
        </w:rPr>
        <w:t xml:space="preserve"> f_actv {</w:t>
      </w:r>
    </w:p>
    <w:p w14:paraId="775AAD82"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6CBF3F12"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7FE396A3" w14:textId="77777777" w:rsidR="00DC01BE" w:rsidRPr="00C63ED2" w:rsidRDefault="00DC01BE" w:rsidP="00DC01BE">
      <w:pPr>
        <w:pStyle w:val="PL"/>
        <w:rPr>
          <w:noProof w:val="0"/>
        </w:rPr>
      </w:pPr>
      <w:r w:rsidRPr="00C63ED2">
        <w:rPr>
          <w:b/>
          <w:bCs/>
          <w:noProof w:val="0"/>
        </w:rPr>
        <w:t xml:space="preserve">    </w:t>
      </w:r>
      <w:r w:rsidRPr="00C63ED2">
        <w:rPr>
          <w:b/>
          <w:bCs/>
          <w:noProof w:val="0"/>
        </w:rPr>
        <w:tab/>
      </w:r>
      <w:r w:rsidRPr="00C63ED2">
        <w:rPr>
          <w:noProof w:val="0"/>
        </w:rPr>
        <w:t>[ ] p.</w:t>
      </w:r>
      <w:r w:rsidRPr="00C63ED2">
        <w:rPr>
          <w:b/>
          <w:bCs/>
          <w:noProof w:val="0"/>
        </w:rPr>
        <w:t>getreply</w:t>
      </w:r>
      <w:r w:rsidRPr="00C63ED2">
        <w:rPr>
          <w:noProof w:val="0"/>
        </w:rPr>
        <w:t>(</w:t>
      </w:r>
      <w:r w:rsidR="00197AE6" w:rsidRPr="00C63ED2">
        <w:rPr>
          <w:noProof w:val="0"/>
        </w:rPr>
        <w:t>proc</w:t>
      </w:r>
      <w:r w:rsidRPr="00C63ED2">
        <w:rPr>
          <w:noProof w:val="0"/>
        </w:rPr>
        <w:t>: {m2})</w:t>
      </w:r>
      <w:r w:rsidRPr="00C63ED2">
        <w:rPr>
          <w:b/>
          <w:bCs/>
          <w:noProof w:val="0"/>
        </w:rPr>
        <w:t>-&gt; timestamp</w:t>
      </w:r>
      <w:r w:rsidRPr="00C63ED2">
        <w:rPr>
          <w:noProof w:val="0"/>
        </w:rPr>
        <w:t xml:space="preserve"> r_actv {</w:t>
      </w:r>
    </w:p>
    <w:p w14:paraId="5916EA38"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5F243BAF"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0C12A482" w14:textId="77777777" w:rsidR="00DC01BE" w:rsidRPr="00C63ED2" w:rsidRDefault="00DC01BE" w:rsidP="00DC01BE">
      <w:pPr>
        <w:pStyle w:val="PL"/>
        <w:rPr>
          <w:noProof w:val="0"/>
        </w:rPr>
      </w:pPr>
      <w:r w:rsidRPr="00C63ED2">
        <w:rPr>
          <w:noProof w:val="0"/>
        </w:rPr>
        <w:t xml:space="preserve">  </w:t>
      </w:r>
      <w:r w:rsidRPr="00C63ED2">
        <w:rPr>
          <w:noProof w:val="0"/>
        </w:rPr>
        <w:tab/>
        <w:t>}</w:t>
      </w:r>
    </w:p>
    <w:p w14:paraId="423DD356" w14:textId="77777777" w:rsidR="00115F0A" w:rsidRPr="00C63ED2" w:rsidRDefault="00115F0A" w:rsidP="00DC01BE">
      <w:pPr>
        <w:pStyle w:val="PL"/>
        <w:rPr>
          <w:noProof w:val="0"/>
        </w:rPr>
      </w:pPr>
    </w:p>
    <w:p w14:paraId="58E1685A" w14:textId="77777777" w:rsidR="00DC01BE" w:rsidRPr="00C63ED2" w:rsidRDefault="002412BB" w:rsidP="00115F0A">
      <w:pPr>
        <w:rPr>
          <w:b/>
          <w:i/>
        </w:rPr>
      </w:pPr>
      <w:r w:rsidRPr="00C63ED2">
        <w:rPr>
          <w:b/>
          <w:i/>
        </w:rPr>
        <w:t>Syntactical Structure</w:t>
      </w:r>
    </w:p>
    <w:p w14:paraId="5A6D23EE" w14:textId="77777777" w:rsidR="00DC01BE" w:rsidRPr="00C63ED2" w:rsidRDefault="00DC01BE" w:rsidP="00115F0A">
      <w:pPr>
        <w:pStyle w:val="PL"/>
        <w:rPr>
          <w:b/>
          <w:noProof w:val="0"/>
        </w:rPr>
      </w:pPr>
      <w:r w:rsidRPr="00C63ED2">
        <w:rPr>
          <w:noProof w:val="0"/>
        </w:rPr>
        <w:t xml:space="preserve">( Port | </w:t>
      </w:r>
      <w:r w:rsidRPr="00C63ED2">
        <w:rPr>
          <w:b/>
          <w:noProof w:val="0"/>
        </w:rPr>
        <w:t>any port</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getreply</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TemplateInstance  [ </w:t>
      </w:r>
      <w:r w:rsidRPr="00C63ED2">
        <w:rPr>
          <w:b/>
          <w:noProof w:val="0"/>
        </w:rPr>
        <w:t>value</w:t>
      </w:r>
      <w:r w:rsidRPr="00C63ED2">
        <w:rPr>
          <w:noProof w:val="0"/>
        </w:rPr>
        <w:t xml:space="preserve"> TemplateInstance ]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 xml:space="preserve"> </w:t>
      </w:r>
      <w:r w:rsidRPr="00C63ED2">
        <w:rPr>
          <w:noProof w:val="0"/>
        </w:rPr>
        <w:t xml:space="preserve">[ </w:t>
      </w:r>
      <w:r w:rsidRPr="00C63ED2">
        <w:rPr>
          <w:b/>
          <w:noProof w:val="0"/>
        </w:rPr>
        <w:t>from</w:t>
      </w:r>
      <w:r w:rsidRPr="00C63ED2">
        <w:rPr>
          <w:noProof w:val="0"/>
        </w:rPr>
        <w:t xml:space="preserve"> AddressRef ]</w:t>
      </w:r>
    </w:p>
    <w:p w14:paraId="28083622" w14:textId="77777777" w:rsidR="00DC01BE" w:rsidRPr="00C63ED2" w:rsidRDefault="00DC01BE" w:rsidP="00115F0A">
      <w:pPr>
        <w:pStyle w:val="PL"/>
        <w:rPr>
          <w:noProof w:val="0"/>
        </w:rPr>
      </w:pPr>
      <w:r w:rsidRPr="00C63ED2">
        <w:rPr>
          <w:noProof w:val="0"/>
        </w:rPr>
        <w:t xml:space="preserve">[ </w:t>
      </w:r>
      <w:r w:rsidR="00590B2B" w:rsidRPr="00C63ED2">
        <w:rPr>
          <w:noProof w:val="0"/>
        </w:rPr>
        <w:t>"</w:t>
      </w:r>
      <w:r w:rsidRPr="00C63ED2">
        <w:rPr>
          <w:noProof w:val="0"/>
        </w:rPr>
        <w:t>-&gt;</w:t>
      </w:r>
      <w:r w:rsidR="00590B2B" w:rsidRPr="00C63ED2">
        <w:rPr>
          <w:noProof w:val="0"/>
        </w:rPr>
        <w:t>"</w:t>
      </w:r>
      <w:r w:rsidRPr="00C63ED2">
        <w:rPr>
          <w:noProof w:val="0"/>
        </w:rPr>
        <w:t xml:space="preserve"> [ </w:t>
      </w:r>
      <w:r w:rsidRPr="00C63ED2">
        <w:rPr>
          <w:b/>
          <w:noProof w:val="0"/>
        </w:rPr>
        <w:t>value</w:t>
      </w:r>
      <w:r w:rsidRPr="00C63ED2">
        <w:rPr>
          <w:noProof w:val="0"/>
        </w:rPr>
        <w:t xml:space="preserve"> VariableRef ]</w:t>
      </w:r>
    </w:p>
    <w:p w14:paraId="5E117391" w14:textId="77777777" w:rsidR="00DC01BE" w:rsidRPr="00C63ED2" w:rsidRDefault="00DC01BE" w:rsidP="00115F0A">
      <w:pPr>
        <w:pStyle w:val="PL"/>
        <w:rPr>
          <w:noProof w:val="0"/>
        </w:rPr>
      </w:pPr>
      <w:r w:rsidRPr="00C63ED2">
        <w:rPr>
          <w:noProof w:val="0"/>
        </w:rPr>
        <w:t xml:space="preserve">         [  </w:t>
      </w:r>
      <w:r w:rsidRPr="00C63ED2">
        <w:rPr>
          <w:b/>
          <w:noProof w:val="0"/>
        </w:rPr>
        <w:t>param</w:t>
      </w:r>
      <w:r w:rsidRPr="00C63ED2">
        <w:rPr>
          <w:noProof w:val="0"/>
        </w:rPr>
        <w:t xml:space="preserve"> </w:t>
      </w:r>
      <w:r w:rsidR="00590B2B" w:rsidRPr="00C63ED2">
        <w:rPr>
          <w:noProof w:val="0"/>
        </w:rPr>
        <w:t>"</w:t>
      </w:r>
      <w:r w:rsidRPr="00C63ED2">
        <w:rPr>
          <w:noProof w:val="0"/>
        </w:rPr>
        <w:t>(</w:t>
      </w:r>
      <w:r w:rsidR="00590B2B" w:rsidRPr="00C63ED2">
        <w:rPr>
          <w:noProof w:val="0"/>
        </w:rPr>
        <w:t>"</w:t>
      </w:r>
      <w:r w:rsidRPr="00C63ED2">
        <w:rPr>
          <w:noProof w:val="0"/>
        </w:rPr>
        <w:t xml:space="preserve"> { </w:t>
      </w:r>
      <w:r w:rsidR="00550669" w:rsidRPr="00C63ED2">
        <w:rPr>
          <w:noProof w:val="0"/>
        </w:rPr>
        <w:t>Variab</w:t>
      </w:r>
      <w:r w:rsidRPr="00C63ED2">
        <w:rPr>
          <w:noProof w:val="0"/>
        </w:rPr>
        <w:t xml:space="preserve">leRef </w:t>
      </w:r>
      <w:r w:rsidR="00590B2B" w:rsidRPr="00C63ED2">
        <w:rPr>
          <w:noProof w:val="0"/>
        </w:rPr>
        <w:t>"</w:t>
      </w:r>
      <w:r w:rsidRPr="00C63ED2">
        <w:rPr>
          <w:noProof w:val="0"/>
        </w:rPr>
        <w:t>:=</w:t>
      </w:r>
      <w:r w:rsidR="00590B2B" w:rsidRPr="00C63ED2">
        <w:rPr>
          <w:noProof w:val="0"/>
        </w:rPr>
        <w:t>"</w:t>
      </w:r>
      <w:r w:rsidRPr="00C63ED2">
        <w:rPr>
          <w:noProof w:val="0"/>
        </w:rPr>
        <w:t xml:space="preserve"> ParameterIdentifier ) </w:t>
      </w:r>
      <w:r w:rsidR="00590B2B" w:rsidRPr="00C63ED2">
        <w:rPr>
          <w:noProof w:val="0"/>
        </w:rPr>
        <w:t>"</w:t>
      </w:r>
      <w:r w:rsidRPr="00C63ED2">
        <w:rPr>
          <w:noProof w:val="0"/>
        </w:rPr>
        <w:t>,</w:t>
      </w:r>
      <w:r w:rsidR="00590B2B" w:rsidRPr="00C63ED2">
        <w:rPr>
          <w:noProof w:val="0"/>
        </w:rPr>
        <w:t>"</w:t>
      </w:r>
      <w:r w:rsidRPr="00C63ED2">
        <w:rPr>
          <w:noProof w:val="0"/>
        </w:rPr>
        <w:t xml:space="preserve"> }  |</w:t>
      </w:r>
    </w:p>
    <w:p w14:paraId="5E8B6AE0" w14:textId="77777777" w:rsidR="00DC01BE" w:rsidRPr="00C63ED2" w:rsidRDefault="00DC01BE" w:rsidP="00115F0A">
      <w:pPr>
        <w:pStyle w:val="PL"/>
        <w:rPr>
          <w:noProof w:val="0"/>
        </w:rPr>
      </w:pPr>
      <w:r w:rsidRPr="00C63ED2">
        <w:rPr>
          <w:noProof w:val="0"/>
        </w:rPr>
        <w:t xml:space="preserve">                           { VariableRef | NotUsedSymbol ) </w:t>
      </w:r>
      <w:r w:rsidR="00590B2B" w:rsidRPr="00C63ED2">
        <w:rPr>
          <w:noProof w:val="0"/>
        </w:rPr>
        <w:t>"</w:t>
      </w:r>
      <w:r w:rsidRPr="00C63ED2">
        <w:rPr>
          <w:noProof w:val="0"/>
        </w:rPr>
        <w:t>,</w:t>
      </w:r>
      <w:r w:rsidR="00590B2B" w:rsidRPr="00C63ED2">
        <w:rPr>
          <w:noProof w:val="0"/>
        </w:rPr>
        <w:t>"</w:t>
      </w:r>
      <w:r w:rsidRPr="00C63ED2">
        <w:rPr>
          <w:noProof w:val="0"/>
        </w:rPr>
        <w:t xml:space="preserve"> }</w:t>
      </w:r>
    </w:p>
    <w:p w14:paraId="258FEE1D" w14:textId="77777777" w:rsidR="00DC01BE" w:rsidRPr="00C63ED2" w:rsidRDefault="00DC01BE" w:rsidP="00115F0A">
      <w:pPr>
        <w:pStyle w:val="PL"/>
        <w:rPr>
          <w:noProof w:val="0"/>
        </w:rPr>
      </w:pPr>
      <w:r w:rsidRPr="00C63ED2">
        <w:rPr>
          <w:noProof w:val="0"/>
        </w:rPr>
        <w:t xml:space="preserve">                       </w:t>
      </w:r>
      <w:r w:rsidR="00590B2B" w:rsidRPr="00C63ED2">
        <w:rPr>
          <w:noProof w:val="0"/>
        </w:rPr>
        <w:t>"</w:t>
      </w:r>
      <w:r w:rsidRPr="00C63ED2">
        <w:rPr>
          <w:noProof w:val="0"/>
        </w:rPr>
        <w:t>)</w:t>
      </w:r>
      <w:r w:rsidR="00590B2B" w:rsidRPr="00C63ED2">
        <w:rPr>
          <w:noProof w:val="0"/>
        </w:rPr>
        <w:t>"</w:t>
      </w:r>
      <w:r w:rsidRPr="00C63ED2">
        <w:rPr>
          <w:noProof w:val="0"/>
        </w:rPr>
        <w:t xml:space="preserve"> ]</w:t>
      </w:r>
    </w:p>
    <w:p w14:paraId="1DAEA71A" w14:textId="77777777" w:rsidR="00DC01BE" w:rsidRPr="00C63ED2" w:rsidRDefault="00DC01BE" w:rsidP="00115F0A">
      <w:pPr>
        <w:pStyle w:val="PL"/>
        <w:rPr>
          <w:noProof w:val="0"/>
        </w:rPr>
      </w:pPr>
      <w:r w:rsidRPr="00C63ED2">
        <w:rPr>
          <w:noProof w:val="0"/>
        </w:rPr>
        <w:t xml:space="preserve">        [ </w:t>
      </w:r>
      <w:r w:rsidRPr="00C63ED2">
        <w:rPr>
          <w:b/>
          <w:noProof w:val="0"/>
        </w:rPr>
        <w:t xml:space="preserve">sender </w:t>
      </w:r>
      <w:r w:rsidR="00217E12" w:rsidRPr="00C63ED2">
        <w:rPr>
          <w:noProof w:val="0"/>
        </w:rPr>
        <w:t>VariableRef</w:t>
      </w:r>
      <w:r w:rsidRPr="00C63ED2">
        <w:rPr>
          <w:noProof w:val="0"/>
        </w:rPr>
        <w:t xml:space="preserve"> ] </w:t>
      </w:r>
    </w:p>
    <w:p w14:paraId="504D5EBF" w14:textId="77777777" w:rsidR="00DC01BE" w:rsidRPr="00C63ED2" w:rsidRDefault="00DC01BE" w:rsidP="00115F0A">
      <w:pPr>
        <w:pStyle w:val="PL"/>
        <w:rPr>
          <w:noProof w:val="0"/>
        </w:rPr>
      </w:pPr>
      <w:r w:rsidRPr="00C63ED2">
        <w:rPr>
          <w:noProof w:val="0"/>
        </w:rPr>
        <w:lastRenderedPageBreak/>
        <w:t xml:space="preserve">        </w:t>
      </w:r>
      <w:r w:rsidRPr="00C63ED2">
        <w:rPr>
          <w:noProof w:val="0"/>
          <w:color w:val="993366"/>
        </w:rPr>
        <w:t xml:space="preserve">[ </w:t>
      </w:r>
      <w:r w:rsidRPr="00C63ED2">
        <w:rPr>
          <w:b/>
          <w:noProof w:val="0"/>
          <w:color w:val="993366"/>
        </w:rPr>
        <w:t>timestamp</w:t>
      </w:r>
      <w:r w:rsidRPr="00C63ED2">
        <w:rPr>
          <w:noProof w:val="0"/>
          <w:color w:val="993366"/>
        </w:rPr>
        <w:t xml:space="preserve"> VariableRef]</w:t>
      </w:r>
      <w:r w:rsidRPr="00C63ED2">
        <w:rPr>
          <w:noProof w:val="0"/>
        </w:rPr>
        <w:t xml:space="preserve">  </w:t>
      </w:r>
    </w:p>
    <w:p w14:paraId="4338981C" w14:textId="77777777" w:rsidR="00DC01BE" w:rsidRPr="00C63ED2" w:rsidRDefault="00DC01BE" w:rsidP="00115F0A">
      <w:pPr>
        <w:pStyle w:val="PL"/>
        <w:rPr>
          <w:noProof w:val="0"/>
        </w:rPr>
      </w:pPr>
      <w:r w:rsidRPr="00C63ED2">
        <w:rPr>
          <w:noProof w:val="0"/>
        </w:rPr>
        <w:t>]</w:t>
      </w:r>
    </w:p>
    <w:p w14:paraId="6D303207" w14:textId="77777777" w:rsidR="00115F0A" w:rsidRPr="00C63ED2" w:rsidRDefault="00115F0A" w:rsidP="00115F0A">
      <w:pPr>
        <w:pStyle w:val="PL"/>
        <w:rPr>
          <w:noProof w:val="0"/>
        </w:rPr>
      </w:pPr>
    </w:p>
    <w:p w14:paraId="6CFC17CC" w14:textId="77777777" w:rsidR="00DC01BE" w:rsidRPr="00C63ED2" w:rsidRDefault="00466E43" w:rsidP="00051C41">
      <w:pPr>
        <w:pStyle w:val="berschrift3"/>
      </w:pPr>
      <w:bookmarkStart w:id="36" w:name="_Toc420499148"/>
      <w:r w:rsidRPr="00C63ED2">
        <w:t>5</w:t>
      </w:r>
      <w:r w:rsidR="002D6113" w:rsidRPr="00C63ED2">
        <w:t>.3</w:t>
      </w:r>
      <w:r w:rsidR="00DC01BE" w:rsidRPr="00C63ED2">
        <w:t>.5</w:t>
      </w:r>
      <w:r w:rsidR="00DC01BE" w:rsidRPr="00C63ED2">
        <w:tab/>
        <w:t>Obtain the reception time for exceptions with the catch statement</w:t>
      </w:r>
      <w:bookmarkEnd w:id="36"/>
    </w:p>
    <w:p w14:paraId="1E29E49F" w14:textId="77777777" w:rsidR="00DC01BE" w:rsidRPr="00C63ED2" w:rsidRDefault="00DC01BE" w:rsidP="00DC01BE">
      <w:r w:rsidRPr="00C63ED2">
        <w:t>The existing redirections for</w:t>
      </w:r>
      <w:r w:rsidR="00AC7FED" w:rsidRPr="00C63ED2">
        <w:t xml:space="preserve"> </w:t>
      </w:r>
      <w:r w:rsidR="000D00D0" w:rsidRPr="00C63ED2">
        <w:rPr>
          <w:rFonts w:ascii="Courier New" w:hAnsi="Courier New" w:cs="Courier New"/>
          <w:b/>
        </w:rPr>
        <w:t>catch</w:t>
      </w:r>
      <w:r w:rsidR="000D00D0" w:rsidRPr="00C63ED2">
        <w:t xml:space="preserve"> </w:t>
      </w:r>
      <w:r w:rsidRPr="00C63ED2">
        <w:t>are extended by an optional clause</w:t>
      </w:r>
      <w:r w:rsidR="00AC7FED" w:rsidRPr="00C63ED2">
        <w:rPr>
          <w:b/>
        </w:rPr>
        <w:t xml:space="preserve"> </w:t>
      </w:r>
      <w:r w:rsidR="00590B2B" w:rsidRPr="00C63ED2">
        <w:rPr>
          <w:b/>
        </w:rPr>
        <w:t>"</w:t>
      </w:r>
      <w:r w:rsidRPr="00C63ED2">
        <w:rPr>
          <w:b/>
        </w:rPr>
        <w:t>timestamp</w:t>
      </w:r>
      <w:r w:rsidRPr="00C63ED2">
        <w:t xml:space="preserve"> VariableRef</w:t>
      </w:r>
      <w:r w:rsidR="00590B2B" w:rsidRPr="00C63ED2">
        <w:t>"</w:t>
      </w:r>
      <w:r w:rsidRPr="00C63ED2">
        <w:t xml:space="preserve">. A catch statement that holds a timestamp clause and that is executed successfully (i.e. it matches an incoming exception) allocates the given variable with the reception time of the matched message. </w:t>
      </w:r>
    </w:p>
    <w:p w14:paraId="483476D0" w14:textId="77777777" w:rsidR="00DC01BE" w:rsidRPr="00C63ED2" w:rsidRDefault="00DC01BE" w:rsidP="00DC01BE">
      <w:pPr>
        <w:pStyle w:val="EX"/>
      </w:pPr>
      <w:r w:rsidRPr="00C63ED2">
        <w:t>EXAMPLE 1:</w:t>
      </w:r>
    </w:p>
    <w:p w14:paraId="1FBED53E" w14:textId="77777777" w:rsidR="00DC01BE" w:rsidRPr="00C63ED2" w:rsidRDefault="00DC01BE" w:rsidP="00DC01BE">
      <w:pPr>
        <w:pStyle w:val="PL"/>
        <w:rPr>
          <w:noProof w:val="0"/>
        </w:rPr>
      </w:pPr>
      <w:r w:rsidRPr="00C63ED2">
        <w:rPr>
          <w:noProof w:val="0"/>
        </w:rPr>
        <w:tab/>
        <w:t>p.</w:t>
      </w:r>
      <w:r w:rsidRPr="00C63ED2">
        <w:rPr>
          <w:b/>
          <w:bCs/>
          <w:noProof w:val="0"/>
        </w:rPr>
        <w:t>catch</w:t>
      </w:r>
      <w:r w:rsidRPr="00C63ED2">
        <w:rPr>
          <w:noProof w:val="0"/>
        </w:rPr>
        <w:t>(timeout)</w:t>
      </w:r>
      <w:r w:rsidRPr="00C63ED2">
        <w:rPr>
          <w:b/>
          <w:bCs/>
          <w:noProof w:val="0"/>
        </w:rPr>
        <w:t xml:space="preserve">-&gt; timestamp </w:t>
      </w:r>
      <w:r w:rsidRPr="00C63ED2">
        <w:rPr>
          <w:noProof w:val="0"/>
        </w:rPr>
        <w:t>myTime;</w:t>
      </w:r>
    </w:p>
    <w:p w14:paraId="77077088" w14:textId="77777777" w:rsidR="00DC01BE" w:rsidRPr="00C63ED2" w:rsidRDefault="00DC01BE" w:rsidP="00DC01BE">
      <w:pPr>
        <w:pStyle w:val="PL"/>
        <w:rPr>
          <w:noProof w:val="0"/>
        </w:rPr>
      </w:pPr>
      <w:r w:rsidRPr="00C63ED2">
        <w:rPr>
          <w:b/>
          <w:bCs/>
          <w:noProof w:val="0"/>
        </w:rPr>
        <w:tab/>
        <w:t xml:space="preserve">// yields the reception time </w:t>
      </w:r>
      <w:r w:rsidR="00197AE6" w:rsidRPr="00C63ED2">
        <w:rPr>
          <w:b/>
          <w:bCs/>
          <w:noProof w:val="0"/>
        </w:rPr>
        <w:t>of</w:t>
      </w:r>
      <w:r w:rsidRPr="00C63ED2">
        <w:rPr>
          <w:b/>
          <w:bCs/>
          <w:noProof w:val="0"/>
        </w:rPr>
        <w:t xml:space="preserve"> the message call matched by m</w:t>
      </w:r>
      <w:r w:rsidRPr="00C63ED2">
        <w:rPr>
          <w:noProof w:val="0"/>
        </w:rPr>
        <w:t xml:space="preserve"> </w:t>
      </w:r>
    </w:p>
    <w:p w14:paraId="7374F668" w14:textId="77777777" w:rsidR="00DC01BE" w:rsidRPr="00C63ED2" w:rsidRDefault="00DC01BE" w:rsidP="00DC01BE">
      <w:pPr>
        <w:pStyle w:val="PL"/>
        <w:rPr>
          <w:noProof w:val="0"/>
        </w:rPr>
      </w:pPr>
      <w:r w:rsidRPr="00C63ED2">
        <w:rPr>
          <w:noProof w:val="0"/>
        </w:rPr>
        <w:t xml:space="preserve">    if(myTime&gt;MAX){setverdict(fail);}</w:t>
      </w:r>
    </w:p>
    <w:p w14:paraId="691DEE49" w14:textId="77777777" w:rsidR="00E466B1" w:rsidRPr="00C63ED2" w:rsidRDefault="00E466B1" w:rsidP="00575654">
      <w:pPr>
        <w:pStyle w:val="PL"/>
        <w:rPr>
          <w:noProof w:val="0"/>
        </w:rPr>
      </w:pPr>
    </w:p>
    <w:p w14:paraId="3C4B661F" w14:textId="77777777" w:rsidR="00DC01BE" w:rsidRPr="00C63ED2" w:rsidRDefault="00DC01BE" w:rsidP="00A34B0E">
      <w:pPr>
        <w:pStyle w:val="EX"/>
        <w:keepNext/>
      </w:pPr>
      <w:r w:rsidRPr="00C63ED2">
        <w:t>EXAMPLE 2:</w:t>
      </w:r>
    </w:p>
    <w:p w14:paraId="339999EA" w14:textId="77777777" w:rsidR="00DC01BE" w:rsidRPr="00C63ED2" w:rsidRDefault="00DC01BE" w:rsidP="00A34B0E">
      <w:pPr>
        <w:pStyle w:val="PL"/>
        <w:keepNext/>
        <w:keepLines/>
        <w:rPr>
          <w:noProof w:val="0"/>
        </w:rPr>
      </w:pPr>
      <w:r w:rsidRPr="00C63ED2">
        <w:rPr>
          <w:noProof w:val="0"/>
        </w:rPr>
        <w:tab/>
      </w:r>
      <w:r w:rsidRPr="00C63ED2">
        <w:rPr>
          <w:b/>
          <w:bCs/>
          <w:noProof w:val="0"/>
        </w:rPr>
        <w:t>p.call</w:t>
      </w:r>
      <w:r w:rsidR="00197AE6" w:rsidRPr="00C63ED2">
        <w:rPr>
          <w:b/>
          <w:bCs/>
          <w:noProof w:val="0"/>
        </w:rPr>
        <w:t>(proc</w:t>
      </w:r>
      <w:r w:rsidRPr="00C63ED2">
        <w:rPr>
          <w:b/>
          <w:bCs/>
          <w:noProof w:val="0"/>
        </w:rPr>
        <w:t>: {_message:= m},20.0){</w:t>
      </w:r>
    </w:p>
    <w:p w14:paraId="26B27A01" w14:textId="77777777" w:rsidR="00DC01BE" w:rsidRPr="00C63ED2" w:rsidRDefault="00DC01BE" w:rsidP="00A34B0E">
      <w:pPr>
        <w:pStyle w:val="PL"/>
        <w:keepNext/>
        <w:keepLines/>
        <w:rPr>
          <w:noProof w:val="0"/>
        </w:rPr>
      </w:pPr>
      <w:r w:rsidRPr="00C63ED2">
        <w:rPr>
          <w:b/>
          <w:bCs/>
          <w:noProof w:val="0"/>
        </w:rPr>
        <w:t xml:space="preserve">    </w:t>
      </w:r>
      <w:r w:rsidRPr="00C63ED2">
        <w:rPr>
          <w:b/>
          <w:bCs/>
          <w:noProof w:val="0"/>
        </w:rPr>
        <w:tab/>
      </w:r>
      <w:r w:rsidRPr="00C63ED2">
        <w:rPr>
          <w:noProof w:val="0"/>
        </w:rPr>
        <w:t>[ ] p.</w:t>
      </w:r>
      <w:r w:rsidRPr="00C63ED2">
        <w:rPr>
          <w:b/>
          <w:bCs/>
          <w:noProof w:val="0"/>
        </w:rPr>
        <w:t>getreply</w:t>
      </w:r>
      <w:r w:rsidRPr="00C63ED2">
        <w:rPr>
          <w:noProof w:val="0"/>
        </w:rPr>
        <w:t>(</w:t>
      </w:r>
      <w:r w:rsidR="00A720A7" w:rsidRPr="00C63ED2">
        <w:rPr>
          <w:noProof w:val="0"/>
        </w:rPr>
        <w:t>proc</w:t>
      </w:r>
      <w:r w:rsidRPr="00C63ED2">
        <w:rPr>
          <w:noProof w:val="0"/>
        </w:rPr>
        <w:t>: {m1})</w:t>
      </w:r>
      <w:r w:rsidRPr="00C63ED2">
        <w:rPr>
          <w:b/>
          <w:bCs/>
          <w:noProof w:val="0"/>
        </w:rPr>
        <w:t>-&gt; timestamp</w:t>
      </w:r>
      <w:r w:rsidRPr="00C63ED2">
        <w:rPr>
          <w:noProof w:val="0"/>
        </w:rPr>
        <w:t xml:space="preserve"> f_actv {</w:t>
      </w:r>
    </w:p>
    <w:p w14:paraId="27FF4398" w14:textId="77777777" w:rsidR="00DC01BE" w:rsidRPr="00C63ED2" w:rsidRDefault="00DC01BE" w:rsidP="00A34B0E">
      <w:pPr>
        <w:pStyle w:val="PL"/>
        <w:keepNext/>
        <w:keepLines/>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06D0DFC9" w14:textId="77777777" w:rsidR="00DC01BE" w:rsidRPr="00C63ED2" w:rsidRDefault="00DC01BE" w:rsidP="00A34B0E">
      <w:pPr>
        <w:pStyle w:val="PL"/>
        <w:keepNext/>
        <w:keepLines/>
        <w:rPr>
          <w:noProof w:val="0"/>
        </w:rPr>
      </w:pPr>
      <w:r w:rsidRPr="00C63ED2">
        <w:rPr>
          <w:noProof w:val="0"/>
        </w:rPr>
        <w:tab/>
      </w:r>
      <w:r w:rsidRPr="00C63ED2">
        <w:rPr>
          <w:noProof w:val="0"/>
        </w:rPr>
        <w:tab/>
      </w:r>
      <w:r w:rsidRPr="00C63ED2">
        <w:rPr>
          <w:noProof w:val="0"/>
        </w:rPr>
        <w:tab/>
        <w:t>};</w:t>
      </w:r>
    </w:p>
    <w:p w14:paraId="1625D307" w14:textId="77777777" w:rsidR="00DC01BE" w:rsidRPr="00C63ED2" w:rsidRDefault="00DC01BE" w:rsidP="00A34B0E">
      <w:pPr>
        <w:pStyle w:val="PL"/>
        <w:keepNext/>
        <w:keepLines/>
        <w:rPr>
          <w:noProof w:val="0"/>
        </w:rPr>
      </w:pPr>
      <w:r w:rsidRPr="00C63ED2">
        <w:rPr>
          <w:b/>
          <w:bCs/>
          <w:noProof w:val="0"/>
        </w:rPr>
        <w:t xml:space="preserve">    </w:t>
      </w:r>
      <w:r w:rsidRPr="00C63ED2">
        <w:rPr>
          <w:b/>
          <w:bCs/>
          <w:noProof w:val="0"/>
        </w:rPr>
        <w:tab/>
      </w:r>
      <w:r w:rsidRPr="00C63ED2">
        <w:rPr>
          <w:noProof w:val="0"/>
        </w:rPr>
        <w:t>[ ] p.</w:t>
      </w:r>
      <w:r w:rsidRPr="00C63ED2">
        <w:rPr>
          <w:b/>
          <w:bCs/>
          <w:noProof w:val="0"/>
        </w:rPr>
        <w:t>catch(*)-&gt; timestamp</w:t>
      </w:r>
      <w:r w:rsidRPr="00C63ED2">
        <w:rPr>
          <w:noProof w:val="0"/>
        </w:rPr>
        <w:t xml:space="preserve"> r_actv {</w:t>
      </w:r>
    </w:p>
    <w:p w14:paraId="441D5F14" w14:textId="77777777" w:rsidR="00DC01BE" w:rsidRPr="00C63ED2" w:rsidRDefault="00DC01BE" w:rsidP="00A34B0E">
      <w:pPr>
        <w:pStyle w:val="PL"/>
        <w:keepNext/>
        <w:keepLines/>
        <w:rPr>
          <w:noProof w:val="0"/>
        </w:rPr>
      </w:pPr>
      <w:r w:rsidRPr="00C63ED2">
        <w:rPr>
          <w:noProof w:val="0"/>
        </w:rPr>
        <w:tab/>
      </w:r>
      <w:r w:rsidRPr="00C63ED2">
        <w:rPr>
          <w:noProof w:val="0"/>
        </w:rPr>
        <w:tab/>
      </w:r>
      <w:r w:rsidRPr="00C63ED2">
        <w:rPr>
          <w:noProof w:val="0"/>
        </w:rPr>
        <w:tab/>
      </w:r>
      <w:r w:rsidRPr="00C63ED2">
        <w:rPr>
          <w:noProof w:val="0"/>
        </w:rPr>
        <w:tab/>
        <w:t>if(f_actv&gt;MAX){setverdict(fail);}</w:t>
      </w:r>
    </w:p>
    <w:p w14:paraId="35D54A33" w14:textId="77777777" w:rsidR="00DC01BE" w:rsidRPr="00C63ED2" w:rsidRDefault="00DC01BE" w:rsidP="00DC01BE">
      <w:pPr>
        <w:pStyle w:val="PL"/>
        <w:rPr>
          <w:noProof w:val="0"/>
        </w:rPr>
      </w:pPr>
      <w:r w:rsidRPr="00C63ED2">
        <w:rPr>
          <w:noProof w:val="0"/>
        </w:rPr>
        <w:tab/>
      </w:r>
      <w:r w:rsidRPr="00C63ED2">
        <w:rPr>
          <w:noProof w:val="0"/>
        </w:rPr>
        <w:tab/>
      </w:r>
      <w:r w:rsidRPr="00C63ED2">
        <w:rPr>
          <w:noProof w:val="0"/>
        </w:rPr>
        <w:tab/>
        <w:t>};</w:t>
      </w:r>
    </w:p>
    <w:p w14:paraId="528C4863" w14:textId="77777777" w:rsidR="00DC01BE" w:rsidRPr="00C63ED2" w:rsidRDefault="00DC01BE" w:rsidP="00DC01BE">
      <w:pPr>
        <w:pStyle w:val="PL"/>
        <w:rPr>
          <w:noProof w:val="0"/>
        </w:rPr>
      </w:pPr>
      <w:r w:rsidRPr="00C63ED2">
        <w:rPr>
          <w:noProof w:val="0"/>
        </w:rPr>
        <w:t xml:space="preserve">  </w:t>
      </w:r>
      <w:r w:rsidRPr="00C63ED2">
        <w:rPr>
          <w:noProof w:val="0"/>
        </w:rPr>
        <w:tab/>
        <w:t>}</w:t>
      </w:r>
    </w:p>
    <w:p w14:paraId="6AC1F134" w14:textId="77777777" w:rsidR="00E466B1" w:rsidRPr="00C63ED2" w:rsidRDefault="00E466B1" w:rsidP="00DC01BE">
      <w:pPr>
        <w:pStyle w:val="PL"/>
        <w:rPr>
          <w:noProof w:val="0"/>
        </w:rPr>
      </w:pPr>
    </w:p>
    <w:p w14:paraId="2D4F3FAB" w14:textId="77777777" w:rsidR="00DC01BE" w:rsidRPr="00C63ED2" w:rsidRDefault="00217E12" w:rsidP="00E466B1">
      <w:pPr>
        <w:rPr>
          <w:b/>
          <w:i/>
        </w:rPr>
      </w:pPr>
      <w:r w:rsidRPr="00C63ED2">
        <w:rPr>
          <w:b/>
          <w:i/>
        </w:rPr>
        <w:t>Syntactical</w:t>
      </w:r>
      <w:r w:rsidR="002412BB" w:rsidRPr="00C63ED2">
        <w:rPr>
          <w:b/>
          <w:i/>
        </w:rPr>
        <w:t xml:space="preserve"> Structure</w:t>
      </w:r>
    </w:p>
    <w:p w14:paraId="544A4C8D" w14:textId="77777777" w:rsidR="00DC01BE" w:rsidRPr="00C63ED2" w:rsidRDefault="00DC01BE" w:rsidP="00E466B1">
      <w:pPr>
        <w:pStyle w:val="PL"/>
        <w:rPr>
          <w:b/>
          <w:noProof w:val="0"/>
        </w:rPr>
      </w:pPr>
      <w:r w:rsidRPr="00C63ED2">
        <w:rPr>
          <w:noProof w:val="0"/>
        </w:rPr>
        <w:t xml:space="preserve">( Port | </w:t>
      </w:r>
      <w:r w:rsidRPr="00C63ED2">
        <w:rPr>
          <w:b/>
          <w:noProof w:val="0"/>
        </w:rPr>
        <w:t>any port</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catch</w:t>
      </w:r>
      <w:r w:rsidRPr="00C63ED2">
        <w:rPr>
          <w:noProof w:val="0"/>
        </w:rPr>
        <w:t xml:space="preserve"> [ </w:t>
      </w:r>
      <w:r w:rsidR="00590B2B" w:rsidRPr="00C63ED2">
        <w:rPr>
          <w:noProof w:val="0"/>
        </w:rPr>
        <w:t>"</w:t>
      </w:r>
      <w:r w:rsidRPr="00C63ED2">
        <w:rPr>
          <w:noProof w:val="0"/>
        </w:rPr>
        <w:t>(</w:t>
      </w:r>
      <w:r w:rsidR="00590B2B" w:rsidRPr="00C63ED2">
        <w:rPr>
          <w:noProof w:val="0"/>
        </w:rPr>
        <w:t>"</w:t>
      </w:r>
      <w:r w:rsidRPr="00C63ED2">
        <w:rPr>
          <w:noProof w:val="0"/>
        </w:rPr>
        <w:t xml:space="preserve"> ( Signature </w:t>
      </w:r>
      <w:r w:rsidR="00590B2B" w:rsidRPr="00C63ED2">
        <w:rPr>
          <w:noProof w:val="0"/>
        </w:rPr>
        <w:t>"</w:t>
      </w:r>
      <w:r w:rsidRPr="00C63ED2">
        <w:rPr>
          <w:noProof w:val="0"/>
        </w:rPr>
        <w:t>,</w:t>
      </w:r>
      <w:r w:rsidR="00590B2B" w:rsidRPr="00C63ED2">
        <w:rPr>
          <w:noProof w:val="0"/>
        </w:rPr>
        <w:t>"</w:t>
      </w:r>
      <w:r w:rsidRPr="00C63ED2">
        <w:rPr>
          <w:noProof w:val="0"/>
        </w:rPr>
        <w:t xml:space="preserve"> TemplateInstance ) | TimeoutKeyword   </w:t>
      </w:r>
      <w:r w:rsidR="00590B2B" w:rsidRPr="00C63ED2">
        <w:rPr>
          <w:noProof w:val="0"/>
        </w:rPr>
        <w:t>"</w:t>
      </w:r>
      <w:r w:rsidRPr="00C63ED2">
        <w:rPr>
          <w:noProof w:val="0"/>
        </w:rPr>
        <w:t>)</w:t>
      </w:r>
      <w:r w:rsidR="00590B2B" w:rsidRPr="00C63ED2">
        <w:rPr>
          <w:noProof w:val="0"/>
        </w:rPr>
        <w:t>"</w:t>
      </w:r>
      <w:r w:rsidRPr="00C63ED2">
        <w:rPr>
          <w:noProof w:val="0"/>
        </w:rPr>
        <w:t xml:space="preserve"> ]</w:t>
      </w:r>
      <w:r w:rsidRPr="00C63ED2">
        <w:rPr>
          <w:b/>
          <w:noProof w:val="0"/>
        </w:rPr>
        <w:t xml:space="preserve"> </w:t>
      </w:r>
      <w:r w:rsidRPr="00C63ED2">
        <w:rPr>
          <w:noProof w:val="0"/>
        </w:rPr>
        <w:t xml:space="preserve">[ </w:t>
      </w:r>
      <w:r w:rsidRPr="00C63ED2">
        <w:rPr>
          <w:b/>
          <w:noProof w:val="0"/>
        </w:rPr>
        <w:t>from</w:t>
      </w:r>
      <w:r w:rsidRPr="00C63ED2">
        <w:rPr>
          <w:noProof w:val="0"/>
        </w:rPr>
        <w:t xml:space="preserve"> AddressRef ]</w:t>
      </w:r>
    </w:p>
    <w:p w14:paraId="4167975D" w14:textId="77777777" w:rsidR="00DC01BE" w:rsidRPr="00C63ED2" w:rsidRDefault="00DC01BE" w:rsidP="00E466B1">
      <w:pPr>
        <w:pStyle w:val="PL"/>
        <w:rPr>
          <w:noProof w:val="0"/>
        </w:rPr>
      </w:pPr>
      <w:r w:rsidRPr="00C63ED2">
        <w:rPr>
          <w:noProof w:val="0"/>
        </w:rPr>
        <w:t xml:space="preserve">[ </w:t>
      </w:r>
      <w:r w:rsidR="00590B2B" w:rsidRPr="00C63ED2">
        <w:rPr>
          <w:noProof w:val="0"/>
        </w:rPr>
        <w:t>"</w:t>
      </w:r>
      <w:r w:rsidRPr="00C63ED2">
        <w:rPr>
          <w:noProof w:val="0"/>
        </w:rPr>
        <w:t>-&gt;</w:t>
      </w:r>
      <w:r w:rsidR="00590B2B" w:rsidRPr="00C63ED2">
        <w:rPr>
          <w:noProof w:val="0"/>
        </w:rPr>
        <w:t>"</w:t>
      </w:r>
      <w:r w:rsidRPr="00C63ED2">
        <w:rPr>
          <w:noProof w:val="0"/>
        </w:rPr>
        <w:t xml:space="preserve"> [ </w:t>
      </w:r>
      <w:r w:rsidRPr="00C63ED2">
        <w:rPr>
          <w:b/>
          <w:noProof w:val="0"/>
        </w:rPr>
        <w:t>value</w:t>
      </w:r>
      <w:r w:rsidRPr="00C63ED2">
        <w:rPr>
          <w:noProof w:val="0"/>
        </w:rPr>
        <w:t xml:space="preserve"> VariableRef </w:t>
      </w:r>
    </w:p>
    <w:p w14:paraId="3E2691F8" w14:textId="77777777" w:rsidR="00DC01BE" w:rsidRPr="00C63ED2" w:rsidRDefault="00DC01BE" w:rsidP="00E466B1">
      <w:pPr>
        <w:pStyle w:val="PL"/>
        <w:rPr>
          <w:noProof w:val="0"/>
        </w:rPr>
      </w:pPr>
      <w:r w:rsidRPr="00C63ED2">
        <w:rPr>
          <w:noProof w:val="0"/>
        </w:rPr>
        <w:t xml:space="preserve">         [ </w:t>
      </w:r>
      <w:r w:rsidRPr="00C63ED2">
        <w:rPr>
          <w:b/>
          <w:noProof w:val="0"/>
        </w:rPr>
        <w:t xml:space="preserve">sender </w:t>
      </w:r>
      <w:r w:rsidR="00217E12" w:rsidRPr="00C63ED2">
        <w:rPr>
          <w:noProof w:val="0"/>
        </w:rPr>
        <w:t>VariableRef</w:t>
      </w:r>
      <w:r w:rsidRPr="00C63ED2">
        <w:rPr>
          <w:noProof w:val="0"/>
        </w:rPr>
        <w:t xml:space="preserve"> ]</w:t>
      </w:r>
    </w:p>
    <w:p w14:paraId="68BA9FFF" w14:textId="77777777" w:rsidR="00DC01BE" w:rsidRPr="00C63ED2" w:rsidRDefault="00DC01BE" w:rsidP="00E466B1">
      <w:pPr>
        <w:pStyle w:val="PL"/>
        <w:rPr>
          <w:noProof w:val="0"/>
        </w:rPr>
      </w:pPr>
      <w:r w:rsidRPr="00C63ED2">
        <w:rPr>
          <w:noProof w:val="0"/>
        </w:rPr>
        <w:t xml:space="preserve">         </w:t>
      </w:r>
      <w:r w:rsidRPr="00C63ED2">
        <w:rPr>
          <w:noProof w:val="0"/>
          <w:color w:val="993366"/>
        </w:rPr>
        <w:t xml:space="preserve">[ </w:t>
      </w:r>
      <w:r w:rsidRPr="00C63ED2">
        <w:rPr>
          <w:b/>
          <w:noProof w:val="0"/>
          <w:color w:val="993366"/>
        </w:rPr>
        <w:t>timestamp</w:t>
      </w:r>
      <w:r w:rsidRPr="00C63ED2">
        <w:rPr>
          <w:noProof w:val="0"/>
          <w:color w:val="993366"/>
        </w:rPr>
        <w:t xml:space="preserve"> VariableRef]</w:t>
      </w:r>
      <w:r w:rsidRPr="00C63ED2">
        <w:rPr>
          <w:noProof w:val="0"/>
        </w:rPr>
        <w:t xml:space="preserve">  </w:t>
      </w:r>
    </w:p>
    <w:p w14:paraId="5A98EFB9" w14:textId="77777777" w:rsidR="00DC01BE" w:rsidRPr="00C63ED2" w:rsidRDefault="00DC01BE" w:rsidP="00E466B1">
      <w:pPr>
        <w:pStyle w:val="PL"/>
        <w:rPr>
          <w:noProof w:val="0"/>
        </w:rPr>
      </w:pPr>
      <w:r w:rsidRPr="00C63ED2">
        <w:rPr>
          <w:noProof w:val="0"/>
        </w:rPr>
        <w:t>]</w:t>
      </w:r>
    </w:p>
    <w:p w14:paraId="3831703D" w14:textId="77777777" w:rsidR="00DC01BE" w:rsidRPr="00C63ED2" w:rsidRDefault="00DC01BE" w:rsidP="00E466B1">
      <w:pPr>
        <w:pStyle w:val="PL"/>
        <w:rPr>
          <w:noProof w:val="0"/>
        </w:rPr>
      </w:pPr>
    </w:p>
    <w:p w14:paraId="5BAB9A71" w14:textId="77777777" w:rsidR="00DC01BE" w:rsidRPr="00C63ED2" w:rsidRDefault="00466E43" w:rsidP="00051C41">
      <w:pPr>
        <w:pStyle w:val="berschrift2"/>
      </w:pPr>
      <w:bookmarkStart w:id="37" w:name="_Toc420499149"/>
      <w:r w:rsidRPr="00C63ED2">
        <w:t>5</w:t>
      </w:r>
      <w:r w:rsidR="00DC01BE" w:rsidRPr="00C63ED2">
        <w:t>.</w:t>
      </w:r>
      <w:r w:rsidR="002D6113" w:rsidRPr="00C63ED2">
        <w:t>4</w:t>
      </w:r>
      <w:r w:rsidR="00DC01BE" w:rsidRPr="00C63ED2">
        <w:tab/>
        <w:t>The wait statement</w:t>
      </w:r>
      <w:bookmarkEnd w:id="37"/>
    </w:p>
    <w:p w14:paraId="6150C96D" w14:textId="77777777" w:rsidR="00DC01BE" w:rsidRPr="00C63ED2" w:rsidRDefault="00DC01BE" w:rsidP="00DC01BE">
      <w:r w:rsidRPr="00C63ED2">
        <w:t xml:space="preserve">The </w:t>
      </w:r>
      <w:r w:rsidRPr="00C63ED2">
        <w:rPr>
          <w:b/>
        </w:rPr>
        <w:t>wait</w:t>
      </w:r>
      <w:r w:rsidRPr="00C63ED2">
        <w:t xml:space="preserve"> statement suspends the execution of a component until a given point in time. The time point is specified as a float value and relates to the internal clock.</w:t>
      </w:r>
    </w:p>
    <w:p w14:paraId="734C3568" w14:textId="77777777" w:rsidR="00DC01BE" w:rsidRPr="00C63ED2" w:rsidRDefault="00DC01BE" w:rsidP="00DC01BE">
      <w:r w:rsidRPr="00C63ED2">
        <w:t xml:space="preserve">The execution of </w:t>
      </w:r>
      <w:r w:rsidRPr="00C63ED2">
        <w:rPr>
          <w:b/>
        </w:rPr>
        <w:t xml:space="preserve">wait </w:t>
      </w:r>
      <w:r w:rsidRPr="00C63ED2">
        <w:t>statement suspends the execution of the related component until the point in time specified by its argument. If the argument holds a value that precedes the actual clock value an error verdict shall be set.</w:t>
      </w:r>
    </w:p>
    <w:p w14:paraId="4DA9DCAD" w14:textId="77777777" w:rsidR="00DC01BE" w:rsidRPr="00C63ED2" w:rsidRDefault="00DC01BE" w:rsidP="00DC01BE">
      <w:pPr>
        <w:pStyle w:val="EX"/>
      </w:pPr>
      <w:r w:rsidRPr="00C63ED2">
        <w:t>EXAMPLE 1:</w:t>
      </w:r>
    </w:p>
    <w:p w14:paraId="0883C978" w14:textId="77777777" w:rsidR="00DC01BE" w:rsidRPr="00C63ED2" w:rsidRDefault="00DC01BE" w:rsidP="00DC01BE">
      <w:pPr>
        <w:pStyle w:val="PL"/>
        <w:rPr>
          <w:noProof w:val="0"/>
        </w:rPr>
      </w:pPr>
      <w:r w:rsidRPr="00C63ED2">
        <w:rPr>
          <w:noProof w:val="0"/>
        </w:rPr>
        <w:tab/>
        <w:t xml:space="preserve">wait(100.0); // suspends the execution of a component </w:t>
      </w:r>
    </w:p>
    <w:p w14:paraId="42D4B44B" w14:textId="77777777" w:rsidR="00DC01BE" w:rsidRPr="00C63ED2" w:rsidRDefault="00DC01BE" w:rsidP="00DC01BE">
      <w:pPr>
        <w:pStyle w:val="PL"/>
        <w:rPr>
          <w:noProof w:val="0"/>
        </w:rPr>
      </w:pPr>
      <w:r w:rsidRPr="00C63ED2">
        <w:rPr>
          <w:noProof w:val="0"/>
        </w:rPr>
        <w:t xml:space="preserve">                 // until 100.0 seconds after the start of the testcase </w:t>
      </w:r>
    </w:p>
    <w:p w14:paraId="751587D2" w14:textId="77777777" w:rsidR="00E466B1" w:rsidRPr="00C63ED2" w:rsidRDefault="00E466B1" w:rsidP="00DC01BE">
      <w:pPr>
        <w:pStyle w:val="PL"/>
        <w:rPr>
          <w:noProof w:val="0"/>
        </w:rPr>
      </w:pPr>
    </w:p>
    <w:p w14:paraId="560876AD" w14:textId="77777777" w:rsidR="00DC01BE" w:rsidRPr="00C63ED2" w:rsidRDefault="002412BB" w:rsidP="00E466B1">
      <w:pPr>
        <w:rPr>
          <w:b/>
          <w:i/>
        </w:rPr>
      </w:pPr>
      <w:r w:rsidRPr="00C63ED2">
        <w:rPr>
          <w:b/>
          <w:i/>
        </w:rPr>
        <w:t>Syntactical Structure</w:t>
      </w:r>
    </w:p>
    <w:p w14:paraId="1DBDC090" w14:textId="77777777" w:rsidR="00DC01BE" w:rsidRPr="00C63ED2" w:rsidRDefault="00DC01BE" w:rsidP="00E466B1">
      <w:pPr>
        <w:pStyle w:val="PL"/>
        <w:rPr>
          <w:noProof w:val="0"/>
        </w:rPr>
      </w:pPr>
      <w:r w:rsidRPr="00C63ED2">
        <w:rPr>
          <w:noProof w:val="0"/>
        </w:rPr>
        <w:t>WaitStatement::=</w:t>
      </w:r>
      <w:r w:rsidRPr="00C63ED2">
        <w:rPr>
          <w:b/>
          <w:noProof w:val="0"/>
        </w:rPr>
        <w:t xml:space="preserve">  wait</w:t>
      </w:r>
      <w:r w:rsidRPr="00C63ED2">
        <w:rPr>
          <w:noProof w:val="0"/>
        </w:rPr>
        <w:t xml:space="preserve"> </w:t>
      </w:r>
      <w:r w:rsidR="00590B2B" w:rsidRPr="00C63ED2">
        <w:rPr>
          <w:noProof w:val="0"/>
        </w:rPr>
        <w:t>"</w:t>
      </w:r>
      <w:r w:rsidRPr="00C63ED2">
        <w:rPr>
          <w:noProof w:val="0"/>
        </w:rPr>
        <w:t>(</w:t>
      </w:r>
      <w:r w:rsidR="00590B2B" w:rsidRPr="00C63ED2">
        <w:rPr>
          <w:noProof w:val="0"/>
        </w:rPr>
        <w:t>"</w:t>
      </w:r>
      <w:r w:rsidRPr="00C63ED2">
        <w:rPr>
          <w:noProof w:val="0"/>
        </w:rPr>
        <w:t xml:space="preserve"> Expression </w:t>
      </w:r>
      <w:r w:rsidR="00590B2B" w:rsidRPr="00C63ED2">
        <w:rPr>
          <w:noProof w:val="0"/>
        </w:rPr>
        <w:t>"</w:t>
      </w:r>
      <w:r w:rsidRPr="00C63ED2">
        <w:rPr>
          <w:noProof w:val="0"/>
        </w:rPr>
        <w:t>)</w:t>
      </w:r>
      <w:r w:rsidR="00590B2B" w:rsidRPr="00C63ED2">
        <w:rPr>
          <w:noProof w:val="0"/>
        </w:rPr>
        <w:t>"</w:t>
      </w:r>
    </w:p>
    <w:p w14:paraId="13911581" w14:textId="77777777" w:rsidR="00E466B1" w:rsidRPr="00C63ED2" w:rsidRDefault="00E466B1" w:rsidP="00E466B1">
      <w:pPr>
        <w:pStyle w:val="PL"/>
        <w:rPr>
          <w:noProof w:val="0"/>
        </w:rPr>
      </w:pPr>
    </w:p>
    <w:p w14:paraId="3FF2AA63" w14:textId="77777777" w:rsidR="00DC01BE" w:rsidRPr="00C63ED2" w:rsidRDefault="00DC01BE" w:rsidP="00DC01BE">
      <w:r w:rsidRPr="00C63ED2">
        <w:t xml:space="preserve">Besides the exact measurement of timing information regarding incoming communication events, a real time test system has to ensure the correct </w:t>
      </w:r>
      <w:r w:rsidR="00217E12" w:rsidRPr="00C63ED2">
        <w:t>timing</w:t>
      </w:r>
      <w:r w:rsidRPr="00C63ED2">
        <w:t xml:space="preserve"> for message and procedure call application. Actually we consider </w:t>
      </w:r>
      <w:r w:rsidR="00217E12" w:rsidRPr="00C63ED2">
        <w:t>realizing</w:t>
      </w:r>
      <w:r w:rsidRPr="00C63ED2">
        <w:t xml:space="preserve"> this correct scheduling of message and procedure call application by combining the wait statement directly with the send operation. In this case, the execution of a test component is suspended until the given point in time is reached and afterwards the send operation is executed.</w:t>
      </w:r>
    </w:p>
    <w:p w14:paraId="5B7F7E77" w14:textId="77777777" w:rsidR="00DC01BE" w:rsidRPr="00C63ED2" w:rsidRDefault="00DC01BE" w:rsidP="00DC01BE">
      <w:pPr>
        <w:pStyle w:val="EX"/>
      </w:pPr>
      <w:r w:rsidRPr="00C63ED2">
        <w:t>EXAMPLE 2:</w:t>
      </w:r>
    </w:p>
    <w:p w14:paraId="452387A7" w14:textId="77777777" w:rsidR="00DC01BE" w:rsidRPr="00C63ED2" w:rsidRDefault="00DC01BE" w:rsidP="00DC01BE">
      <w:pPr>
        <w:pStyle w:val="PL"/>
        <w:rPr>
          <w:noProof w:val="0"/>
        </w:rPr>
      </w:pPr>
      <w:r w:rsidRPr="00C63ED2">
        <w:rPr>
          <w:noProof w:val="0"/>
        </w:rPr>
        <w:tab/>
      </w:r>
      <w:r w:rsidRPr="00C63ED2">
        <w:rPr>
          <w:b/>
          <w:bCs/>
          <w:noProof w:val="0"/>
        </w:rPr>
        <w:t>wait</w:t>
      </w:r>
      <w:r w:rsidRPr="00C63ED2">
        <w:rPr>
          <w:noProof w:val="0"/>
        </w:rPr>
        <w:t xml:space="preserve">(specified_send_time); </w:t>
      </w:r>
    </w:p>
    <w:p w14:paraId="7F17E522" w14:textId="77777777" w:rsidR="00DC01BE" w:rsidRPr="00C63ED2" w:rsidRDefault="00DC01BE" w:rsidP="00DC01BE">
      <w:pPr>
        <w:pStyle w:val="PL"/>
        <w:rPr>
          <w:noProof w:val="0"/>
        </w:rPr>
      </w:pPr>
      <w:r w:rsidRPr="00C63ED2">
        <w:rPr>
          <w:noProof w:val="0"/>
        </w:rPr>
        <w:tab/>
        <w:t>p_out.</w:t>
      </w:r>
      <w:r w:rsidRPr="00C63ED2">
        <w:rPr>
          <w:b/>
          <w:bCs/>
          <w:noProof w:val="0"/>
        </w:rPr>
        <w:t>send</w:t>
      </w:r>
      <w:r w:rsidRPr="00C63ED2">
        <w:rPr>
          <w:noProof w:val="0"/>
        </w:rPr>
        <w:t>(OUT_MSG);</w:t>
      </w:r>
    </w:p>
    <w:p w14:paraId="52BE56E4" w14:textId="77777777" w:rsidR="00DC01BE" w:rsidRPr="00C63ED2" w:rsidRDefault="00DC01BE" w:rsidP="00DC01BE">
      <w:pPr>
        <w:pStyle w:val="PL"/>
        <w:rPr>
          <w:noProof w:val="0"/>
        </w:rPr>
      </w:pPr>
      <w:r w:rsidRPr="00C63ED2">
        <w:rPr>
          <w:noProof w:val="0"/>
        </w:rPr>
        <w:tab/>
        <w:t>// suspends the sending of OUT_MSG until specified_send_time is reached</w:t>
      </w:r>
    </w:p>
    <w:p w14:paraId="6B18474F" w14:textId="77777777" w:rsidR="000D00D0" w:rsidRPr="00C63ED2" w:rsidRDefault="000D00D0" w:rsidP="00DC01BE">
      <w:pPr>
        <w:pStyle w:val="PL"/>
        <w:rPr>
          <w:noProof w:val="0"/>
        </w:rPr>
      </w:pPr>
    </w:p>
    <w:p w14:paraId="1D74A3C7" w14:textId="77777777" w:rsidR="000D00D0" w:rsidRPr="00C63ED2" w:rsidRDefault="000D00D0" w:rsidP="00575654">
      <w:pPr>
        <w:pStyle w:val="berschrift2"/>
      </w:pPr>
      <w:bookmarkStart w:id="38" w:name="_Toc420499150"/>
      <w:r w:rsidRPr="00C63ED2">
        <w:lastRenderedPageBreak/>
        <w:t>5.5</w:t>
      </w:r>
      <w:r w:rsidRPr="00C63ED2">
        <w:tab/>
        <w:t>Measuring timing information for outgoing communication operations</w:t>
      </w:r>
      <w:bookmarkEnd w:id="38"/>
    </w:p>
    <w:p w14:paraId="1EBBC95C" w14:textId="77777777" w:rsidR="007F65BD" w:rsidRPr="00C63ED2" w:rsidRDefault="007F65BD" w:rsidP="007F65BD">
      <w:pPr>
        <w:pStyle w:val="berschrift3"/>
      </w:pPr>
      <w:bookmarkStart w:id="39" w:name="_Toc420499151"/>
      <w:r w:rsidRPr="00C63ED2">
        <w:t>5.5.0</w:t>
      </w:r>
      <w:r w:rsidRPr="00C63ED2">
        <w:tab/>
        <w:t>General</w:t>
      </w:r>
      <w:bookmarkEnd w:id="39"/>
    </w:p>
    <w:p w14:paraId="25288D83" w14:textId="77777777" w:rsidR="000D00D0" w:rsidRPr="00C63ED2" w:rsidRDefault="000D00D0" w:rsidP="00575654">
      <w:pPr>
        <w:keepNext/>
        <w:keepLines/>
      </w:pPr>
      <w:r w:rsidRPr="00C63ED2">
        <w:t xml:space="preserve">Realtime measurements should be as exact as possible. Therefore, it </w:t>
      </w:r>
      <w:r w:rsidR="00157FB4" w:rsidRPr="00C63ED2">
        <w:t xml:space="preserve">has to </w:t>
      </w:r>
      <w:r w:rsidRPr="00C63ED2">
        <w:t>be possible to measure the exact time when the adapter has sent a message or a call to the SUT. The point in time to be measured should be after the message or call parameters have been encoded (if necessary), right before the actual sending to the SUT is performed. By comparing this timestamp with the timestamp obtained from the responding incoming communication operation, the exact stimulus-response duration can be measured by the testcase.</w:t>
      </w:r>
    </w:p>
    <w:p w14:paraId="1FC9B22F" w14:textId="77777777" w:rsidR="000D00D0" w:rsidRPr="00C63ED2" w:rsidRDefault="000D00D0" w:rsidP="000D00D0">
      <w:r w:rsidRPr="00C63ED2">
        <w:t>To that end, all outgoing communication operations are augmented by an optional timestamp redirection assignment notation that allows the measuring of the time when the communi</w:t>
      </w:r>
      <w:r w:rsidR="00575654" w:rsidRPr="00C63ED2">
        <w:t>cation to the SUT is performed.</w:t>
      </w:r>
    </w:p>
    <w:p w14:paraId="17C57584" w14:textId="77777777" w:rsidR="000D00D0" w:rsidRPr="00C63ED2" w:rsidRDefault="000D00D0" w:rsidP="000D00D0">
      <w:pPr>
        <w:keepNext/>
        <w:keepLines/>
      </w:pPr>
      <w:r w:rsidRPr="00C63ED2">
        <w:t>A redirect specification of the form:</w:t>
      </w:r>
    </w:p>
    <w:p w14:paraId="0D3A0486" w14:textId="77777777" w:rsidR="000D00D0" w:rsidRPr="00C63ED2" w:rsidRDefault="000D00D0" w:rsidP="000D00D0">
      <w:pPr>
        <w:keepNext/>
        <w:keepLines/>
        <w:spacing w:before="120" w:after="120"/>
        <w:jc w:val="both"/>
        <w:rPr>
          <w:rFonts w:ascii="Courier New" w:hAnsi="Courier New" w:cs="Courier New"/>
        </w:rPr>
      </w:pPr>
      <w:r w:rsidRPr="00C63ED2">
        <w:t xml:space="preserve">   </w:t>
      </w:r>
      <w:r w:rsidRPr="00C63ED2">
        <w:rPr>
          <w:rFonts w:ascii="Courier New" w:hAnsi="Courier New" w:cs="Courier New"/>
          <w:b/>
        </w:rPr>
        <w:t>-&gt; timestamp</w:t>
      </w:r>
      <w:r w:rsidRPr="00C63ED2">
        <w:t xml:space="preserve"> </w:t>
      </w:r>
      <w:r w:rsidRPr="00C63ED2">
        <w:rPr>
          <w:rFonts w:ascii="Courier New" w:hAnsi="Courier New" w:cs="Courier New"/>
        </w:rPr>
        <w:t>VariableRef</w:t>
      </w:r>
    </w:p>
    <w:p w14:paraId="05CC4BAB" w14:textId="77777777" w:rsidR="000D00D0" w:rsidRPr="00C63ED2" w:rsidRDefault="000D00D0" w:rsidP="000D00D0">
      <w:r w:rsidRPr="00C63ED2">
        <w:t>specifies the redirection of the time point, which has been measured right before message, procedure call, reply or exception sending to the SUT by the adapter to a given float variable. The redirection is processed after the sending operation is successful.</w:t>
      </w:r>
    </w:p>
    <w:p w14:paraId="097FA170" w14:textId="77777777" w:rsidR="000D00D0" w:rsidRPr="00C63ED2" w:rsidRDefault="000D00D0" w:rsidP="000D00D0">
      <w:r w:rsidRPr="00C63ED2">
        <w:rPr>
          <w:b/>
          <w:i/>
        </w:rPr>
        <w:t>Restrictions</w:t>
      </w:r>
    </w:p>
    <w:p w14:paraId="0060EFA7" w14:textId="77777777" w:rsidR="000D00D0" w:rsidRPr="00C63ED2" w:rsidRDefault="000D00D0" w:rsidP="000D00D0">
      <w:pPr>
        <w:rPr>
          <w:color w:val="000000"/>
        </w:rPr>
      </w:pPr>
      <w:r w:rsidRPr="00C63ED2">
        <w:rPr>
          <w:color w:val="000000"/>
        </w:rPr>
        <w:t xml:space="preserve">The </w:t>
      </w:r>
      <w:r w:rsidRPr="00C63ED2">
        <w:t xml:space="preserve">redirection operator </w:t>
      </w:r>
      <w:r w:rsidRPr="00C63ED2">
        <w:rPr>
          <w:rFonts w:ascii="Courier New" w:hAnsi="Courier New" w:cs="Courier New"/>
          <w:b/>
        </w:rPr>
        <w:t>-&gt;</w:t>
      </w:r>
      <w:r w:rsidRPr="00C63ED2">
        <w:rPr>
          <w:rFonts w:ascii="Courier New" w:hAnsi="Courier New" w:cs="Courier New"/>
        </w:rPr>
        <w:t xml:space="preserve"> </w:t>
      </w:r>
      <w:r w:rsidRPr="00C63ED2">
        <w:rPr>
          <w:rFonts w:ascii="Courier New" w:hAnsi="Courier New" w:cs="Courier New"/>
          <w:b/>
        </w:rPr>
        <w:t>timestamp</w:t>
      </w:r>
      <w:r w:rsidRPr="00C63ED2">
        <w:t xml:space="preserve"> </w:t>
      </w:r>
      <w:r w:rsidRPr="00C63ED2">
        <w:rPr>
          <w:color w:val="000000"/>
        </w:rPr>
        <w:t xml:space="preserve">shall only be used by sending operations (i.e. the operations </w:t>
      </w:r>
      <w:r w:rsidRPr="00C63ED2">
        <w:rPr>
          <w:rFonts w:ascii="Courier New" w:hAnsi="Courier New" w:cs="Courier New"/>
          <w:b/>
          <w:bCs/>
          <w:color w:val="000000"/>
        </w:rPr>
        <w:t>send</w:t>
      </w:r>
      <w:r w:rsidRPr="00C63ED2">
        <w:rPr>
          <w:color w:val="000000"/>
        </w:rPr>
        <w:t xml:space="preserve">, </w:t>
      </w:r>
      <w:r w:rsidRPr="00C63ED2">
        <w:rPr>
          <w:rFonts w:ascii="Courier New" w:hAnsi="Courier New" w:cs="Courier New"/>
          <w:b/>
          <w:bCs/>
          <w:color w:val="000000"/>
        </w:rPr>
        <w:t>call</w:t>
      </w:r>
      <w:r w:rsidRPr="00C63ED2">
        <w:rPr>
          <w:color w:val="000000"/>
        </w:rPr>
        <w:t xml:space="preserve">, </w:t>
      </w:r>
      <w:r w:rsidRPr="00C63ED2">
        <w:rPr>
          <w:rFonts w:ascii="Courier New" w:hAnsi="Courier New" w:cs="Courier New"/>
          <w:b/>
          <w:bCs/>
          <w:color w:val="000000"/>
        </w:rPr>
        <w:t>reply</w:t>
      </w:r>
      <w:r w:rsidRPr="00C63ED2">
        <w:rPr>
          <w:color w:val="000000"/>
        </w:rPr>
        <w:t xml:space="preserve"> and </w:t>
      </w:r>
      <w:r w:rsidRPr="00C63ED2">
        <w:rPr>
          <w:rFonts w:ascii="Courier New" w:hAnsi="Courier New" w:cs="Courier New"/>
          <w:b/>
          <w:bCs/>
          <w:color w:val="000000"/>
        </w:rPr>
        <w:t>raise</w:t>
      </w:r>
      <w:r w:rsidRPr="00C63ED2">
        <w:rPr>
          <w:color w:val="000000"/>
        </w:rPr>
        <w:t xml:space="preserve">) applied to ports with a </w:t>
      </w:r>
      <w:r w:rsidRPr="00C63ED2">
        <w:rPr>
          <w:rFonts w:ascii="Courier New" w:hAnsi="Courier New" w:cs="Courier New"/>
          <w:b/>
          <w:bCs/>
          <w:color w:val="000000"/>
        </w:rPr>
        <w:t>realtime</w:t>
      </w:r>
      <w:r w:rsidRPr="00C63ED2">
        <w:rPr>
          <w:color w:val="000000"/>
        </w:rPr>
        <w:t xml:space="preserve"> clause.</w:t>
      </w:r>
    </w:p>
    <w:p w14:paraId="21D6825B" w14:textId="77777777" w:rsidR="000D00D0" w:rsidRPr="00C63ED2" w:rsidRDefault="000D00D0" w:rsidP="00532D3B">
      <w:pPr>
        <w:pStyle w:val="NO"/>
      </w:pPr>
      <w:r w:rsidRPr="00C63ED2">
        <w:t>NOTE:</w:t>
      </w:r>
      <w:r w:rsidR="00532D3B" w:rsidRPr="00C63ED2">
        <w:tab/>
      </w:r>
      <w:r w:rsidRPr="00C63ED2">
        <w:t>If the wait operation is used right before the operation, the variable will be initialized with the value given to the wait operation.</w:t>
      </w:r>
    </w:p>
    <w:p w14:paraId="3D53A8BD" w14:textId="77777777" w:rsidR="000D00D0" w:rsidRPr="00C63ED2" w:rsidRDefault="000D00D0" w:rsidP="00200AF2">
      <w:pPr>
        <w:pStyle w:val="berschrift3"/>
      </w:pPr>
      <w:bookmarkStart w:id="40" w:name="_Toc420499152"/>
      <w:r w:rsidRPr="00C63ED2">
        <w:t>5.5.1</w:t>
      </w:r>
      <w:r w:rsidRPr="00C63ED2">
        <w:tab/>
        <w:t>Obtain the sending time for messages with the send statement</w:t>
      </w:r>
      <w:bookmarkEnd w:id="40"/>
    </w:p>
    <w:p w14:paraId="4D7D2E0E" w14:textId="77777777" w:rsidR="000D00D0" w:rsidRPr="00C63ED2" w:rsidRDefault="000D00D0" w:rsidP="00200AF2">
      <w:pPr>
        <w:keepNext/>
        <w:keepLines/>
      </w:pPr>
      <w:r w:rsidRPr="00C63ED2">
        <w:t>The send statement is extended by an optional redirection clause</w:t>
      </w:r>
      <w:r w:rsidRPr="00C63ED2">
        <w:rPr>
          <w:b/>
        </w:rPr>
        <w:t xml:space="preserve"> "-&gt; timestamp</w:t>
      </w:r>
      <w:r w:rsidRPr="00C63ED2">
        <w:t xml:space="preserve"> VariableRef". A send statement that holds a timestamp redirection clause and that is executed successfully assigns the given variable with the se</w:t>
      </w:r>
      <w:r w:rsidR="00575654" w:rsidRPr="00C63ED2">
        <w:t>nding time of the sent message.</w:t>
      </w:r>
    </w:p>
    <w:p w14:paraId="565CAF4B" w14:textId="77777777" w:rsidR="000D00D0" w:rsidRPr="00C63ED2" w:rsidRDefault="000D00D0" w:rsidP="000D00D0">
      <w:pPr>
        <w:pStyle w:val="EX"/>
      </w:pPr>
      <w:r w:rsidRPr="00C63ED2">
        <w:t>EXAMPLE:</w:t>
      </w:r>
    </w:p>
    <w:p w14:paraId="3CBDB2C7" w14:textId="77777777" w:rsidR="000D00D0" w:rsidRPr="00C63ED2" w:rsidRDefault="000D00D0" w:rsidP="000D00D0">
      <w:pPr>
        <w:pStyle w:val="PL"/>
        <w:rPr>
          <w:noProof w:val="0"/>
        </w:rPr>
      </w:pPr>
      <w:r w:rsidRPr="00C63ED2">
        <w:rPr>
          <w:noProof w:val="0"/>
        </w:rPr>
        <w:tab/>
        <w:t>p.</w:t>
      </w:r>
      <w:r w:rsidRPr="00C63ED2">
        <w:rPr>
          <w:b/>
          <w:bCs/>
          <w:noProof w:val="0"/>
        </w:rPr>
        <w:t>send</w:t>
      </w:r>
      <w:r w:rsidRPr="00C63ED2">
        <w:rPr>
          <w:noProof w:val="0"/>
        </w:rPr>
        <w:t>(t)</w:t>
      </w:r>
      <w:r w:rsidRPr="00C63ED2">
        <w:rPr>
          <w:b/>
          <w:bCs/>
          <w:noProof w:val="0"/>
        </w:rPr>
        <w:t xml:space="preserve">-&gt; timestamp </w:t>
      </w:r>
      <w:r w:rsidRPr="00C63ED2">
        <w:rPr>
          <w:noProof w:val="0"/>
        </w:rPr>
        <w:t>myTime;</w:t>
      </w:r>
    </w:p>
    <w:p w14:paraId="548050A9" w14:textId="77777777" w:rsidR="000D00D0" w:rsidRPr="00C63ED2" w:rsidRDefault="000D00D0" w:rsidP="000D00D0">
      <w:pPr>
        <w:pStyle w:val="PL"/>
        <w:rPr>
          <w:noProof w:val="0"/>
        </w:rPr>
      </w:pPr>
      <w:r w:rsidRPr="00C63ED2">
        <w:rPr>
          <w:b/>
          <w:bCs/>
          <w:noProof w:val="0"/>
        </w:rPr>
        <w:tab/>
        <w:t>// yields the sending time of a message</w:t>
      </w:r>
      <w:r w:rsidRPr="00C63ED2">
        <w:rPr>
          <w:noProof w:val="0"/>
        </w:rPr>
        <w:t xml:space="preserve"> </w:t>
      </w:r>
    </w:p>
    <w:p w14:paraId="59A35177" w14:textId="77777777" w:rsidR="000D00D0" w:rsidRPr="00C63ED2" w:rsidRDefault="000D00D0" w:rsidP="000D00D0">
      <w:pPr>
        <w:pStyle w:val="PL"/>
        <w:rPr>
          <w:noProof w:val="0"/>
        </w:rPr>
      </w:pPr>
      <w:r w:rsidRPr="00C63ED2">
        <w:rPr>
          <w:noProof w:val="0"/>
        </w:rPr>
        <w:t xml:space="preserve">    p.receive(t2) -&gt; timestamp myTime2;</w:t>
      </w:r>
    </w:p>
    <w:p w14:paraId="6979158C" w14:textId="77777777" w:rsidR="000D00D0" w:rsidRPr="00C63ED2" w:rsidRDefault="000D00D0" w:rsidP="000D00D0">
      <w:pPr>
        <w:pStyle w:val="PL"/>
        <w:rPr>
          <w:noProof w:val="0"/>
        </w:rPr>
      </w:pPr>
      <w:r w:rsidRPr="00C63ED2">
        <w:rPr>
          <w:noProof w:val="0"/>
        </w:rPr>
        <w:t xml:space="preserve">    if(myTime2-myTime&gt;MAX){setverdict(fail);}</w:t>
      </w:r>
    </w:p>
    <w:p w14:paraId="653C9B76" w14:textId="77777777" w:rsidR="00532D3B" w:rsidRPr="00C63ED2" w:rsidRDefault="00532D3B" w:rsidP="000D00D0">
      <w:pPr>
        <w:pStyle w:val="PL"/>
        <w:rPr>
          <w:noProof w:val="0"/>
        </w:rPr>
      </w:pPr>
    </w:p>
    <w:p w14:paraId="6124E484" w14:textId="77777777" w:rsidR="000D00D0" w:rsidRPr="00C63ED2" w:rsidRDefault="002412BB" w:rsidP="00532D3B">
      <w:pPr>
        <w:rPr>
          <w:b/>
          <w:i/>
        </w:rPr>
      </w:pPr>
      <w:r w:rsidRPr="00C63ED2">
        <w:rPr>
          <w:b/>
          <w:i/>
        </w:rPr>
        <w:t>Syntactical Structure</w:t>
      </w:r>
    </w:p>
    <w:p w14:paraId="5F5F964F" w14:textId="77777777" w:rsidR="000D00D0" w:rsidRPr="00C63ED2" w:rsidRDefault="000D00D0" w:rsidP="00532D3B">
      <w:pPr>
        <w:pStyle w:val="PL"/>
        <w:rPr>
          <w:noProof w:val="0"/>
          <w:color w:val="993366"/>
        </w:rPr>
      </w:pPr>
      <w:r w:rsidRPr="00C63ED2">
        <w:rPr>
          <w:noProof w:val="0"/>
        </w:rPr>
        <w:t xml:space="preserve">Port  "." </w:t>
      </w:r>
      <w:r w:rsidRPr="00C63ED2">
        <w:rPr>
          <w:b/>
          <w:noProof w:val="0"/>
        </w:rPr>
        <w:t>send</w:t>
      </w:r>
      <w:r w:rsidRPr="00C63ED2">
        <w:rPr>
          <w:noProof w:val="0"/>
          <w:color w:val="993366"/>
        </w:rPr>
        <w:t xml:space="preserve"> </w:t>
      </w:r>
      <w:r w:rsidRPr="00C63ED2">
        <w:rPr>
          <w:noProof w:val="0"/>
        </w:rPr>
        <w:t>["(" TemplateInstance ")"]</w:t>
      </w:r>
      <w:r w:rsidRPr="00C63ED2">
        <w:rPr>
          <w:noProof w:val="0"/>
          <w:color w:val="993366"/>
        </w:rPr>
        <w:t xml:space="preserve"> </w:t>
      </w:r>
      <w:r w:rsidRPr="00C63ED2">
        <w:rPr>
          <w:noProof w:val="0"/>
        </w:rPr>
        <w:t xml:space="preserve">[ </w:t>
      </w:r>
      <w:r w:rsidRPr="00C63ED2">
        <w:rPr>
          <w:b/>
          <w:noProof w:val="0"/>
        </w:rPr>
        <w:t>to</w:t>
      </w:r>
      <w:r w:rsidRPr="00C63ED2">
        <w:rPr>
          <w:noProof w:val="0"/>
        </w:rPr>
        <w:t xml:space="preserve"> AddressRef ]</w:t>
      </w:r>
    </w:p>
    <w:p w14:paraId="7116464A" w14:textId="77777777" w:rsidR="000D00D0" w:rsidRPr="00C63ED2" w:rsidRDefault="000D00D0" w:rsidP="00532D3B">
      <w:pPr>
        <w:pStyle w:val="PL"/>
        <w:rPr>
          <w:noProof w:val="0"/>
        </w:rPr>
      </w:pPr>
      <w:r w:rsidRPr="00C63ED2">
        <w:rPr>
          <w:noProof w:val="0"/>
        </w:rPr>
        <w:t>[ -&gt;</w:t>
      </w:r>
      <w:r w:rsidRPr="00C63ED2">
        <w:rPr>
          <w:noProof w:val="0"/>
          <w:color w:val="993366"/>
        </w:rPr>
        <w:t xml:space="preserve"> </w:t>
      </w:r>
      <w:r w:rsidRPr="00C63ED2">
        <w:rPr>
          <w:b/>
          <w:noProof w:val="0"/>
          <w:color w:val="993366"/>
        </w:rPr>
        <w:t>timestamp</w:t>
      </w:r>
      <w:r w:rsidRPr="00C63ED2">
        <w:rPr>
          <w:noProof w:val="0"/>
          <w:color w:val="993366"/>
        </w:rPr>
        <w:t xml:space="preserve"> VariableRef</w:t>
      </w:r>
      <w:r w:rsidRPr="00C63ED2">
        <w:rPr>
          <w:noProof w:val="0"/>
        </w:rPr>
        <w:t xml:space="preserve">  ]</w:t>
      </w:r>
    </w:p>
    <w:p w14:paraId="7E936CCE" w14:textId="77777777" w:rsidR="00532D3B" w:rsidRPr="00C63ED2" w:rsidRDefault="00532D3B" w:rsidP="00532D3B">
      <w:pPr>
        <w:pStyle w:val="PL"/>
        <w:rPr>
          <w:noProof w:val="0"/>
        </w:rPr>
      </w:pPr>
    </w:p>
    <w:p w14:paraId="78C218A3" w14:textId="77777777" w:rsidR="000D00D0" w:rsidRPr="00C63ED2" w:rsidRDefault="000D00D0" w:rsidP="000D00D0">
      <w:pPr>
        <w:pStyle w:val="berschrift3"/>
      </w:pPr>
      <w:bookmarkStart w:id="41" w:name="_Toc420499153"/>
      <w:r w:rsidRPr="00C63ED2">
        <w:t>5.5.2</w:t>
      </w:r>
      <w:r w:rsidRPr="00C63ED2">
        <w:tab/>
        <w:t>Obtain the sending time for procedure calls with call statement</w:t>
      </w:r>
      <w:bookmarkEnd w:id="41"/>
    </w:p>
    <w:p w14:paraId="49382485" w14:textId="77777777" w:rsidR="000D00D0" w:rsidRPr="00C63ED2" w:rsidRDefault="000D00D0" w:rsidP="000D00D0">
      <w:r w:rsidRPr="00C63ED2">
        <w:t>The call statement is extended by an optional redirection clause</w:t>
      </w:r>
      <w:r w:rsidRPr="00C63ED2">
        <w:rPr>
          <w:b/>
        </w:rPr>
        <w:t xml:space="preserve"> "-&gt; timestamp</w:t>
      </w:r>
      <w:r w:rsidRPr="00C63ED2">
        <w:t xml:space="preserve"> VariableRef". A call statement that holds a timestamp redirection clause and that is executed successfully assigns the given variable wit</w:t>
      </w:r>
      <w:r w:rsidR="00575654" w:rsidRPr="00C63ED2">
        <w:t>h the sending time of the call.</w:t>
      </w:r>
    </w:p>
    <w:p w14:paraId="09DDCD2C" w14:textId="77777777" w:rsidR="000D00D0" w:rsidRPr="00C63ED2" w:rsidRDefault="000D00D0" w:rsidP="000D00D0">
      <w:pPr>
        <w:pStyle w:val="EX"/>
      </w:pPr>
      <w:r w:rsidRPr="00C63ED2">
        <w:t>EXAMPLE:</w:t>
      </w:r>
    </w:p>
    <w:p w14:paraId="1D14D612" w14:textId="77777777" w:rsidR="000D00D0" w:rsidRPr="00C63ED2" w:rsidRDefault="000D00D0" w:rsidP="000D00D0">
      <w:pPr>
        <w:pStyle w:val="PL"/>
        <w:rPr>
          <w:noProof w:val="0"/>
        </w:rPr>
      </w:pPr>
      <w:r w:rsidRPr="00C63ED2">
        <w:rPr>
          <w:noProof w:val="0"/>
        </w:rPr>
        <w:tab/>
        <w:t>p.</w:t>
      </w:r>
      <w:r w:rsidRPr="00C63ED2">
        <w:rPr>
          <w:b/>
          <w:bCs/>
          <w:noProof w:val="0"/>
        </w:rPr>
        <w:t>call</w:t>
      </w:r>
      <w:r w:rsidRPr="00C63ED2">
        <w:rPr>
          <w:noProof w:val="0"/>
        </w:rPr>
        <w:t xml:space="preserve">(proc: {m}, nowait) </w:t>
      </w:r>
      <w:r w:rsidRPr="00C63ED2">
        <w:rPr>
          <w:b/>
          <w:bCs/>
          <w:noProof w:val="0"/>
        </w:rPr>
        <w:t xml:space="preserve">-&gt; timestamp </w:t>
      </w:r>
      <w:r w:rsidRPr="00C63ED2">
        <w:rPr>
          <w:noProof w:val="0"/>
        </w:rPr>
        <w:t>myTime;</w:t>
      </w:r>
    </w:p>
    <w:p w14:paraId="43653626" w14:textId="77777777" w:rsidR="000D00D0" w:rsidRPr="00C63ED2" w:rsidRDefault="000D00D0" w:rsidP="000D00D0">
      <w:pPr>
        <w:pStyle w:val="PL"/>
        <w:rPr>
          <w:b/>
          <w:bCs/>
          <w:noProof w:val="0"/>
        </w:rPr>
      </w:pPr>
      <w:r w:rsidRPr="00C63ED2">
        <w:rPr>
          <w:b/>
          <w:bCs/>
          <w:noProof w:val="0"/>
        </w:rPr>
        <w:tab/>
        <w:t>// yields the sending time of the message call</w:t>
      </w:r>
    </w:p>
    <w:p w14:paraId="1CDB1FD5" w14:textId="77777777" w:rsidR="000D00D0" w:rsidRPr="00C63ED2" w:rsidRDefault="000D00D0" w:rsidP="000D00D0">
      <w:pPr>
        <w:pStyle w:val="PL"/>
        <w:rPr>
          <w:noProof w:val="0"/>
        </w:rPr>
      </w:pPr>
      <w:r w:rsidRPr="00C63ED2">
        <w:rPr>
          <w:b/>
          <w:bCs/>
          <w:noProof w:val="0"/>
        </w:rPr>
        <w:t xml:space="preserve">    p.getreply(proc: ?) -&gt; timestamp myTime2;</w:t>
      </w:r>
      <w:r w:rsidRPr="00C63ED2">
        <w:rPr>
          <w:noProof w:val="0"/>
        </w:rPr>
        <w:t xml:space="preserve"> </w:t>
      </w:r>
    </w:p>
    <w:p w14:paraId="1D60E18F" w14:textId="77777777" w:rsidR="000D00D0" w:rsidRPr="00C63ED2" w:rsidRDefault="000D00D0" w:rsidP="000D00D0">
      <w:pPr>
        <w:pStyle w:val="PL"/>
        <w:rPr>
          <w:noProof w:val="0"/>
        </w:rPr>
      </w:pPr>
      <w:r w:rsidRPr="00C63ED2">
        <w:rPr>
          <w:noProof w:val="0"/>
        </w:rPr>
        <w:t xml:space="preserve">    if(myTime2-myTime&gt;MAX){setverdict(fail);}</w:t>
      </w:r>
    </w:p>
    <w:p w14:paraId="28B9E0C0" w14:textId="77777777" w:rsidR="00532D3B" w:rsidRPr="00C63ED2" w:rsidRDefault="00532D3B" w:rsidP="000D00D0">
      <w:pPr>
        <w:pStyle w:val="PL"/>
        <w:rPr>
          <w:noProof w:val="0"/>
        </w:rPr>
      </w:pPr>
    </w:p>
    <w:p w14:paraId="7DEFE942" w14:textId="77777777" w:rsidR="000D00D0" w:rsidRPr="00C63ED2" w:rsidRDefault="002412BB" w:rsidP="00532D3B">
      <w:pPr>
        <w:rPr>
          <w:b/>
          <w:i/>
        </w:rPr>
      </w:pPr>
      <w:r w:rsidRPr="00C63ED2">
        <w:rPr>
          <w:b/>
          <w:i/>
        </w:rPr>
        <w:t>Syntactical Structure</w:t>
      </w:r>
    </w:p>
    <w:p w14:paraId="77D47C10" w14:textId="77777777" w:rsidR="000D00D0" w:rsidRPr="00C63ED2" w:rsidRDefault="000D00D0" w:rsidP="00532D3B">
      <w:pPr>
        <w:pStyle w:val="PL"/>
        <w:rPr>
          <w:noProof w:val="0"/>
        </w:rPr>
      </w:pPr>
      <w:r w:rsidRPr="00C63ED2">
        <w:rPr>
          <w:noProof w:val="0"/>
        </w:rPr>
        <w:t xml:space="preserve">Port  "." </w:t>
      </w:r>
      <w:r w:rsidRPr="00C63ED2">
        <w:rPr>
          <w:b/>
          <w:noProof w:val="0"/>
        </w:rPr>
        <w:t xml:space="preserve">call </w:t>
      </w:r>
      <w:r w:rsidRPr="00C63ED2">
        <w:rPr>
          <w:noProof w:val="0"/>
        </w:rPr>
        <w:t xml:space="preserve"> [ "(" TemplateInstance, CallTimeout ")" ] [ </w:t>
      </w:r>
      <w:r w:rsidRPr="00C63ED2">
        <w:rPr>
          <w:b/>
          <w:noProof w:val="0"/>
        </w:rPr>
        <w:t>to</w:t>
      </w:r>
      <w:r w:rsidRPr="00C63ED2">
        <w:rPr>
          <w:noProof w:val="0"/>
        </w:rPr>
        <w:t xml:space="preserve"> AddressRef ]</w:t>
      </w:r>
    </w:p>
    <w:p w14:paraId="2DA87204" w14:textId="77777777" w:rsidR="000D00D0" w:rsidRPr="00C63ED2" w:rsidRDefault="000D00D0" w:rsidP="00532D3B">
      <w:pPr>
        <w:pStyle w:val="PL"/>
        <w:rPr>
          <w:noProof w:val="0"/>
        </w:rPr>
      </w:pPr>
      <w:r w:rsidRPr="00C63ED2">
        <w:rPr>
          <w:noProof w:val="0"/>
        </w:rPr>
        <w:t xml:space="preserve"> [ "-&gt;"</w:t>
      </w:r>
      <w:r w:rsidRPr="00C63ED2">
        <w:rPr>
          <w:noProof w:val="0"/>
        </w:rPr>
        <w:tab/>
        <w:t xml:space="preserve"> </w:t>
      </w:r>
      <w:r w:rsidRPr="00C63ED2">
        <w:rPr>
          <w:b/>
          <w:noProof w:val="0"/>
          <w:color w:val="993366"/>
        </w:rPr>
        <w:t>timestamp</w:t>
      </w:r>
      <w:r w:rsidRPr="00C63ED2">
        <w:rPr>
          <w:noProof w:val="0"/>
          <w:color w:val="993366"/>
        </w:rPr>
        <w:t xml:space="preserve"> VariableRef </w:t>
      </w:r>
      <w:r w:rsidRPr="00C63ED2">
        <w:rPr>
          <w:noProof w:val="0"/>
        </w:rPr>
        <w:t xml:space="preserve"> ] </w:t>
      </w:r>
    </w:p>
    <w:p w14:paraId="322AD533" w14:textId="77777777" w:rsidR="000D00D0" w:rsidRPr="00C63ED2" w:rsidRDefault="000D00D0" w:rsidP="00532D3B">
      <w:pPr>
        <w:pStyle w:val="PL"/>
        <w:rPr>
          <w:noProof w:val="0"/>
        </w:rPr>
      </w:pPr>
      <w:r w:rsidRPr="00C63ED2">
        <w:rPr>
          <w:noProof w:val="0"/>
        </w:rPr>
        <w:t xml:space="preserve"> [{ CallAlternatives }]</w:t>
      </w:r>
    </w:p>
    <w:p w14:paraId="3041E5E3" w14:textId="77777777" w:rsidR="00532D3B" w:rsidRPr="00C63ED2" w:rsidRDefault="00532D3B" w:rsidP="00532D3B">
      <w:pPr>
        <w:pStyle w:val="PL"/>
        <w:rPr>
          <w:b/>
          <w:noProof w:val="0"/>
          <w:color w:val="993366"/>
        </w:rPr>
      </w:pPr>
    </w:p>
    <w:p w14:paraId="6B1CFF91" w14:textId="77777777" w:rsidR="000D00D0" w:rsidRPr="00C63ED2" w:rsidRDefault="000D00D0" w:rsidP="000D00D0">
      <w:pPr>
        <w:pStyle w:val="berschrift3"/>
      </w:pPr>
      <w:bookmarkStart w:id="42" w:name="_Toc420499154"/>
      <w:r w:rsidRPr="00C63ED2">
        <w:t>5.5.3</w:t>
      </w:r>
      <w:r w:rsidRPr="00C63ED2">
        <w:tab/>
        <w:t>Obtain the sending time for procedure replies with the reply statement</w:t>
      </w:r>
      <w:bookmarkEnd w:id="42"/>
    </w:p>
    <w:p w14:paraId="5285502A" w14:textId="77777777" w:rsidR="000D00D0" w:rsidRPr="00C63ED2" w:rsidRDefault="000D00D0" w:rsidP="000D00D0">
      <w:r w:rsidRPr="00C63ED2">
        <w:t>The existing reply statement is extended by an optional redirection clause</w:t>
      </w:r>
      <w:r w:rsidRPr="00C63ED2">
        <w:rPr>
          <w:b/>
        </w:rPr>
        <w:t xml:space="preserve"> </w:t>
      </w:r>
      <w:r w:rsidRPr="00C63ED2">
        <w:t xml:space="preserve">"-&gt; </w:t>
      </w:r>
      <w:r w:rsidRPr="00C63ED2">
        <w:rPr>
          <w:b/>
        </w:rPr>
        <w:t>timestamp</w:t>
      </w:r>
      <w:r w:rsidRPr="00C63ED2">
        <w:t xml:space="preserve"> VariableRef". A reply statement that holds a timestamp redirection clause and that is executed successfully assigns the given variable with the sending time of the reply.</w:t>
      </w:r>
    </w:p>
    <w:p w14:paraId="5F614A13" w14:textId="77777777" w:rsidR="000D00D0" w:rsidRPr="00C63ED2" w:rsidRDefault="000D00D0" w:rsidP="000D00D0">
      <w:pPr>
        <w:pStyle w:val="EX"/>
      </w:pPr>
      <w:r w:rsidRPr="00C63ED2">
        <w:t>EXAMPLE:</w:t>
      </w:r>
    </w:p>
    <w:p w14:paraId="3263AD8B" w14:textId="77777777" w:rsidR="000D00D0" w:rsidRPr="00C63ED2" w:rsidRDefault="000D00D0" w:rsidP="000D00D0">
      <w:pPr>
        <w:pStyle w:val="PL"/>
        <w:rPr>
          <w:noProof w:val="0"/>
        </w:rPr>
      </w:pPr>
      <w:r w:rsidRPr="00C63ED2">
        <w:rPr>
          <w:noProof w:val="0"/>
        </w:rPr>
        <w:tab/>
        <w:t>p.</w:t>
      </w:r>
      <w:r w:rsidRPr="00C63ED2">
        <w:rPr>
          <w:b/>
          <w:bCs/>
          <w:noProof w:val="0"/>
        </w:rPr>
        <w:t>reply</w:t>
      </w:r>
      <w:r w:rsidRPr="00C63ED2">
        <w:rPr>
          <w:noProof w:val="0"/>
        </w:rPr>
        <w:t>(proc: {m})</w:t>
      </w:r>
      <w:r w:rsidRPr="00C63ED2">
        <w:rPr>
          <w:b/>
          <w:bCs/>
          <w:noProof w:val="0"/>
        </w:rPr>
        <w:t xml:space="preserve">-&gt; timestamp </w:t>
      </w:r>
      <w:r w:rsidRPr="00C63ED2">
        <w:rPr>
          <w:noProof w:val="0"/>
        </w:rPr>
        <w:t>myTime;</w:t>
      </w:r>
    </w:p>
    <w:p w14:paraId="350583E4" w14:textId="77777777" w:rsidR="000D00D0" w:rsidRPr="00C63ED2" w:rsidRDefault="000D00D0" w:rsidP="000D00D0">
      <w:pPr>
        <w:pStyle w:val="PL"/>
        <w:rPr>
          <w:noProof w:val="0"/>
        </w:rPr>
      </w:pPr>
      <w:r w:rsidRPr="00C63ED2">
        <w:rPr>
          <w:b/>
          <w:bCs/>
          <w:noProof w:val="0"/>
        </w:rPr>
        <w:tab/>
        <w:t>// yields the sending time of the reply</w:t>
      </w:r>
      <w:r w:rsidRPr="00C63ED2">
        <w:rPr>
          <w:noProof w:val="0"/>
        </w:rPr>
        <w:t xml:space="preserve"> </w:t>
      </w:r>
    </w:p>
    <w:p w14:paraId="2FA185DD" w14:textId="77777777" w:rsidR="000D00D0" w:rsidRPr="00C63ED2" w:rsidRDefault="000D00D0" w:rsidP="000D00D0">
      <w:pPr>
        <w:pStyle w:val="PL"/>
        <w:rPr>
          <w:noProof w:val="0"/>
        </w:rPr>
      </w:pPr>
      <w:r w:rsidRPr="00C63ED2">
        <w:rPr>
          <w:noProof w:val="0"/>
        </w:rPr>
        <w:t xml:space="preserve">    if(myTime&gt;MAX){setverdict(fail);}</w:t>
      </w:r>
    </w:p>
    <w:p w14:paraId="6299466D" w14:textId="77777777" w:rsidR="00532D3B" w:rsidRPr="00C63ED2" w:rsidRDefault="00532D3B" w:rsidP="000D00D0">
      <w:pPr>
        <w:pStyle w:val="PL"/>
        <w:rPr>
          <w:noProof w:val="0"/>
        </w:rPr>
      </w:pPr>
    </w:p>
    <w:p w14:paraId="2D2FA6F4" w14:textId="77777777" w:rsidR="000D00D0" w:rsidRPr="00C63ED2" w:rsidRDefault="002412BB" w:rsidP="00532D3B">
      <w:pPr>
        <w:rPr>
          <w:b/>
          <w:i/>
        </w:rPr>
      </w:pPr>
      <w:r w:rsidRPr="00C63ED2">
        <w:rPr>
          <w:b/>
          <w:i/>
        </w:rPr>
        <w:t>Syntactical Structure</w:t>
      </w:r>
    </w:p>
    <w:p w14:paraId="1824B2F0" w14:textId="77777777" w:rsidR="000D00D0" w:rsidRPr="00C63ED2" w:rsidRDefault="000D00D0" w:rsidP="00532D3B">
      <w:pPr>
        <w:pStyle w:val="PL"/>
        <w:rPr>
          <w:b/>
          <w:noProof w:val="0"/>
        </w:rPr>
      </w:pPr>
      <w:r w:rsidRPr="00C63ED2">
        <w:rPr>
          <w:noProof w:val="0"/>
        </w:rPr>
        <w:t xml:space="preserve">Port "." </w:t>
      </w:r>
      <w:r w:rsidRPr="00C63ED2">
        <w:rPr>
          <w:b/>
          <w:noProof w:val="0"/>
        </w:rPr>
        <w:t>reply</w:t>
      </w:r>
      <w:r w:rsidRPr="00C63ED2">
        <w:rPr>
          <w:noProof w:val="0"/>
        </w:rPr>
        <w:t xml:space="preserve"> [ "(" TemplateInstance  [ </w:t>
      </w:r>
      <w:r w:rsidRPr="00C63ED2">
        <w:rPr>
          <w:b/>
          <w:noProof w:val="0"/>
        </w:rPr>
        <w:t>value</w:t>
      </w:r>
      <w:r w:rsidRPr="00C63ED2">
        <w:rPr>
          <w:noProof w:val="0"/>
        </w:rPr>
        <w:t xml:space="preserve"> TemplateInstance ] ")" ]</w:t>
      </w:r>
      <w:r w:rsidRPr="00C63ED2">
        <w:rPr>
          <w:b/>
          <w:noProof w:val="0"/>
        </w:rPr>
        <w:t xml:space="preserve"> </w:t>
      </w:r>
      <w:r w:rsidRPr="00C63ED2">
        <w:rPr>
          <w:noProof w:val="0"/>
        </w:rPr>
        <w:t xml:space="preserve">[ </w:t>
      </w:r>
      <w:r w:rsidRPr="00C63ED2">
        <w:rPr>
          <w:b/>
          <w:noProof w:val="0"/>
        </w:rPr>
        <w:t>to</w:t>
      </w:r>
      <w:r w:rsidRPr="00C63ED2">
        <w:rPr>
          <w:noProof w:val="0"/>
        </w:rPr>
        <w:t xml:space="preserve"> AddressRef ]</w:t>
      </w:r>
    </w:p>
    <w:p w14:paraId="52F161ED" w14:textId="77777777" w:rsidR="000D00D0" w:rsidRPr="00C63ED2" w:rsidRDefault="000D00D0" w:rsidP="00532D3B">
      <w:pPr>
        <w:pStyle w:val="PL"/>
        <w:rPr>
          <w:noProof w:val="0"/>
        </w:rPr>
      </w:pPr>
      <w:r w:rsidRPr="00C63ED2">
        <w:rPr>
          <w:noProof w:val="0"/>
        </w:rPr>
        <w:t xml:space="preserve">[ "-&gt;" </w:t>
      </w:r>
      <w:r w:rsidRPr="00C63ED2">
        <w:rPr>
          <w:b/>
          <w:noProof w:val="0"/>
          <w:color w:val="993366"/>
        </w:rPr>
        <w:t>timestamp</w:t>
      </w:r>
      <w:r w:rsidRPr="00C63ED2">
        <w:rPr>
          <w:noProof w:val="0"/>
          <w:color w:val="993366"/>
        </w:rPr>
        <w:t xml:space="preserve"> VariableRef </w:t>
      </w:r>
      <w:r w:rsidRPr="00C63ED2">
        <w:rPr>
          <w:noProof w:val="0"/>
        </w:rPr>
        <w:t>]</w:t>
      </w:r>
    </w:p>
    <w:p w14:paraId="1146988B" w14:textId="77777777" w:rsidR="00532D3B" w:rsidRPr="00C63ED2" w:rsidRDefault="00532D3B" w:rsidP="00532D3B">
      <w:pPr>
        <w:pStyle w:val="PL"/>
        <w:rPr>
          <w:b/>
          <w:noProof w:val="0"/>
          <w:color w:val="993366"/>
        </w:rPr>
      </w:pPr>
    </w:p>
    <w:p w14:paraId="5C56BEFF" w14:textId="77777777" w:rsidR="000D00D0" w:rsidRPr="00C63ED2" w:rsidRDefault="000D00D0" w:rsidP="000D00D0">
      <w:pPr>
        <w:pStyle w:val="berschrift3"/>
      </w:pPr>
      <w:bookmarkStart w:id="43" w:name="_Toc420499155"/>
      <w:r w:rsidRPr="00C63ED2">
        <w:t>5.5.4</w:t>
      </w:r>
      <w:r w:rsidRPr="00C63ED2">
        <w:tab/>
        <w:t>Obtain the sending time for exceptions with the raise statement</w:t>
      </w:r>
      <w:bookmarkEnd w:id="43"/>
    </w:p>
    <w:p w14:paraId="06EA26D0" w14:textId="77777777" w:rsidR="000D00D0" w:rsidRPr="00C63ED2" w:rsidRDefault="000D00D0" w:rsidP="000D00D0">
      <w:r w:rsidRPr="00C63ED2">
        <w:t>The existing raise statement is extended by an optional redirection clause</w:t>
      </w:r>
      <w:r w:rsidRPr="00C63ED2">
        <w:rPr>
          <w:b/>
        </w:rPr>
        <w:t xml:space="preserve"> "-&gt; timestamp</w:t>
      </w:r>
      <w:r w:rsidRPr="00C63ED2">
        <w:t xml:space="preserve"> VariableRef". A raise statement that holds a timestamp redirection clause and that is executed successfully assigns the given variable with the sending time of the exception.</w:t>
      </w:r>
    </w:p>
    <w:p w14:paraId="5FDFBBCC" w14:textId="77777777" w:rsidR="000D00D0" w:rsidRPr="00C63ED2" w:rsidRDefault="000D00D0" w:rsidP="000D00D0">
      <w:pPr>
        <w:pStyle w:val="EX"/>
      </w:pPr>
      <w:r w:rsidRPr="00C63ED2">
        <w:t>EXAMPLE:</w:t>
      </w:r>
    </w:p>
    <w:p w14:paraId="253470D4" w14:textId="77777777" w:rsidR="000D00D0" w:rsidRPr="00C63ED2" w:rsidRDefault="000D00D0" w:rsidP="000D00D0">
      <w:pPr>
        <w:pStyle w:val="PL"/>
        <w:rPr>
          <w:noProof w:val="0"/>
        </w:rPr>
      </w:pPr>
      <w:r w:rsidRPr="00C63ED2">
        <w:rPr>
          <w:noProof w:val="0"/>
        </w:rPr>
        <w:tab/>
        <w:t>p.</w:t>
      </w:r>
      <w:r w:rsidRPr="00C63ED2">
        <w:rPr>
          <w:b/>
          <w:bCs/>
          <w:noProof w:val="0"/>
        </w:rPr>
        <w:t>raise</w:t>
      </w:r>
      <w:r w:rsidRPr="00C63ED2">
        <w:rPr>
          <w:noProof w:val="0"/>
        </w:rPr>
        <w:t xml:space="preserve">(proc, e) </w:t>
      </w:r>
      <w:r w:rsidRPr="00C63ED2">
        <w:rPr>
          <w:b/>
          <w:bCs/>
          <w:noProof w:val="0"/>
        </w:rPr>
        <w:t xml:space="preserve">-&gt; timestamp </w:t>
      </w:r>
      <w:r w:rsidRPr="00C63ED2">
        <w:rPr>
          <w:noProof w:val="0"/>
        </w:rPr>
        <w:t>myTime;</w:t>
      </w:r>
    </w:p>
    <w:p w14:paraId="67D9482F" w14:textId="77777777" w:rsidR="000D00D0" w:rsidRPr="00C63ED2" w:rsidRDefault="000D00D0" w:rsidP="000D00D0">
      <w:pPr>
        <w:pStyle w:val="PL"/>
        <w:rPr>
          <w:noProof w:val="0"/>
        </w:rPr>
      </w:pPr>
      <w:r w:rsidRPr="00C63ED2">
        <w:rPr>
          <w:b/>
          <w:bCs/>
          <w:noProof w:val="0"/>
        </w:rPr>
        <w:tab/>
        <w:t>// yields the sending time of the raised exception</w:t>
      </w:r>
    </w:p>
    <w:p w14:paraId="15B324BE" w14:textId="77777777" w:rsidR="000D00D0" w:rsidRPr="00C63ED2" w:rsidRDefault="000D00D0" w:rsidP="000D00D0">
      <w:pPr>
        <w:pStyle w:val="PL"/>
        <w:rPr>
          <w:noProof w:val="0"/>
        </w:rPr>
      </w:pPr>
      <w:r w:rsidRPr="00C63ED2">
        <w:rPr>
          <w:noProof w:val="0"/>
        </w:rPr>
        <w:t xml:space="preserve">    if(myTime&gt;MAX){setverdict(fail);}</w:t>
      </w:r>
    </w:p>
    <w:p w14:paraId="1495558F" w14:textId="77777777" w:rsidR="00B52250" w:rsidRPr="00C63ED2" w:rsidRDefault="00B52250" w:rsidP="000D00D0">
      <w:pPr>
        <w:pStyle w:val="PL"/>
        <w:rPr>
          <w:noProof w:val="0"/>
        </w:rPr>
      </w:pPr>
    </w:p>
    <w:p w14:paraId="3FFFFBD5" w14:textId="77777777" w:rsidR="000D00D0" w:rsidRPr="00C63ED2" w:rsidRDefault="002412BB" w:rsidP="00B52250">
      <w:pPr>
        <w:rPr>
          <w:b/>
          <w:i/>
        </w:rPr>
      </w:pPr>
      <w:r w:rsidRPr="00C63ED2">
        <w:rPr>
          <w:b/>
          <w:i/>
        </w:rPr>
        <w:t>Syntactical Structure</w:t>
      </w:r>
    </w:p>
    <w:p w14:paraId="5A6CECA6" w14:textId="77777777" w:rsidR="000D00D0" w:rsidRPr="00C63ED2" w:rsidRDefault="000D00D0" w:rsidP="00B52250">
      <w:pPr>
        <w:pStyle w:val="PL"/>
        <w:rPr>
          <w:b/>
          <w:noProof w:val="0"/>
        </w:rPr>
      </w:pPr>
      <w:r w:rsidRPr="00C63ED2">
        <w:rPr>
          <w:noProof w:val="0"/>
        </w:rPr>
        <w:t xml:space="preserve">Port "." </w:t>
      </w:r>
      <w:r w:rsidRPr="00C63ED2">
        <w:rPr>
          <w:b/>
          <w:noProof w:val="0"/>
        </w:rPr>
        <w:t>raise</w:t>
      </w:r>
      <w:r w:rsidRPr="00C63ED2">
        <w:rPr>
          <w:noProof w:val="0"/>
        </w:rPr>
        <w:t xml:space="preserve"> [ "(" ( Signature "," TemplateInstance )   ")" ]</w:t>
      </w:r>
      <w:r w:rsidRPr="00C63ED2">
        <w:rPr>
          <w:b/>
          <w:noProof w:val="0"/>
        </w:rPr>
        <w:t xml:space="preserve"> </w:t>
      </w:r>
      <w:r w:rsidRPr="00C63ED2">
        <w:rPr>
          <w:noProof w:val="0"/>
        </w:rPr>
        <w:t xml:space="preserve">[ </w:t>
      </w:r>
      <w:r w:rsidRPr="00C63ED2">
        <w:rPr>
          <w:b/>
          <w:noProof w:val="0"/>
        </w:rPr>
        <w:t>to</w:t>
      </w:r>
      <w:r w:rsidRPr="00C63ED2">
        <w:rPr>
          <w:noProof w:val="0"/>
        </w:rPr>
        <w:t xml:space="preserve"> AddressRef ]</w:t>
      </w:r>
    </w:p>
    <w:p w14:paraId="1FBF8714" w14:textId="77777777" w:rsidR="000D00D0" w:rsidRPr="00C63ED2" w:rsidRDefault="000D00D0" w:rsidP="00B52250">
      <w:pPr>
        <w:pStyle w:val="PL"/>
        <w:rPr>
          <w:noProof w:val="0"/>
          <w:color w:val="993366"/>
        </w:rPr>
      </w:pPr>
      <w:r w:rsidRPr="00C63ED2">
        <w:rPr>
          <w:noProof w:val="0"/>
        </w:rPr>
        <w:t xml:space="preserve">[ "-&gt;" </w:t>
      </w:r>
      <w:r w:rsidRPr="00C63ED2">
        <w:rPr>
          <w:b/>
          <w:noProof w:val="0"/>
          <w:color w:val="993366"/>
        </w:rPr>
        <w:t>timestamp</w:t>
      </w:r>
      <w:r w:rsidRPr="00C63ED2">
        <w:rPr>
          <w:noProof w:val="0"/>
          <w:color w:val="993366"/>
        </w:rPr>
        <w:t xml:space="preserve"> VariableRef ]</w:t>
      </w:r>
    </w:p>
    <w:p w14:paraId="11ADDDE4" w14:textId="77777777" w:rsidR="00B52250" w:rsidRPr="00C63ED2" w:rsidRDefault="00B52250" w:rsidP="00B52250">
      <w:pPr>
        <w:pStyle w:val="PL"/>
        <w:rPr>
          <w:b/>
          <w:noProof w:val="0"/>
          <w:color w:val="993366"/>
        </w:rPr>
      </w:pPr>
    </w:p>
    <w:p w14:paraId="56261C37" w14:textId="77777777" w:rsidR="00DC01BE" w:rsidRPr="00C63ED2" w:rsidRDefault="00DC01BE" w:rsidP="00051C41">
      <w:pPr>
        <w:pStyle w:val="berschrift1"/>
      </w:pPr>
      <w:bookmarkStart w:id="44" w:name="_Toc420499156"/>
      <w:r w:rsidRPr="00C63ED2">
        <w:t>6</w:t>
      </w:r>
      <w:r w:rsidRPr="00C63ED2">
        <w:tab/>
        <w:t>TRI extensions for the package</w:t>
      </w:r>
      <w:bookmarkEnd w:id="44"/>
    </w:p>
    <w:p w14:paraId="0F154027" w14:textId="77777777" w:rsidR="00DC01BE" w:rsidRPr="00C63ED2" w:rsidRDefault="00DC01BE" w:rsidP="00051C41">
      <w:pPr>
        <w:pStyle w:val="berschrift2"/>
      </w:pPr>
      <w:bookmarkStart w:id="45" w:name="_Toc420499157"/>
      <w:r w:rsidRPr="00C63ED2">
        <w:t>6.1</w:t>
      </w:r>
      <w:r w:rsidRPr="00C63ED2">
        <w:tab/>
        <w:t xml:space="preserve">triStartClock (TE </w:t>
      </w:r>
      <w:r w:rsidRPr="00C63ED2">
        <w:rPr>
          <w:rFonts w:hint="eastAsia"/>
        </w:rPr>
        <w:t>→</w:t>
      </w:r>
      <w:r w:rsidRPr="00C63ED2">
        <w:t xml:space="preserve"> PA)</w:t>
      </w:r>
      <w:bookmarkEnd w:id="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6"/>
        <w:gridCol w:w="6563"/>
      </w:tblGrid>
      <w:tr w:rsidR="00DC01BE" w:rsidRPr="00C63ED2" w14:paraId="5B0E44C4" w14:textId="77777777" w:rsidTr="00575654">
        <w:trPr>
          <w:jc w:val="center"/>
        </w:trPr>
        <w:tc>
          <w:tcPr>
            <w:tcW w:w="3085" w:type="dxa"/>
          </w:tcPr>
          <w:p w14:paraId="3D4AC74C" w14:textId="77777777" w:rsidR="00DC01BE" w:rsidRPr="00C63ED2" w:rsidRDefault="00DC01BE" w:rsidP="0053132E">
            <w:pPr>
              <w:pStyle w:val="TAL"/>
              <w:rPr>
                <w:b/>
              </w:rPr>
            </w:pPr>
            <w:r w:rsidRPr="00C63ED2">
              <w:rPr>
                <w:b/>
              </w:rPr>
              <w:t>Signature</w:t>
            </w:r>
          </w:p>
        </w:tc>
        <w:tc>
          <w:tcPr>
            <w:tcW w:w="6610" w:type="dxa"/>
          </w:tcPr>
          <w:p w14:paraId="78CC921C" w14:textId="77777777" w:rsidR="00DC01BE" w:rsidRPr="00C63ED2" w:rsidRDefault="00DC01BE" w:rsidP="0053132E">
            <w:pPr>
              <w:spacing w:after="0"/>
              <w:rPr>
                <w:rFonts w:ascii="Courier New" w:hAnsi="Courier New" w:cs="Arial"/>
                <w:sz w:val="18"/>
                <w:szCs w:val="18"/>
              </w:rPr>
            </w:pPr>
            <w:r w:rsidRPr="00C63ED2">
              <w:rPr>
                <w:rFonts w:ascii="Courier New" w:hAnsi="Courier New" w:cs="Arial"/>
                <w:sz w:val="18"/>
                <w:szCs w:val="18"/>
              </w:rPr>
              <w:t>TriStatus triStartClock(in long ticksPerSecond)</w:t>
            </w:r>
          </w:p>
        </w:tc>
      </w:tr>
      <w:tr w:rsidR="00DC01BE" w:rsidRPr="00C63ED2" w14:paraId="5F68EA13" w14:textId="77777777" w:rsidTr="00575654">
        <w:trPr>
          <w:jc w:val="center"/>
        </w:trPr>
        <w:tc>
          <w:tcPr>
            <w:tcW w:w="3085" w:type="dxa"/>
          </w:tcPr>
          <w:p w14:paraId="4D70F223" w14:textId="77777777" w:rsidR="00DC01BE" w:rsidRPr="00C63ED2" w:rsidRDefault="00DC01BE" w:rsidP="0053132E">
            <w:pPr>
              <w:pStyle w:val="TAL"/>
              <w:rPr>
                <w:b/>
              </w:rPr>
            </w:pPr>
            <w:r w:rsidRPr="00C63ED2">
              <w:rPr>
                <w:b/>
              </w:rPr>
              <w:t>In Parameters</w:t>
            </w:r>
          </w:p>
        </w:tc>
        <w:tc>
          <w:tcPr>
            <w:tcW w:w="6610" w:type="dxa"/>
          </w:tcPr>
          <w:p w14:paraId="010607E1" w14:textId="77777777" w:rsidR="00DC01BE" w:rsidRPr="00C63ED2" w:rsidRDefault="00DC01BE" w:rsidP="0053132E">
            <w:pPr>
              <w:spacing w:after="0"/>
              <w:rPr>
                <w:rFonts w:ascii="Arial" w:hAnsi="Arial" w:cs="Arial"/>
                <w:sz w:val="18"/>
                <w:szCs w:val="18"/>
              </w:rPr>
            </w:pPr>
            <w:r w:rsidRPr="00C63ED2">
              <w:rPr>
                <w:rFonts w:ascii="Courier New" w:hAnsi="Courier New" w:cs="Arial"/>
                <w:sz w:val="18"/>
                <w:szCs w:val="18"/>
              </w:rPr>
              <w:t>ticksPerSecond</w:t>
            </w:r>
            <w:r w:rsidRPr="00C63ED2">
              <w:rPr>
                <w:rFonts w:ascii="Arial" w:hAnsi="Arial" w:cs="Arial"/>
                <w:i/>
                <w:sz w:val="18"/>
                <w:szCs w:val="18"/>
              </w:rPr>
              <w:t xml:space="preserve"> </w:t>
            </w:r>
            <w:r w:rsidRPr="00C63ED2">
              <w:rPr>
                <w:rFonts w:ascii="Arial" w:hAnsi="Arial" w:cs="Arial"/>
                <w:sz w:val="18"/>
                <w:szCs w:val="18"/>
              </w:rPr>
              <w:t xml:space="preserve">the precision of the </w:t>
            </w:r>
            <w:r w:rsidR="000E173F" w:rsidRPr="00C63ED2">
              <w:rPr>
                <w:rFonts w:ascii="Arial" w:hAnsi="Arial" w:cs="Arial"/>
                <w:sz w:val="18"/>
                <w:szCs w:val="18"/>
              </w:rPr>
              <w:t>clock given in ticks per second</w:t>
            </w:r>
          </w:p>
        </w:tc>
      </w:tr>
      <w:tr w:rsidR="00DC01BE" w:rsidRPr="00C63ED2" w14:paraId="22570E0B" w14:textId="77777777" w:rsidTr="00575654">
        <w:trPr>
          <w:jc w:val="center"/>
        </w:trPr>
        <w:tc>
          <w:tcPr>
            <w:tcW w:w="3085" w:type="dxa"/>
          </w:tcPr>
          <w:p w14:paraId="56E8C29A" w14:textId="77777777" w:rsidR="00DC01BE" w:rsidRPr="00C63ED2" w:rsidRDefault="00DC01BE" w:rsidP="0053132E">
            <w:pPr>
              <w:pStyle w:val="TAL"/>
              <w:rPr>
                <w:b/>
              </w:rPr>
            </w:pPr>
            <w:r w:rsidRPr="00C63ED2">
              <w:rPr>
                <w:b/>
              </w:rPr>
              <w:t>Out Parameters</w:t>
            </w:r>
          </w:p>
        </w:tc>
        <w:tc>
          <w:tcPr>
            <w:tcW w:w="6610" w:type="dxa"/>
          </w:tcPr>
          <w:p w14:paraId="3A7E823C" w14:textId="77777777" w:rsidR="00DC01BE" w:rsidRPr="00C63ED2" w:rsidRDefault="00DC01BE" w:rsidP="0053132E">
            <w:pPr>
              <w:spacing w:after="0"/>
              <w:rPr>
                <w:rFonts w:ascii="Arial" w:hAnsi="Arial" w:cs="Arial"/>
                <w:sz w:val="18"/>
                <w:szCs w:val="18"/>
              </w:rPr>
            </w:pPr>
            <w:r w:rsidRPr="00C63ED2">
              <w:rPr>
                <w:rFonts w:ascii="Arial" w:hAnsi="Arial" w:cs="Arial"/>
                <w:sz w:val="18"/>
                <w:szCs w:val="18"/>
              </w:rPr>
              <w:t>n.a</w:t>
            </w:r>
          </w:p>
        </w:tc>
      </w:tr>
      <w:tr w:rsidR="00DC01BE" w:rsidRPr="00C63ED2" w14:paraId="16B1E20E" w14:textId="77777777" w:rsidTr="00575654">
        <w:trPr>
          <w:jc w:val="center"/>
        </w:trPr>
        <w:tc>
          <w:tcPr>
            <w:tcW w:w="3085" w:type="dxa"/>
          </w:tcPr>
          <w:p w14:paraId="00C27219" w14:textId="77777777" w:rsidR="00DC01BE" w:rsidRPr="00C63ED2" w:rsidRDefault="00DC01BE" w:rsidP="0053132E">
            <w:pPr>
              <w:pStyle w:val="TAL"/>
              <w:rPr>
                <w:b/>
              </w:rPr>
            </w:pPr>
            <w:r w:rsidRPr="00C63ED2">
              <w:rPr>
                <w:b/>
              </w:rPr>
              <w:t>Return Value</w:t>
            </w:r>
          </w:p>
        </w:tc>
        <w:tc>
          <w:tcPr>
            <w:tcW w:w="6610" w:type="dxa"/>
          </w:tcPr>
          <w:p w14:paraId="3E9FE21A" w14:textId="77777777" w:rsidR="00DC01BE" w:rsidRPr="00C63ED2" w:rsidRDefault="00DC01BE" w:rsidP="0053132E">
            <w:pPr>
              <w:spacing w:after="0"/>
              <w:rPr>
                <w:rFonts w:ascii="Arial" w:hAnsi="Arial" w:cs="Arial"/>
                <w:sz w:val="18"/>
                <w:szCs w:val="18"/>
              </w:rPr>
            </w:pPr>
            <w:r w:rsidRPr="00C63ED2">
              <w:rPr>
                <w:rFonts w:ascii="Arial" w:hAnsi="Arial" w:cs="Arial"/>
                <w:sz w:val="18"/>
                <w:szCs w:val="18"/>
              </w:rPr>
              <w:t>The return status of the operation. The return status indicates the success (</w:t>
            </w:r>
            <w:r w:rsidRPr="00C63ED2">
              <w:rPr>
                <w:rFonts w:ascii="Courier New" w:hAnsi="Courier New" w:cs="Courier New"/>
                <w:i/>
                <w:sz w:val="18"/>
                <w:szCs w:val="18"/>
              </w:rPr>
              <w:t>TRI_OK</w:t>
            </w:r>
            <w:r w:rsidRPr="00C63ED2">
              <w:rPr>
                <w:rFonts w:ascii="Arial" w:hAnsi="Arial" w:cs="Arial"/>
                <w:sz w:val="18"/>
                <w:szCs w:val="18"/>
              </w:rPr>
              <w:t>) or failure (</w:t>
            </w:r>
            <w:r w:rsidRPr="00C63ED2">
              <w:rPr>
                <w:rFonts w:ascii="Courier New" w:hAnsi="Courier New" w:cs="Courier New"/>
                <w:i/>
                <w:sz w:val="18"/>
                <w:szCs w:val="18"/>
              </w:rPr>
              <w:t>TRI_Error</w:t>
            </w:r>
            <w:r w:rsidR="0099194A" w:rsidRPr="00C63ED2">
              <w:rPr>
                <w:rFonts w:ascii="Arial" w:hAnsi="Arial" w:cs="Arial"/>
                <w:sz w:val="18"/>
                <w:szCs w:val="18"/>
              </w:rPr>
              <w:t>) of the operation</w:t>
            </w:r>
          </w:p>
        </w:tc>
      </w:tr>
      <w:tr w:rsidR="00DC01BE" w:rsidRPr="00C63ED2" w14:paraId="26887306" w14:textId="77777777" w:rsidTr="00575654">
        <w:trPr>
          <w:jc w:val="center"/>
        </w:trPr>
        <w:tc>
          <w:tcPr>
            <w:tcW w:w="3085" w:type="dxa"/>
          </w:tcPr>
          <w:p w14:paraId="4139F386" w14:textId="77777777" w:rsidR="00DC01BE" w:rsidRPr="00C63ED2" w:rsidRDefault="00DC01BE" w:rsidP="0053132E">
            <w:pPr>
              <w:pStyle w:val="TAL"/>
              <w:rPr>
                <w:b/>
              </w:rPr>
            </w:pPr>
            <w:r w:rsidRPr="00C63ED2">
              <w:rPr>
                <w:b/>
              </w:rPr>
              <w:t>Constraints</w:t>
            </w:r>
          </w:p>
        </w:tc>
        <w:tc>
          <w:tcPr>
            <w:tcW w:w="6610" w:type="dxa"/>
          </w:tcPr>
          <w:p w14:paraId="67403D9C" w14:textId="77777777" w:rsidR="00DC01BE" w:rsidRPr="00C63ED2" w:rsidRDefault="00DC01BE" w:rsidP="0053132E">
            <w:pPr>
              <w:pStyle w:val="TAL"/>
              <w:rPr>
                <w:rFonts w:cs="Arial"/>
                <w:szCs w:val="18"/>
              </w:rPr>
            </w:pPr>
            <w:r w:rsidRPr="00C63ED2">
              <w:rPr>
                <w:rFonts w:cs="Arial"/>
                <w:szCs w:val="18"/>
              </w:rPr>
              <w:t>n.a.</w:t>
            </w:r>
          </w:p>
        </w:tc>
      </w:tr>
      <w:tr w:rsidR="00DC01BE" w:rsidRPr="00C63ED2" w14:paraId="78435F21" w14:textId="77777777" w:rsidTr="00575654">
        <w:trPr>
          <w:jc w:val="center"/>
        </w:trPr>
        <w:tc>
          <w:tcPr>
            <w:tcW w:w="3085" w:type="dxa"/>
          </w:tcPr>
          <w:p w14:paraId="5BB16F7D" w14:textId="77777777" w:rsidR="00DC01BE" w:rsidRPr="00C63ED2" w:rsidRDefault="00DC01BE" w:rsidP="0053132E">
            <w:pPr>
              <w:pStyle w:val="TAL"/>
              <w:rPr>
                <w:b/>
              </w:rPr>
            </w:pPr>
            <w:r w:rsidRPr="00C63ED2">
              <w:rPr>
                <w:b/>
              </w:rPr>
              <w:t>Effect</w:t>
            </w:r>
          </w:p>
        </w:tc>
        <w:tc>
          <w:tcPr>
            <w:tcW w:w="6610" w:type="dxa"/>
          </w:tcPr>
          <w:p w14:paraId="410F0519" w14:textId="77777777" w:rsidR="00DC01BE" w:rsidRPr="00C63ED2" w:rsidRDefault="00DC01BE" w:rsidP="0053132E">
            <w:pPr>
              <w:spacing w:after="0"/>
              <w:rPr>
                <w:rFonts w:ascii="Arial" w:hAnsi="Arial" w:cs="Arial"/>
                <w:sz w:val="18"/>
                <w:szCs w:val="18"/>
              </w:rPr>
            </w:pPr>
            <w:r w:rsidRPr="00C63ED2">
              <w:rPr>
                <w:rFonts w:ascii="Arial" w:hAnsi="Arial" w:cs="Arial"/>
                <w:sz w:val="18"/>
                <w:szCs w:val="18"/>
              </w:rPr>
              <w:t xml:space="preserve">The operation starts the test system clock with a given precision. The precision is defined by the in parameter </w:t>
            </w:r>
            <w:r w:rsidRPr="00C63ED2">
              <w:rPr>
                <w:rFonts w:ascii="Courier New" w:hAnsi="Courier New" w:cs="Courier New"/>
                <w:i/>
                <w:sz w:val="18"/>
                <w:szCs w:val="18"/>
              </w:rPr>
              <w:t>ticksPerSecond</w:t>
            </w:r>
            <w:r w:rsidRPr="00C63ED2">
              <w:rPr>
                <w:rFonts w:ascii="Arial" w:hAnsi="Arial" w:cs="Arial"/>
                <w:sz w:val="18"/>
                <w:szCs w:val="18"/>
              </w:rPr>
              <w:t>. The parameter specifies the number of time units (ticks) that characterizes a second</w:t>
            </w:r>
          </w:p>
        </w:tc>
      </w:tr>
    </w:tbl>
    <w:p w14:paraId="4BA56707" w14:textId="77777777" w:rsidR="00DC01BE" w:rsidRPr="00C63ED2" w:rsidRDefault="00DC01BE" w:rsidP="00DC01BE"/>
    <w:p w14:paraId="236E6311" w14:textId="77777777" w:rsidR="00DC01BE" w:rsidRPr="00C63ED2" w:rsidRDefault="00DC01BE" w:rsidP="000A3A27">
      <w:pPr>
        <w:pStyle w:val="berschrift2"/>
      </w:pPr>
      <w:bookmarkStart w:id="46" w:name="_Toc420499158"/>
      <w:r w:rsidRPr="00C63ED2">
        <w:t>6.2</w:t>
      </w:r>
      <w:r w:rsidRPr="00C63ED2">
        <w:tab/>
        <w:t xml:space="preserve">triReadClock (TE </w:t>
      </w:r>
      <w:r w:rsidRPr="00C63ED2">
        <w:rPr>
          <w:rFonts w:hint="eastAsia"/>
        </w:rPr>
        <w:t>→</w:t>
      </w:r>
      <w:r w:rsidRPr="00C63ED2">
        <w:t xml:space="preserve"> PA)</w:t>
      </w:r>
      <w:bookmarkEnd w:id="4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6"/>
        <w:gridCol w:w="6563"/>
      </w:tblGrid>
      <w:tr w:rsidR="00DC01BE" w:rsidRPr="00C63ED2" w14:paraId="6D09525D" w14:textId="77777777" w:rsidTr="00575654">
        <w:trPr>
          <w:jc w:val="center"/>
        </w:trPr>
        <w:tc>
          <w:tcPr>
            <w:tcW w:w="3085" w:type="dxa"/>
          </w:tcPr>
          <w:p w14:paraId="5CDB4FC0" w14:textId="77777777" w:rsidR="00DC01BE" w:rsidRPr="00C63ED2" w:rsidRDefault="00DC01BE" w:rsidP="000A3A27">
            <w:pPr>
              <w:pStyle w:val="TAL"/>
              <w:rPr>
                <w:rFonts w:cs="Arial"/>
                <w:b/>
                <w:szCs w:val="18"/>
              </w:rPr>
            </w:pPr>
            <w:r w:rsidRPr="00C63ED2">
              <w:rPr>
                <w:rFonts w:cs="Arial"/>
                <w:b/>
                <w:szCs w:val="18"/>
              </w:rPr>
              <w:t>Signature</w:t>
            </w:r>
          </w:p>
        </w:tc>
        <w:tc>
          <w:tcPr>
            <w:tcW w:w="6610" w:type="dxa"/>
          </w:tcPr>
          <w:p w14:paraId="648F6B04" w14:textId="77777777" w:rsidR="00DC01BE" w:rsidRPr="00C63ED2" w:rsidRDefault="00DC01BE" w:rsidP="000A3A27">
            <w:pPr>
              <w:keepNext/>
              <w:keepLines/>
              <w:spacing w:after="0"/>
              <w:rPr>
                <w:rFonts w:ascii="Courier New" w:hAnsi="Courier New" w:cs="Courier New"/>
                <w:i/>
                <w:sz w:val="18"/>
                <w:szCs w:val="18"/>
              </w:rPr>
            </w:pPr>
            <w:r w:rsidRPr="00C63ED2">
              <w:rPr>
                <w:rFonts w:ascii="Courier New" w:hAnsi="Courier New" w:cs="Courier New"/>
                <w:i/>
                <w:sz w:val="18"/>
                <w:szCs w:val="18"/>
              </w:rPr>
              <w:t>TriStatus triReadClock(out long timepoint)</w:t>
            </w:r>
          </w:p>
        </w:tc>
      </w:tr>
      <w:tr w:rsidR="00DC01BE" w:rsidRPr="00C63ED2" w14:paraId="1AC69F24" w14:textId="77777777" w:rsidTr="00575654">
        <w:trPr>
          <w:jc w:val="center"/>
        </w:trPr>
        <w:tc>
          <w:tcPr>
            <w:tcW w:w="3085" w:type="dxa"/>
          </w:tcPr>
          <w:p w14:paraId="19A9B8CB" w14:textId="77777777" w:rsidR="00DC01BE" w:rsidRPr="00C63ED2" w:rsidRDefault="00DC01BE" w:rsidP="000A3A27">
            <w:pPr>
              <w:pStyle w:val="TAL"/>
              <w:rPr>
                <w:rFonts w:cs="Arial"/>
                <w:b/>
                <w:szCs w:val="18"/>
              </w:rPr>
            </w:pPr>
            <w:r w:rsidRPr="00C63ED2">
              <w:rPr>
                <w:rFonts w:cs="Arial"/>
                <w:b/>
                <w:szCs w:val="18"/>
              </w:rPr>
              <w:t>In Parameters</w:t>
            </w:r>
          </w:p>
        </w:tc>
        <w:tc>
          <w:tcPr>
            <w:tcW w:w="6610" w:type="dxa"/>
          </w:tcPr>
          <w:p w14:paraId="1F22F2BA" w14:textId="77777777" w:rsidR="00DC01BE" w:rsidRPr="00C63ED2" w:rsidRDefault="00DC01BE" w:rsidP="000A3A27">
            <w:pPr>
              <w:pStyle w:val="TAL"/>
              <w:rPr>
                <w:rFonts w:cs="Arial"/>
                <w:szCs w:val="18"/>
              </w:rPr>
            </w:pPr>
            <w:r w:rsidRPr="00C63ED2">
              <w:rPr>
                <w:rFonts w:cs="Arial"/>
                <w:szCs w:val="18"/>
              </w:rPr>
              <w:t>n.a.</w:t>
            </w:r>
          </w:p>
        </w:tc>
      </w:tr>
      <w:tr w:rsidR="00DC01BE" w:rsidRPr="00C63ED2" w14:paraId="6B459917" w14:textId="77777777" w:rsidTr="00575654">
        <w:trPr>
          <w:jc w:val="center"/>
        </w:trPr>
        <w:tc>
          <w:tcPr>
            <w:tcW w:w="3085" w:type="dxa"/>
          </w:tcPr>
          <w:p w14:paraId="50D3EC30" w14:textId="77777777" w:rsidR="00DC01BE" w:rsidRPr="00C63ED2" w:rsidRDefault="00DC01BE" w:rsidP="000A3A27">
            <w:pPr>
              <w:pStyle w:val="TAL"/>
              <w:rPr>
                <w:rFonts w:cs="Arial"/>
                <w:b/>
                <w:szCs w:val="18"/>
              </w:rPr>
            </w:pPr>
            <w:r w:rsidRPr="00C63ED2">
              <w:rPr>
                <w:rFonts w:cs="Arial"/>
                <w:b/>
                <w:szCs w:val="18"/>
              </w:rPr>
              <w:t>Out Parameters</w:t>
            </w:r>
          </w:p>
        </w:tc>
        <w:tc>
          <w:tcPr>
            <w:tcW w:w="6610" w:type="dxa"/>
          </w:tcPr>
          <w:p w14:paraId="6D18CB8C" w14:textId="77777777" w:rsidR="00DC01BE" w:rsidRPr="00C63ED2" w:rsidRDefault="00DC01BE" w:rsidP="000A3A27">
            <w:pPr>
              <w:keepNext/>
              <w:keepLines/>
              <w:spacing w:after="0"/>
              <w:rPr>
                <w:rFonts w:ascii="Arial" w:hAnsi="Arial" w:cs="Arial"/>
                <w:sz w:val="18"/>
                <w:szCs w:val="18"/>
              </w:rPr>
            </w:pPr>
            <w:r w:rsidRPr="00C63ED2">
              <w:rPr>
                <w:rFonts w:ascii="Courier New" w:hAnsi="Courier New" w:cs="Courier New"/>
                <w:i/>
                <w:sz w:val="18"/>
                <w:szCs w:val="18"/>
              </w:rPr>
              <w:t>timepoint</w:t>
            </w:r>
            <w:r w:rsidR="00374FF5" w:rsidRPr="00C63ED2">
              <w:rPr>
                <w:rFonts w:ascii="Arial" w:hAnsi="Arial" w:cs="Arial"/>
                <w:sz w:val="18"/>
                <w:szCs w:val="18"/>
              </w:rPr>
              <w:t xml:space="preserve"> </w:t>
            </w:r>
            <w:r w:rsidRPr="00C63ED2">
              <w:rPr>
                <w:rFonts w:ascii="Arial" w:hAnsi="Arial" w:cs="Arial"/>
                <w:sz w:val="18"/>
                <w:szCs w:val="18"/>
              </w:rPr>
              <w:t>current time</w:t>
            </w:r>
          </w:p>
        </w:tc>
      </w:tr>
      <w:tr w:rsidR="00DC01BE" w:rsidRPr="00C63ED2" w14:paraId="4635CE75" w14:textId="77777777" w:rsidTr="00575654">
        <w:trPr>
          <w:jc w:val="center"/>
        </w:trPr>
        <w:tc>
          <w:tcPr>
            <w:tcW w:w="3085" w:type="dxa"/>
          </w:tcPr>
          <w:p w14:paraId="680F0276" w14:textId="77777777" w:rsidR="00DC01BE" w:rsidRPr="00C63ED2" w:rsidRDefault="00DC01BE" w:rsidP="000A3A27">
            <w:pPr>
              <w:pStyle w:val="TAL"/>
              <w:rPr>
                <w:rFonts w:cs="Arial"/>
                <w:b/>
                <w:szCs w:val="18"/>
              </w:rPr>
            </w:pPr>
            <w:r w:rsidRPr="00C63ED2">
              <w:rPr>
                <w:rFonts w:cs="Arial"/>
                <w:b/>
                <w:szCs w:val="18"/>
              </w:rPr>
              <w:t>Return Value</w:t>
            </w:r>
          </w:p>
        </w:tc>
        <w:tc>
          <w:tcPr>
            <w:tcW w:w="6610" w:type="dxa"/>
          </w:tcPr>
          <w:p w14:paraId="22DE537E" w14:textId="77777777" w:rsidR="00DC01BE" w:rsidRPr="00C63ED2" w:rsidRDefault="00DC01BE" w:rsidP="000A3A27">
            <w:pPr>
              <w:keepNext/>
              <w:keepLines/>
              <w:spacing w:after="0"/>
              <w:rPr>
                <w:rFonts w:ascii="Arial" w:hAnsi="Arial" w:cs="Arial"/>
                <w:sz w:val="18"/>
                <w:szCs w:val="18"/>
              </w:rPr>
            </w:pPr>
            <w:r w:rsidRPr="00C63ED2">
              <w:rPr>
                <w:rFonts w:ascii="Arial" w:hAnsi="Arial" w:cs="Arial"/>
                <w:sz w:val="18"/>
                <w:szCs w:val="18"/>
              </w:rPr>
              <w:t>The return status of the operation. The return status indicates the success (</w:t>
            </w:r>
            <w:r w:rsidRPr="00C63ED2">
              <w:rPr>
                <w:rFonts w:ascii="Courier New" w:hAnsi="Courier New" w:cs="Courier New"/>
                <w:i/>
                <w:sz w:val="18"/>
                <w:szCs w:val="18"/>
              </w:rPr>
              <w:t>TRI_OK</w:t>
            </w:r>
            <w:r w:rsidRPr="00C63ED2">
              <w:rPr>
                <w:rFonts w:ascii="Arial" w:hAnsi="Arial" w:cs="Arial"/>
                <w:sz w:val="18"/>
                <w:szCs w:val="18"/>
              </w:rPr>
              <w:t>) or failure (</w:t>
            </w:r>
            <w:r w:rsidRPr="00C63ED2">
              <w:rPr>
                <w:rFonts w:ascii="Courier New" w:hAnsi="Courier New" w:cs="Courier New"/>
                <w:i/>
                <w:sz w:val="18"/>
                <w:szCs w:val="18"/>
              </w:rPr>
              <w:t>TRI_Error</w:t>
            </w:r>
            <w:r w:rsidRPr="00C63ED2">
              <w:rPr>
                <w:rFonts w:ascii="Arial" w:hAnsi="Arial" w:cs="Arial"/>
                <w:sz w:val="18"/>
                <w:szCs w:val="18"/>
              </w:rPr>
              <w:t>) of the operation</w:t>
            </w:r>
          </w:p>
        </w:tc>
      </w:tr>
      <w:tr w:rsidR="00DC01BE" w:rsidRPr="00C63ED2" w14:paraId="039D2D9F" w14:textId="77777777" w:rsidTr="00575654">
        <w:trPr>
          <w:jc w:val="center"/>
        </w:trPr>
        <w:tc>
          <w:tcPr>
            <w:tcW w:w="3085" w:type="dxa"/>
          </w:tcPr>
          <w:p w14:paraId="193E3580" w14:textId="77777777" w:rsidR="00DC01BE" w:rsidRPr="00C63ED2" w:rsidRDefault="00DC01BE" w:rsidP="000A3A27">
            <w:pPr>
              <w:pStyle w:val="TAL"/>
              <w:rPr>
                <w:rFonts w:cs="Arial"/>
                <w:b/>
                <w:szCs w:val="18"/>
              </w:rPr>
            </w:pPr>
            <w:r w:rsidRPr="00C63ED2">
              <w:rPr>
                <w:rFonts w:cs="Arial"/>
                <w:b/>
                <w:szCs w:val="18"/>
              </w:rPr>
              <w:t>Constraints</w:t>
            </w:r>
          </w:p>
        </w:tc>
        <w:tc>
          <w:tcPr>
            <w:tcW w:w="6610" w:type="dxa"/>
          </w:tcPr>
          <w:p w14:paraId="02971E8F" w14:textId="77777777" w:rsidR="00DC01BE" w:rsidRPr="00C63ED2" w:rsidRDefault="00DC01BE" w:rsidP="000A3A27">
            <w:pPr>
              <w:pStyle w:val="TAL"/>
              <w:rPr>
                <w:rFonts w:cs="Arial"/>
                <w:szCs w:val="18"/>
              </w:rPr>
            </w:pPr>
            <w:r w:rsidRPr="00C63ED2">
              <w:rPr>
                <w:rFonts w:cs="Arial"/>
                <w:szCs w:val="18"/>
              </w:rPr>
              <w:t xml:space="preserve">There was a preceding invocation of </w:t>
            </w:r>
          </w:p>
          <w:p w14:paraId="7A7C0A1E" w14:textId="77777777" w:rsidR="00DC01BE" w:rsidRPr="00C63ED2" w:rsidRDefault="00217E12" w:rsidP="000A3A27">
            <w:pPr>
              <w:keepNext/>
              <w:keepLines/>
              <w:spacing w:after="0"/>
              <w:rPr>
                <w:rFonts w:ascii="Courier New" w:hAnsi="Courier New" w:cs="Courier New"/>
                <w:sz w:val="18"/>
                <w:szCs w:val="18"/>
              </w:rPr>
            </w:pPr>
            <w:r w:rsidRPr="00C63ED2">
              <w:rPr>
                <w:rFonts w:ascii="Courier New" w:hAnsi="Courier New" w:cs="Courier New"/>
                <w:i/>
                <w:sz w:val="18"/>
                <w:szCs w:val="18"/>
              </w:rPr>
              <w:t>triStartClock(in long ticksPerSecond)</w:t>
            </w:r>
          </w:p>
        </w:tc>
      </w:tr>
      <w:tr w:rsidR="00DC01BE" w:rsidRPr="00C63ED2" w14:paraId="7E08E94A" w14:textId="77777777" w:rsidTr="00575654">
        <w:trPr>
          <w:jc w:val="center"/>
        </w:trPr>
        <w:tc>
          <w:tcPr>
            <w:tcW w:w="3085" w:type="dxa"/>
          </w:tcPr>
          <w:p w14:paraId="3FEBD599" w14:textId="77777777" w:rsidR="00DC01BE" w:rsidRPr="00C63ED2" w:rsidRDefault="00DC01BE" w:rsidP="00B52250">
            <w:pPr>
              <w:pStyle w:val="TAL"/>
              <w:keepNext w:val="0"/>
              <w:keepLines w:val="0"/>
              <w:rPr>
                <w:rFonts w:cs="Arial"/>
                <w:b/>
                <w:szCs w:val="18"/>
              </w:rPr>
            </w:pPr>
            <w:r w:rsidRPr="00C63ED2">
              <w:rPr>
                <w:rFonts w:cs="Arial"/>
                <w:b/>
                <w:szCs w:val="18"/>
              </w:rPr>
              <w:t>Effect</w:t>
            </w:r>
          </w:p>
        </w:tc>
        <w:tc>
          <w:tcPr>
            <w:tcW w:w="6610" w:type="dxa"/>
          </w:tcPr>
          <w:p w14:paraId="556E2832" w14:textId="77777777" w:rsidR="00DC01BE" w:rsidRPr="00C63ED2" w:rsidRDefault="00DC01BE" w:rsidP="00B52250">
            <w:pPr>
              <w:spacing w:after="0"/>
              <w:rPr>
                <w:rFonts w:ascii="Arial" w:hAnsi="Arial" w:cs="Arial"/>
                <w:sz w:val="18"/>
                <w:szCs w:val="18"/>
              </w:rPr>
            </w:pPr>
            <w:r w:rsidRPr="00C63ED2">
              <w:rPr>
                <w:rFonts w:ascii="Arial" w:hAnsi="Arial" w:cs="Arial"/>
                <w:sz w:val="18"/>
                <w:szCs w:val="18"/>
              </w:rPr>
              <w:t xml:space="preserve">The operation yields the actual clock value. The clock value is given by the out parameter </w:t>
            </w:r>
            <w:r w:rsidRPr="00C63ED2">
              <w:rPr>
                <w:rFonts w:ascii="Courier New" w:hAnsi="Courier New" w:cs="Courier New"/>
                <w:i/>
                <w:sz w:val="18"/>
                <w:szCs w:val="18"/>
              </w:rPr>
              <w:t>timepoint</w:t>
            </w:r>
            <w:r w:rsidRPr="00C63ED2">
              <w:rPr>
                <w:rFonts w:ascii="Arial" w:hAnsi="Arial" w:cs="Arial"/>
                <w:sz w:val="18"/>
                <w:szCs w:val="18"/>
              </w:rPr>
              <w:t>, which represents the number of time units (ticks) that has elapsed</w:t>
            </w:r>
            <w:r w:rsidR="00374FF5" w:rsidRPr="00C63ED2">
              <w:rPr>
                <w:rFonts w:ascii="Arial" w:hAnsi="Arial" w:cs="Arial"/>
                <w:sz w:val="18"/>
                <w:szCs w:val="18"/>
              </w:rPr>
              <w:t xml:space="preserve"> since the start of the clock (</w:t>
            </w:r>
            <w:r w:rsidRPr="00C63ED2">
              <w:rPr>
                <w:rFonts w:ascii="Arial" w:hAnsi="Arial" w:cs="Arial"/>
                <w:sz w:val="18"/>
                <w:szCs w:val="18"/>
              </w:rPr>
              <w:t xml:space="preserve">see </w:t>
            </w:r>
            <w:r w:rsidRPr="00C63ED2">
              <w:rPr>
                <w:rFonts w:ascii="Courier New" w:hAnsi="Courier New" w:cs="Courier New"/>
                <w:i/>
                <w:sz w:val="18"/>
                <w:szCs w:val="18"/>
              </w:rPr>
              <w:t>triStartClock</w:t>
            </w:r>
            <w:r w:rsidR="003673EE" w:rsidRPr="00C63ED2">
              <w:rPr>
                <w:rFonts w:ascii="Arial" w:hAnsi="Arial" w:cs="Arial"/>
                <w:sz w:val="18"/>
                <w:szCs w:val="18"/>
              </w:rPr>
              <w:t>)</w:t>
            </w:r>
          </w:p>
        </w:tc>
      </w:tr>
    </w:tbl>
    <w:p w14:paraId="36EAC800" w14:textId="77777777" w:rsidR="00DC01BE" w:rsidRPr="00C63ED2" w:rsidRDefault="00DC01BE" w:rsidP="00EA1432">
      <w:pPr>
        <w:pStyle w:val="berschrift2"/>
      </w:pPr>
      <w:bookmarkStart w:id="47" w:name="_Toc420499159"/>
      <w:r w:rsidRPr="00C63ED2">
        <w:lastRenderedPageBreak/>
        <w:t>6.3</w:t>
      </w:r>
      <w:r w:rsidRPr="00C63ED2">
        <w:tab/>
        <w:t xml:space="preserve">triBeginWait (TE </w:t>
      </w:r>
      <w:r w:rsidRPr="00C63ED2">
        <w:rPr>
          <w:rFonts w:eastAsia="Arial Unicode MS" w:hint="eastAsia"/>
        </w:rPr>
        <w:t>→</w:t>
      </w:r>
      <w:r w:rsidRPr="00C63ED2">
        <w:t xml:space="preserve"> PA)</w:t>
      </w:r>
      <w:bookmarkEnd w:id="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4"/>
        <w:gridCol w:w="6565"/>
      </w:tblGrid>
      <w:tr w:rsidR="00DC01BE" w:rsidRPr="00C63ED2" w14:paraId="42C8BC0D" w14:textId="77777777" w:rsidTr="00575654">
        <w:trPr>
          <w:jc w:val="center"/>
        </w:trPr>
        <w:tc>
          <w:tcPr>
            <w:tcW w:w="3085" w:type="dxa"/>
          </w:tcPr>
          <w:p w14:paraId="68077540" w14:textId="77777777" w:rsidR="00DC01BE" w:rsidRPr="00C63ED2" w:rsidRDefault="00DC01BE" w:rsidP="00B52250">
            <w:pPr>
              <w:pStyle w:val="TAL"/>
              <w:keepNext w:val="0"/>
              <w:keepLines w:val="0"/>
              <w:rPr>
                <w:rFonts w:cs="Arial"/>
                <w:b/>
                <w:szCs w:val="18"/>
              </w:rPr>
            </w:pPr>
            <w:r w:rsidRPr="00C63ED2">
              <w:rPr>
                <w:rFonts w:cs="Arial"/>
                <w:b/>
                <w:szCs w:val="18"/>
              </w:rPr>
              <w:t>Signature</w:t>
            </w:r>
          </w:p>
        </w:tc>
        <w:tc>
          <w:tcPr>
            <w:tcW w:w="6610" w:type="dxa"/>
          </w:tcPr>
          <w:p w14:paraId="0129FC82" w14:textId="77777777" w:rsidR="00DC01BE" w:rsidRPr="00C63ED2" w:rsidRDefault="00DC01BE" w:rsidP="00B52250">
            <w:pPr>
              <w:spacing w:after="0"/>
              <w:rPr>
                <w:rFonts w:ascii="Arial" w:hAnsi="Arial" w:cs="Arial"/>
                <w:i/>
                <w:sz w:val="18"/>
                <w:szCs w:val="18"/>
              </w:rPr>
            </w:pPr>
            <w:r w:rsidRPr="00C63ED2">
              <w:rPr>
                <w:rFonts w:ascii="Courier New" w:hAnsi="Courier New" w:cs="Courier New"/>
                <w:i/>
                <w:sz w:val="18"/>
                <w:szCs w:val="18"/>
              </w:rPr>
              <w:t>TriStatus triBeginWait(</w:t>
            </w:r>
            <w:r w:rsidR="000C732B" w:rsidRPr="00C63ED2">
              <w:rPr>
                <w:rFonts w:ascii="Courier New" w:hAnsi="Courier New" w:cs="Courier New"/>
                <w:i/>
                <w:sz w:val="18"/>
                <w:szCs w:val="18"/>
              </w:rPr>
              <w:t>in long timepoint,</w:t>
            </w:r>
            <w:r w:rsidR="000C732B" w:rsidRPr="00C63ED2">
              <w:rPr>
                <w:rFonts w:ascii="Arial" w:hAnsi="Arial" w:cs="Arial"/>
                <w:i/>
                <w:sz w:val="18"/>
                <w:szCs w:val="18"/>
              </w:rPr>
              <w:br/>
            </w:r>
            <w:r w:rsidRPr="00C63ED2">
              <w:rPr>
                <w:rFonts w:ascii="Courier New" w:hAnsi="Courier New" w:cs="Courier New"/>
                <w:i/>
                <w:sz w:val="18"/>
                <w:szCs w:val="18"/>
              </w:rPr>
              <w:t>in TriComponentIDType component)</w:t>
            </w:r>
          </w:p>
        </w:tc>
      </w:tr>
      <w:tr w:rsidR="00DC01BE" w:rsidRPr="00C63ED2" w14:paraId="59379590" w14:textId="77777777" w:rsidTr="00575654">
        <w:trPr>
          <w:jc w:val="center"/>
        </w:trPr>
        <w:tc>
          <w:tcPr>
            <w:tcW w:w="3085" w:type="dxa"/>
          </w:tcPr>
          <w:p w14:paraId="29E31ABD" w14:textId="77777777" w:rsidR="00DC01BE" w:rsidRPr="00C63ED2" w:rsidRDefault="00DC01BE" w:rsidP="00B52250">
            <w:pPr>
              <w:pStyle w:val="TAL"/>
              <w:keepNext w:val="0"/>
              <w:keepLines w:val="0"/>
              <w:rPr>
                <w:rFonts w:cs="Arial"/>
                <w:b/>
                <w:szCs w:val="18"/>
              </w:rPr>
            </w:pPr>
            <w:r w:rsidRPr="00C63ED2">
              <w:rPr>
                <w:rFonts w:cs="Arial"/>
                <w:b/>
                <w:szCs w:val="18"/>
              </w:rPr>
              <w:t>In Parameters</w:t>
            </w:r>
          </w:p>
        </w:tc>
        <w:tc>
          <w:tcPr>
            <w:tcW w:w="6610" w:type="dxa"/>
          </w:tcPr>
          <w:p w14:paraId="088585B4" w14:textId="77777777" w:rsidR="00DC01BE" w:rsidRPr="00C63ED2" w:rsidRDefault="00DC01BE" w:rsidP="00B52250">
            <w:pPr>
              <w:spacing w:after="0"/>
              <w:rPr>
                <w:rFonts w:ascii="Arial" w:hAnsi="Arial" w:cs="Arial"/>
                <w:sz w:val="18"/>
                <w:szCs w:val="18"/>
              </w:rPr>
            </w:pPr>
            <w:r w:rsidRPr="00C63ED2">
              <w:rPr>
                <w:rFonts w:ascii="Courier New" w:hAnsi="Courier New" w:cs="Courier New"/>
                <w:i/>
                <w:sz w:val="18"/>
                <w:szCs w:val="18"/>
              </w:rPr>
              <w:t>timepoint</w:t>
            </w:r>
            <w:r w:rsidRPr="00C63ED2">
              <w:rPr>
                <w:rFonts w:ascii="Arial" w:hAnsi="Arial" w:cs="Arial"/>
                <w:i/>
                <w:sz w:val="18"/>
                <w:szCs w:val="18"/>
              </w:rPr>
              <w:t xml:space="preserve"> </w:t>
            </w:r>
            <w:r w:rsidRPr="00C63ED2">
              <w:rPr>
                <w:rFonts w:ascii="Arial" w:hAnsi="Arial" w:cs="Arial"/>
                <w:sz w:val="18"/>
                <w:szCs w:val="18"/>
              </w:rPr>
              <w:t>point in time until execution of a component should be suspended</w:t>
            </w:r>
          </w:p>
          <w:p w14:paraId="0566F0FC" w14:textId="77777777" w:rsidR="00DC01BE" w:rsidRPr="00C63ED2" w:rsidRDefault="00DC01BE" w:rsidP="00B52250">
            <w:pPr>
              <w:spacing w:after="0"/>
              <w:rPr>
                <w:rFonts w:ascii="Arial" w:hAnsi="Arial" w:cs="Arial"/>
                <w:i/>
                <w:sz w:val="18"/>
                <w:szCs w:val="18"/>
              </w:rPr>
            </w:pPr>
            <w:r w:rsidRPr="00C63ED2">
              <w:rPr>
                <w:rFonts w:ascii="Courier New" w:hAnsi="Courier New" w:cs="Courier New"/>
                <w:i/>
                <w:sz w:val="18"/>
                <w:szCs w:val="18"/>
              </w:rPr>
              <w:t>component</w:t>
            </w:r>
            <w:r w:rsidRPr="00C63ED2">
              <w:rPr>
                <w:rFonts w:ascii="Arial" w:hAnsi="Arial" w:cs="Arial"/>
                <w:i/>
                <w:sz w:val="18"/>
                <w:szCs w:val="18"/>
              </w:rPr>
              <w:t xml:space="preserve"> </w:t>
            </w:r>
            <w:r w:rsidRPr="00C63ED2">
              <w:rPr>
                <w:rFonts w:ascii="Arial" w:hAnsi="Arial" w:cs="Arial"/>
                <w:sz w:val="18"/>
                <w:szCs w:val="18"/>
              </w:rPr>
              <w:t>component</w:t>
            </w:r>
            <w:r w:rsidRPr="00C63ED2">
              <w:rPr>
                <w:rFonts w:ascii="Arial" w:hAnsi="Arial" w:cs="Arial"/>
                <w:i/>
                <w:sz w:val="18"/>
                <w:szCs w:val="18"/>
              </w:rPr>
              <w:t xml:space="preserve"> </w:t>
            </w:r>
            <w:r w:rsidRPr="00C63ED2">
              <w:rPr>
                <w:rFonts w:ascii="Arial" w:hAnsi="Arial" w:cs="Arial"/>
                <w:sz w:val="18"/>
                <w:szCs w:val="18"/>
              </w:rPr>
              <w:t>whose execution should be suspended</w:t>
            </w:r>
          </w:p>
        </w:tc>
      </w:tr>
      <w:tr w:rsidR="00DC01BE" w:rsidRPr="00C63ED2" w14:paraId="003D2F7A" w14:textId="77777777" w:rsidTr="00575654">
        <w:trPr>
          <w:jc w:val="center"/>
        </w:trPr>
        <w:tc>
          <w:tcPr>
            <w:tcW w:w="3085" w:type="dxa"/>
          </w:tcPr>
          <w:p w14:paraId="4471A0FC" w14:textId="77777777" w:rsidR="00DC01BE" w:rsidRPr="00C63ED2" w:rsidRDefault="00DC01BE" w:rsidP="00B52250">
            <w:pPr>
              <w:pStyle w:val="TAL"/>
              <w:keepNext w:val="0"/>
              <w:keepLines w:val="0"/>
              <w:rPr>
                <w:rFonts w:cs="Arial"/>
                <w:b/>
                <w:szCs w:val="18"/>
              </w:rPr>
            </w:pPr>
            <w:r w:rsidRPr="00C63ED2">
              <w:rPr>
                <w:rFonts w:cs="Arial"/>
                <w:b/>
                <w:szCs w:val="18"/>
              </w:rPr>
              <w:t>Out Parameters</w:t>
            </w:r>
          </w:p>
        </w:tc>
        <w:tc>
          <w:tcPr>
            <w:tcW w:w="6610" w:type="dxa"/>
          </w:tcPr>
          <w:p w14:paraId="5639BE0F" w14:textId="77777777" w:rsidR="00DC01BE" w:rsidRPr="00C63ED2" w:rsidRDefault="00DC01BE" w:rsidP="00B52250">
            <w:pPr>
              <w:pStyle w:val="TAL"/>
              <w:keepNext w:val="0"/>
              <w:keepLines w:val="0"/>
              <w:rPr>
                <w:rFonts w:cs="Arial"/>
                <w:szCs w:val="18"/>
              </w:rPr>
            </w:pPr>
            <w:r w:rsidRPr="00C63ED2">
              <w:rPr>
                <w:rFonts w:cs="Arial"/>
                <w:szCs w:val="18"/>
              </w:rPr>
              <w:t>n.a.</w:t>
            </w:r>
          </w:p>
        </w:tc>
      </w:tr>
      <w:tr w:rsidR="00DC01BE" w:rsidRPr="00C63ED2" w14:paraId="2232623B" w14:textId="77777777" w:rsidTr="00575654">
        <w:trPr>
          <w:jc w:val="center"/>
        </w:trPr>
        <w:tc>
          <w:tcPr>
            <w:tcW w:w="3085" w:type="dxa"/>
          </w:tcPr>
          <w:p w14:paraId="46530F9F" w14:textId="77777777" w:rsidR="00DC01BE" w:rsidRPr="00C63ED2" w:rsidRDefault="00DC01BE" w:rsidP="00B52250">
            <w:pPr>
              <w:pStyle w:val="TAL"/>
              <w:keepNext w:val="0"/>
              <w:keepLines w:val="0"/>
              <w:rPr>
                <w:rFonts w:cs="Arial"/>
                <w:b/>
                <w:szCs w:val="18"/>
              </w:rPr>
            </w:pPr>
            <w:r w:rsidRPr="00C63ED2">
              <w:rPr>
                <w:rFonts w:cs="Arial"/>
                <w:b/>
                <w:szCs w:val="18"/>
              </w:rPr>
              <w:t>Return Value</w:t>
            </w:r>
          </w:p>
        </w:tc>
        <w:tc>
          <w:tcPr>
            <w:tcW w:w="6610" w:type="dxa"/>
          </w:tcPr>
          <w:p w14:paraId="7B8B185B" w14:textId="77777777" w:rsidR="00DC01BE" w:rsidRPr="00C63ED2" w:rsidRDefault="00DC01BE" w:rsidP="00B52250">
            <w:pPr>
              <w:spacing w:after="0"/>
              <w:rPr>
                <w:rFonts w:ascii="Arial" w:hAnsi="Arial" w:cs="Arial"/>
                <w:sz w:val="18"/>
                <w:szCs w:val="18"/>
              </w:rPr>
            </w:pPr>
            <w:r w:rsidRPr="00C63ED2">
              <w:rPr>
                <w:rFonts w:ascii="Arial" w:hAnsi="Arial" w:cs="Arial"/>
                <w:sz w:val="18"/>
                <w:szCs w:val="18"/>
              </w:rPr>
              <w:t>The return status of the operation. The return status indicates the success (</w:t>
            </w:r>
            <w:r w:rsidRPr="00C63ED2">
              <w:rPr>
                <w:rFonts w:ascii="Courier New" w:hAnsi="Courier New" w:cs="Courier New"/>
                <w:i/>
                <w:sz w:val="18"/>
                <w:szCs w:val="18"/>
              </w:rPr>
              <w:t>TRI_OK</w:t>
            </w:r>
            <w:r w:rsidRPr="00C63ED2">
              <w:rPr>
                <w:rFonts w:ascii="Arial" w:hAnsi="Arial" w:cs="Arial"/>
                <w:sz w:val="18"/>
                <w:szCs w:val="18"/>
              </w:rPr>
              <w:t>) or failure (</w:t>
            </w:r>
            <w:r w:rsidRPr="00C63ED2">
              <w:rPr>
                <w:rFonts w:ascii="Courier New" w:hAnsi="Courier New" w:cs="Courier New"/>
                <w:i/>
                <w:sz w:val="18"/>
                <w:szCs w:val="18"/>
              </w:rPr>
              <w:t>TRI_Error</w:t>
            </w:r>
            <w:r w:rsidR="003673EE" w:rsidRPr="00C63ED2">
              <w:rPr>
                <w:rFonts w:ascii="Arial" w:hAnsi="Arial" w:cs="Arial"/>
                <w:sz w:val="18"/>
                <w:szCs w:val="18"/>
              </w:rPr>
              <w:t>) of the operation</w:t>
            </w:r>
          </w:p>
        </w:tc>
      </w:tr>
      <w:tr w:rsidR="00DC01BE" w:rsidRPr="00C63ED2" w14:paraId="087719B8" w14:textId="77777777" w:rsidTr="00575654">
        <w:trPr>
          <w:jc w:val="center"/>
        </w:trPr>
        <w:tc>
          <w:tcPr>
            <w:tcW w:w="3085" w:type="dxa"/>
          </w:tcPr>
          <w:p w14:paraId="01EF3EFD" w14:textId="77777777" w:rsidR="00DC01BE" w:rsidRPr="00C63ED2" w:rsidRDefault="00DC01BE" w:rsidP="00B52250">
            <w:pPr>
              <w:pStyle w:val="TAL"/>
              <w:keepNext w:val="0"/>
              <w:keepLines w:val="0"/>
              <w:rPr>
                <w:rFonts w:cs="Arial"/>
                <w:b/>
                <w:szCs w:val="18"/>
              </w:rPr>
            </w:pPr>
            <w:r w:rsidRPr="00C63ED2">
              <w:rPr>
                <w:rFonts w:cs="Arial"/>
                <w:b/>
                <w:szCs w:val="18"/>
              </w:rPr>
              <w:t>Constraints</w:t>
            </w:r>
          </w:p>
        </w:tc>
        <w:tc>
          <w:tcPr>
            <w:tcW w:w="6610" w:type="dxa"/>
          </w:tcPr>
          <w:p w14:paraId="5250234F" w14:textId="77777777" w:rsidR="00DC01BE" w:rsidRPr="00C63ED2" w:rsidRDefault="00DC01BE" w:rsidP="00B52250">
            <w:pPr>
              <w:pStyle w:val="TAL"/>
              <w:keepNext w:val="0"/>
              <w:keepLines w:val="0"/>
              <w:rPr>
                <w:rFonts w:cs="Arial"/>
                <w:szCs w:val="18"/>
              </w:rPr>
            </w:pPr>
            <w:r w:rsidRPr="00C63ED2">
              <w:rPr>
                <w:rFonts w:cs="Arial"/>
                <w:szCs w:val="18"/>
              </w:rPr>
              <w:t>Ther</w:t>
            </w:r>
            <w:r w:rsidR="005D4AD2" w:rsidRPr="00C63ED2">
              <w:rPr>
                <w:rFonts w:cs="Arial"/>
                <w:szCs w:val="18"/>
              </w:rPr>
              <w:t>e was a preceding invocation of</w:t>
            </w:r>
          </w:p>
          <w:p w14:paraId="67677EC4" w14:textId="77777777" w:rsidR="00DC01BE" w:rsidRPr="00C63ED2" w:rsidRDefault="00217E12" w:rsidP="00B52250">
            <w:pPr>
              <w:spacing w:after="0"/>
              <w:rPr>
                <w:rFonts w:ascii="Courier New" w:hAnsi="Courier New" w:cs="Courier New"/>
                <w:sz w:val="18"/>
                <w:szCs w:val="18"/>
              </w:rPr>
            </w:pPr>
            <w:r w:rsidRPr="00C63ED2">
              <w:rPr>
                <w:rFonts w:ascii="Courier New" w:hAnsi="Courier New" w:cs="Courier New"/>
                <w:i/>
                <w:sz w:val="18"/>
                <w:szCs w:val="18"/>
              </w:rPr>
              <w:t>triStartClock(in long ticksPerSecond)</w:t>
            </w:r>
          </w:p>
        </w:tc>
      </w:tr>
      <w:tr w:rsidR="00DC01BE" w:rsidRPr="00C63ED2" w14:paraId="0915025F" w14:textId="77777777" w:rsidTr="00575654">
        <w:trPr>
          <w:jc w:val="center"/>
        </w:trPr>
        <w:tc>
          <w:tcPr>
            <w:tcW w:w="3085" w:type="dxa"/>
          </w:tcPr>
          <w:p w14:paraId="5C226CA0" w14:textId="77777777" w:rsidR="00DC01BE" w:rsidRPr="00C63ED2" w:rsidRDefault="00DC01BE" w:rsidP="00B52250">
            <w:pPr>
              <w:pStyle w:val="TAL"/>
              <w:keepNext w:val="0"/>
              <w:keepLines w:val="0"/>
              <w:rPr>
                <w:rFonts w:cs="Arial"/>
                <w:b/>
                <w:szCs w:val="18"/>
              </w:rPr>
            </w:pPr>
            <w:r w:rsidRPr="00C63ED2">
              <w:rPr>
                <w:rFonts w:cs="Arial"/>
                <w:b/>
                <w:szCs w:val="18"/>
              </w:rPr>
              <w:t>Effect</w:t>
            </w:r>
          </w:p>
        </w:tc>
        <w:tc>
          <w:tcPr>
            <w:tcW w:w="6610" w:type="dxa"/>
          </w:tcPr>
          <w:p w14:paraId="2FAE2C97" w14:textId="77777777" w:rsidR="00DC01BE" w:rsidRPr="00C63ED2" w:rsidRDefault="00DC01BE" w:rsidP="00B52250">
            <w:pPr>
              <w:spacing w:after="0"/>
              <w:rPr>
                <w:rFonts w:ascii="Arial" w:hAnsi="Arial" w:cs="Arial"/>
                <w:i/>
                <w:sz w:val="18"/>
                <w:szCs w:val="18"/>
              </w:rPr>
            </w:pPr>
            <w:r w:rsidRPr="00C63ED2">
              <w:rPr>
                <w:rFonts w:ascii="Arial" w:hAnsi="Arial" w:cs="Arial"/>
                <w:sz w:val="18"/>
                <w:szCs w:val="18"/>
              </w:rPr>
              <w:t xml:space="preserve">The operation signals that the execution of component </w:t>
            </w:r>
            <w:r w:rsidRPr="00C63ED2">
              <w:rPr>
                <w:rFonts w:ascii="Courier New" w:hAnsi="Courier New" w:cs="Courier New"/>
                <w:i/>
                <w:sz w:val="18"/>
                <w:szCs w:val="18"/>
              </w:rPr>
              <w:t>component</w:t>
            </w:r>
            <w:r w:rsidR="005D4AD2" w:rsidRPr="00C63ED2">
              <w:rPr>
                <w:rFonts w:ascii="Arial" w:hAnsi="Arial" w:cs="Arial"/>
                <w:sz w:val="18"/>
                <w:szCs w:val="18"/>
              </w:rPr>
              <w:t xml:space="preserve"> </w:t>
            </w:r>
            <w:r w:rsidRPr="00C63ED2">
              <w:rPr>
                <w:rFonts w:ascii="Arial" w:hAnsi="Arial" w:cs="Arial"/>
                <w:sz w:val="18"/>
                <w:szCs w:val="18"/>
              </w:rPr>
              <w:t xml:space="preserve">should be suspended until the specified point of time </w:t>
            </w:r>
            <w:r w:rsidRPr="00C63ED2">
              <w:rPr>
                <w:rFonts w:ascii="Courier New" w:hAnsi="Courier New" w:cs="Courier New"/>
                <w:i/>
                <w:sz w:val="18"/>
                <w:szCs w:val="18"/>
              </w:rPr>
              <w:t>timepoint</w:t>
            </w:r>
          </w:p>
          <w:p w14:paraId="47F15700" w14:textId="77777777" w:rsidR="00DC01BE" w:rsidRPr="00C63ED2" w:rsidRDefault="00DC01BE" w:rsidP="00B52250">
            <w:pPr>
              <w:pStyle w:val="TAL"/>
              <w:keepNext w:val="0"/>
              <w:keepLines w:val="0"/>
              <w:rPr>
                <w:rFonts w:cs="Arial"/>
                <w:szCs w:val="18"/>
              </w:rPr>
            </w:pPr>
            <w:r w:rsidRPr="00C63ED2">
              <w:rPr>
                <w:rFonts w:cs="Arial"/>
                <w:szCs w:val="18"/>
              </w:rPr>
              <w:t>At this point in time</w:t>
            </w:r>
            <w:r w:rsidRPr="00C63ED2">
              <w:rPr>
                <w:rFonts w:cs="Arial"/>
                <w:i/>
                <w:szCs w:val="18"/>
              </w:rPr>
              <w:t xml:space="preserve"> </w:t>
            </w:r>
            <w:r w:rsidR="00374FF5" w:rsidRPr="00C63ED2">
              <w:rPr>
                <w:rFonts w:cs="Arial"/>
                <w:szCs w:val="18"/>
              </w:rPr>
              <w:t>the PA will issue a</w:t>
            </w:r>
          </w:p>
          <w:p w14:paraId="10A3730B" w14:textId="77777777" w:rsidR="00DC01BE" w:rsidRPr="00C63ED2" w:rsidRDefault="00DC01BE" w:rsidP="00B52250">
            <w:pPr>
              <w:spacing w:after="0"/>
              <w:rPr>
                <w:rFonts w:cs="Arial"/>
                <w:szCs w:val="18"/>
              </w:rPr>
            </w:pPr>
            <w:r w:rsidRPr="00C63ED2">
              <w:rPr>
                <w:rFonts w:ascii="Courier New" w:hAnsi="Courier New" w:cs="Courier New"/>
                <w:i/>
                <w:sz w:val="18"/>
                <w:szCs w:val="18"/>
              </w:rPr>
              <w:t>triEndWait(component)</w:t>
            </w:r>
            <w:r w:rsidR="00D0336C" w:rsidRPr="00C63ED2">
              <w:rPr>
                <w:rFonts w:ascii="Arial" w:hAnsi="Arial" w:cs="Arial"/>
                <w:i/>
                <w:sz w:val="18"/>
                <w:szCs w:val="18"/>
              </w:rPr>
              <w:t xml:space="preserve"> </w:t>
            </w:r>
            <w:r w:rsidR="00AA0257" w:rsidRPr="00C63ED2">
              <w:rPr>
                <w:rFonts w:ascii="Arial" w:hAnsi="Arial" w:cs="Arial"/>
                <w:sz w:val="18"/>
                <w:szCs w:val="18"/>
              </w:rPr>
              <w:t>operation</w:t>
            </w:r>
          </w:p>
          <w:p w14:paraId="698130E1" w14:textId="77777777" w:rsidR="00DC01BE" w:rsidRPr="00C63ED2" w:rsidRDefault="00DC01BE" w:rsidP="00B52250">
            <w:pPr>
              <w:spacing w:after="0"/>
              <w:rPr>
                <w:rFonts w:ascii="Arial" w:hAnsi="Arial" w:cs="Arial"/>
                <w:i/>
                <w:sz w:val="18"/>
                <w:szCs w:val="18"/>
              </w:rPr>
            </w:pPr>
            <w:r w:rsidRPr="00C63ED2">
              <w:rPr>
                <w:rFonts w:ascii="Courier New" w:hAnsi="Courier New" w:cs="Courier New"/>
                <w:sz w:val="18"/>
                <w:szCs w:val="18"/>
              </w:rPr>
              <w:t>timepoint</w:t>
            </w:r>
            <w:r w:rsidRPr="00C63ED2">
              <w:rPr>
                <w:rFonts w:ascii="Arial" w:hAnsi="Arial" w:cs="Arial"/>
                <w:sz w:val="18"/>
                <w:szCs w:val="18"/>
              </w:rPr>
              <w:t xml:space="preserve"> is expressed as the number of time units (ticks</w:t>
            </w:r>
            <w:r w:rsidR="00217E12" w:rsidRPr="00C63ED2">
              <w:rPr>
                <w:rFonts w:ascii="Arial" w:hAnsi="Arial" w:cs="Arial"/>
                <w:sz w:val="18"/>
                <w:szCs w:val="18"/>
              </w:rPr>
              <w:t>) that</w:t>
            </w:r>
            <w:r w:rsidRPr="00C63ED2">
              <w:rPr>
                <w:rFonts w:ascii="Arial" w:hAnsi="Arial" w:cs="Arial"/>
                <w:sz w:val="18"/>
                <w:szCs w:val="18"/>
              </w:rPr>
              <w:t xml:space="preserve"> has elapsed since the start of the clock (see </w:t>
            </w:r>
            <w:r w:rsidR="003673EE" w:rsidRPr="00C63ED2">
              <w:rPr>
                <w:rFonts w:ascii="Courier New" w:hAnsi="Courier New" w:cs="Courier New"/>
                <w:i/>
                <w:sz w:val="18"/>
                <w:szCs w:val="18"/>
              </w:rPr>
              <w:t>triStartClock</w:t>
            </w:r>
            <w:r w:rsidR="003673EE" w:rsidRPr="00C63ED2">
              <w:rPr>
                <w:rFonts w:ascii="Arial" w:hAnsi="Arial" w:cs="Arial"/>
                <w:i/>
                <w:sz w:val="18"/>
                <w:szCs w:val="18"/>
              </w:rPr>
              <w:t>)</w:t>
            </w:r>
          </w:p>
          <w:p w14:paraId="1C3D174F" w14:textId="77777777" w:rsidR="00DC01BE" w:rsidRPr="00C63ED2" w:rsidRDefault="00DC01BE" w:rsidP="00B52250">
            <w:pPr>
              <w:spacing w:after="0"/>
              <w:rPr>
                <w:rFonts w:ascii="Arial" w:hAnsi="Arial" w:cs="Arial"/>
                <w:sz w:val="18"/>
                <w:szCs w:val="18"/>
              </w:rPr>
            </w:pPr>
            <w:r w:rsidRPr="00C63ED2">
              <w:rPr>
                <w:rFonts w:ascii="Arial" w:hAnsi="Arial" w:cs="Arial"/>
                <w:sz w:val="18"/>
                <w:szCs w:val="18"/>
              </w:rPr>
              <w:t xml:space="preserve">A call to this operation returns immediately. The operation merely triggers the corresponding </w:t>
            </w:r>
            <w:r w:rsidRPr="00C63ED2">
              <w:rPr>
                <w:rFonts w:ascii="Courier New" w:hAnsi="Courier New" w:cs="Courier New"/>
                <w:i/>
                <w:sz w:val="18"/>
                <w:szCs w:val="18"/>
              </w:rPr>
              <w:t>triEndWait</w:t>
            </w:r>
            <w:r w:rsidRPr="00C63ED2">
              <w:rPr>
                <w:rFonts w:ascii="Arial" w:hAnsi="Arial" w:cs="Arial"/>
                <w:i/>
                <w:sz w:val="18"/>
                <w:szCs w:val="18"/>
              </w:rPr>
              <w:t xml:space="preserve"> </w:t>
            </w:r>
            <w:r w:rsidRPr="00C63ED2">
              <w:rPr>
                <w:rFonts w:ascii="Arial" w:hAnsi="Arial" w:cs="Arial"/>
                <w:sz w:val="18"/>
                <w:szCs w:val="18"/>
              </w:rPr>
              <w:t>operation, it does not schedule</w:t>
            </w:r>
            <w:r w:rsidR="003673EE" w:rsidRPr="00C63ED2">
              <w:rPr>
                <w:rFonts w:ascii="Arial" w:hAnsi="Arial" w:cs="Arial"/>
                <w:sz w:val="18"/>
                <w:szCs w:val="18"/>
              </w:rPr>
              <w:t xml:space="preserve"> the execution of the component</w:t>
            </w:r>
          </w:p>
          <w:p w14:paraId="6EB3F6EE" w14:textId="77777777" w:rsidR="00DC01BE" w:rsidRPr="00C63ED2" w:rsidRDefault="00DC01BE" w:rsidP="00B52250">
            <w:pPr>
              <w:spacing w:after="0"/>
              <w:rPr>
                <w:rFonts w:ascii="Arial" w:hAnsi="Arial" w:cs="Arial"/>
                <w:sz w:val="18"/>
                <w:szCs w:val="18"/>
              </w:rPr>
            </w:pPr>
            <w:r w:rsidRPr="00C63ED2">
              <w:rPr>
                <w:rFonts w:ascii="Arial" w:hAnsi="Arial" w:cs="Arial"/>
                <w:sz w:val="18"/>
                <w:szCs w:val="18"/>
              </w:rPr>
              <w:t xml:space="preserve">If </w:t>
            </w:r>
            <w:r w:rsidRPr="00C63ED2">
              <w:rPr>
                <w:rFonts w:ascii="Courier New" w:hAnsi="Courier New" w:cs="Courier New"/>
                <w:i/>
                <w:sz w:val="18"/>
                <w:szCs w:val="18"/>
              </w:rPr>
              <w:t>timepoint</w:t>
            </w:r>
            <w:r w:rsidRPr="00C63ED2">
              <w:rPr>
                <w:rFonts w:ascii="Arial" w:hAnsi="Arial" w:cs="Arial"/>
                <w:sz w:val="18"/>
                <w:szCs w:val="18"/>
              </w:rPr>
              <w:t xml:space="preserve"> represent a point of time in the past then the operation returns a </w:t>
            </w:r>
            <w:r w:rsidRPr="00C63ED2">
              <w:rPr>
                <w:rFonts w:ascii="Courier New" w:hAnsi="Courier New" w:cs="Courier New"/>
                <w:i/>
                <w:sz w:val="18"/>
                <w:szCs w:val="18"/>
              </w:rPr>
              <w:t>TRI_Error</w:t>
            </w:r>
            <w:r w:rsidR="003673EE" w:rsidRPr="00C63ED2">
              <w:rPr>
                <w:rFonts w:ascii="Arial" w:hAnsi="Arial" w:cs="Arial"/>
                <w:sz w:val="18"/>
                <w:szCs w:val="18"/>
              </w:rPr>
              <w:t xml:space="preserve"> value and has no other effect</w:t>
            </w:r>
          </w:p>
        </w:tc>
      </w:tr>
    </w:tbl>
    <w:p w14:paraId="0608BE5F" w14:textId="77777777" w:rsidR="00DC01BE" w:rsidRPr="00C63ED2" w:rsidRDefault="00DC01BE" w:rsidP="0094694F"/>
    <w:p w14:paraId="187BFD68" w14:textId="77777777" w:rsidR="00DC01BE" w:rsidRPr="00C63ED2" w:rsidRDefault="00DC01BE" w:rsidP="0094694F">
      <w:pPr>
        <w:pStyle w:val="berschrift2"/>
      </w:pPr>
      <w:bookmarkStart w:id="48" w:name="_Toc420499160"/>
      <w:r w:rsidRPr="00C63ED2">
        <w:t>6.4</w:t>
      </w:r>
      <w:r w:rsidRPr="00C63ED2">
        <w:tab/>
        <w:t xml:space="preserve">triEndWait (PA </w:t>
      </w:r>
      <w:r w:rsidRPr="00C63ED2">
        <w:rPr>
          <w:rFonts w:eastAsia="Arial Unicode MS" w:hint="eastAsia"/>
        </w:rPr>
        <w:t>→</w:t>
      </w:r>
      <w:r w:rsidRPr="00C63ED2">
        <w:t xml:space="preserve"> TE)</w:t>
      </w:r>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3"/>
        <w:gridCol w:w="6566"/>
      </w:tblGrid>
      <w:tr w:rsidR="00DC01BE" w:rsidRPr="00C63ED2" w14:paraId="0AD0B59E" w14:textId="77777777" w:rsidTr="00575654">
        <w:trPr>
          <w:jc w:val="center"/>
        </w:trPr>
        <w:tc>
          <w:tcPr>
            <w:tcW w:w="3085" w:type="dxa"/>
          </w:tcPr>
          <w:p w14:paraId="67B54FC7" w14:textId="77777777" w:rsidR="00DC01BE" w:rsidRPr="00C63ED2" w:rsidRDefault="00DC01BE" w:rsidP="00B52250">
            <w:pPr>
              <w:pStyle w:val="TAL"/>
              <w:keepNext w:val="0"/>
              <w:keepLines w:val="0"/>
              <w:rPr>
                <w:rFonts w:cs="Arial"/>
                <w:b/>
                <w:szCs w:val="18"/>
              </w:rPr>
            </w:pPr>
            <w:r w:rsidRPr="00C63ED2">
              <w:rPr>
                <w:rFonts w:cs="Arial"/>
                <w:b/>
                <w:szCs w:val="18"/>
              </w:rPr>
              <w:t>Signature</w:t>
            </w:r>
          </w:p>
        </w:tc>
        <w:tc>
          <w:tcPr>
            <w:tcW w:w="6610" w:type="dxa"/>
          </w:tcPr>
          <w:p w14:paraId="31C26CB2" w14:textId="77777777" w:rsidR="00DC01BE" w:rsidRPr="00C63ED2" w:rsidRDefault="00DC01BE" w:rsidP="00B52250">
            <w:pPr>
              <w:spacing w:after="0"/>
              <w:rPr>
                <w:rFonts w:ascii="Courier New" w:hAnsi="Courier New" w:cs="Courier New"/>
                <w:i/>
                <w:sz w:val="18"/>
                <w:szCs w:val="18"/>
              </w:rPr>
            </w:pPr>
            <w:r w:rsidRPr="00C63ED2">
              <w:rPr>
                <w:rFonts w:ascii="Courier New" w:hAnsi="Courier New" w:cs="Courier New"/>
                <w:i/>
                <w:sz w:val="18"/>
                <w:szCs w:val="18"/>
              </w:rPr>
              <w:t>void triEndWait(in TriComponentIDType component)</w:t>
            </w:r>
          </w:p>
        </w:tc>
      </w:tr>
      <w:tr w:rsidR="00DC01BE" w:rsidRPr="00C63ED2" w14:paraId="4942ED3E" w14:textId="77777777" w:rsidTr="00575654">
        <w:trPr>
          <w:jc w:val="center"/>
        </w:trPr>
        <w:tc>
          <w:tcPr>
            <w:tcW w:w="3085" w:type="dxa"/>
          </w:tcPr>
          <w:p w14:paraId="03D436C8" w14:textId="77777777" w:rsidR="00DC01BE" w:rsidRPr="00C63ED2" w:rsidRDefault="00DC01BE" w:rsidP="00B52250">
            <w:pPr>
              <w:pStyle w:val="TAL"/>
              <w:keepNext w:val="0"/>
              <w:keepLines w:val="0"/>
              <w:rPr>
                <w:rFonts w:cs="Arial"/>
                <w:b/>
                <w:szCs w:val="18"/>
              </w:rPr>
            </w:pPr>
            <w:r w:rsidRPr="00C63ED2">
              <w:rPr>
                <w:rFonts w:cs="Arial"/>
                <w:b/>
                <w:szCs w:val="18"/>
              </w:rPr>
              <w:t>In Parameters</w:t>
            </w:r>
          </w:p>
        </w:tc>
        <w:tc>
          <w:tcPr>
            <w:tcW w:w="6610" w:type="dxa"/>
          </w:tcPr>
          <w:p w14:paraId="7F465BF6" w14:textId="77777777" w:rsidR="00DC01BE" w:rsidRPr="00C63ED2" w:rsidRDefault="00DC01BE" w:rsidP="00B52250">
            <w:pPr>
              <w:spacing w:after="0"/>
              <w:rPr>
                <w:rFonts w:ascii="Arial" w:hAnsi="Arial" w:cs="Arial"/>
                <w:sz w:val="18"/>
                <w:szCs w:val="18"/>
              </w:rPr>
            </w:pPr>
            <w:r w:rsidRPr="00C63ED2">
              <w:rPr>
                <w:rFonts w:ascii="Courier New" w:hAnsi="Courier New" w:cs="Courier New"/>
                <w:i/>
                <w:sz w:val="18"/>
                <w:szCs w:val="18"/>
              </w:rPr>
              <w:t>component</w:t>
            </w:r>
            <w:r w:rsidRPr="00C63ED2">
              <w:rPr>
                <w:rFonts w:ascii="Arial" w:hAnsi="Arial" w:cs="Arial"/>
                <w:i/>
                <w:sz w:val="18"/>
                <w:szCs w:val="18"/>
              </w:rPr>
              <w:t xml:space="preserve"> </w:t>
            </w:r>
            <w:r w:rsidRPr="00C63ED2">
              <w:rPr>
                <w:rFonts w:ascii="Arial" w:hAnsi="Arial" w:cs="Arial"/>
                <w:sz w:val="18"/>
                <w:szCs w:val="18"/>
              </w:rPr>
              <w:t xml:space="preserve">component of the corresponding </w:t>
            </w:r>
            <w:r w:rsidRPr="00C63ED2">
              <w:rPr>
                <w:rFonts w:ascii="Courier New" w:hAnsi="Courier New" w:cs="Courier New"/>
                <w:i/>
                <w:sz w:val="18"/>
                <w:szCs w:val="18"/>
              </w:rPr>
              <w:t>triBeginWait</w:t>
            </w:r>
            <w:r w:rsidRPr="00C63ED2">
              <w:rPr>
                <w:rFonts w:ascii="Arial" w:hAnsi="Arial" w:cs="Arial"/>
                <w:sz w:val="18"/>
                <w:szCs w:val="18"/>
              </w:rPr>
              <w:t xml:space="preserve"> operation</w:t>
            </w:r>
          </w:p>
        </w:tc>
      </w:tr>
      <w:tr w:rsidR="00DC01BE" w:rsidRPr="00C63ED2" w14:paraId="7F52BC46" w14:textId="77777777" w:rsidTr="00575654">
        <w:trPr>
          <w:jc w:val="center"/>
        </w:trPr>
        <w:tc>
          <w:tcPr>
            <w:tcW w:w="3085" w:type="dxa"/>
          </w:tcPr>
          <w:p w14:paraId="27944D8C" w14:textId="77777777" w:rsidR="00DC01BE" w:rsidRPr="00C63ED2" w:rsidRDefault="00DC01BE" w:rsidP="00B52250">
            <w:pPr>
              <w:pStyle w:val="TAL"/>
              <w:keepNext w:val="0"/>
              <w:keepLines w:val="0"/>
              <w:rPr>
                <w:rFonts w:cs="Arial"/>
                <w:b/>
                <w:szCs w:val="18"/>
              </w:rPr>
            </w:pPr>
            <w:r w:rsidRPr="00C63ED2">
              <w:rPr>
                <w:rFonts w:cs="Arial"/>
                <w:b/>
                <w:szCs w:val="18"/>
              </w:rPr>
              <w:t>Out Parameters</w:t>
            </w:r>
          </w:p>
        </w:tc>
        <w:tc>
          <w:tcPr>
            <w:tcW w:w="6610" w:type="dxa"/>
          </w:tcPr>
          <w:p w14:paraId="7F6FCE85" w14:textId="77777777" w:rsidR="00DC01BE" w:rsidRPr="00C63ED2" w:rsidRDefault="00DC01BE" w:rsidP="00B52250">
            <w:pPr>
              <w:pStyle w:val="TAL"/>
              <w:keepNext w:val="0"/>
              <w:keepLines w:val="0"/>
              <w:rPr>
                <w:rFonts w:cs="Arial"/>
                <w:szCs w:val="18"/>
              </w:rPr>
            </w:pPr>
            <w:r w:rsidRPr="00C63ED2">
              <w:rPr>
                <w:rFonts w:cs="Arial"/>
                <w:szCs w:val="18"/>
              </w:rPr>
              <w:t>n.a.</w:t>
            </w:r>
          </w:p>
        </w:tc>
      </w:tr>
      <w:tr w:rsidR="00DC01BE" w:rsidRPr="00C63ED2" w14:paraId="3570CDA8" w14:textId="77777777" w:rsidTr="00575654">
        <w:trPr>
          <w:jc w:val="center"/>
        </w:trPr>
        <w:tc>
          <w:tcPr>
            <w:tcW w:w="3085" w:type="dxa"/>
          </w:tcPr>
          <w:p w14:paraId="240DC24B" w14:textId="77777777" w:rsidR="00DC01BE" w:rsidRPr="00C63ED2" w:rsidRDefault="00DC01BE" w:rsidP="00B52250">
            <w:pPr>
              <w:pStyle w:val="TAL"/>
              <w:keepNext w:val="0"/>
              <w:keepLines w:val="0"/>
              <w:rPr>
                <w:rFonts w:cs="Arial"/>
                <w:b/>
                <w:szCs w:val="18"/>
              </w:rPr>
            </w:pPr>
            <w:r w:rsidRPr="00C63ED2">
              <w:rPr>
                <w:rFonts w:cs="Arial"/>
                <w:b/>
                <w:szCs w:val="18"/>
              </w:rPr>
              <w:t>Return Value</w:t>
            </w:r>
          </w:p>
        </w:tc>
        <w:tc>
          <w:tcPr>
            <w:tcW w:w="6610" w:type="dxa"/>
          </w:tcPr>
          <w:p w14:paraId="3EE36A46" w14:textId="77777777" w:rsidR="00DC01BE" w:rsidRPr="00C63ED2" w:rsidRDefault="003673EE" w:rsidP="00B52250">
            <w:pPr>
              <w:pStyle w:val="TAL"/>
              <w:keepNext w:val="0"/>
              <w:keepLines w:val="0"/>
              <w:rPr>
                <w:rFonts w:cs="Arial"/>
                <w:szCs w:val="18"/>
              </w:rPr>
            </w:pPr>
            <w:r w:rsidRPr="00C63ED2">
              <w:rPr>
                <w:rFonts w:cs="Arial"/>
                <w:szCs w:val="18"/>
              </w:rPr>
              <w:t>n</w:t>
            </w:r>
            <w:r w:rsidR="00DC01BE" w:rsidRPr="00C63ED2">
              <w:rPr>
                <w:rFonts w:cs="Arial"/>
                <w:szCs w:val="18"/>
              </w:rPr>
              <w:t>.a</w:t>
            </w:r>
            <w:r w:rsidRPr="00C63ED2">
              <w:rPr>
                <w:rFonts w:cs="Arial"/>
                <w:szCs w:val="18"/>
              </w:rPr>
              <w:t>.</w:t>
            </w:r>
          </w:p>
        </w:tc>
      </w:tr>
      <w:tr w:rsidR="00DC01BE" w:rsidRPr="00C63ED2" w14:paraId="689E0CD5" w14:textId="77777777" w:rsidTr="00575654">
        <w:trPr>
          <w:jc w:val="center"/>
        </w:trPr>
        <w:tc>
          <w:tcPr>
            <w:tcW w:w="3085" w:type="dxa"/>
          </w:tcPr>
          <w:p w14:paraId="438E71C9" w14:textId="77777777" w:rsidR="00DC01BE" w:rsidRPr="00C63ED2" w:rsidRDefault="00DC01BE" w:rsidP="00B52250">
            <w:pPr>
              <w:pStyle w:val="TAL"/>
              <w:keepNext w:val="0"/>
              <w:keepLines w:val="0"/>
              <w:rPr>
                <w:rFonts w:cs="Arial"/>
                <w:b/>
                <w:szCs w:val="18"/>
              </w:rPr>
            </w:pPr>
            <w:r w:rsidRPr="00C63ED2">
              <w:rPr>
                <w:rFonts w:cs="Arial"/>
                <w:b/>
                <w:szCs w:val="18"/>
              </w:rPr>
              <w:t>Constraints</w:t>
            </w:r>
          </w:p>
        </w:tc>
        <w:tc>
          <w:tcPr>
            <w:tcW w:w="6610" w:type="dxa"/>
          </w:tcPr>
          <w:p w14:paraId="4AAFF7FF" w14:textId="77777777" w:rsidR="00DC01BE" w:rsidRPr="00C63ED2" w:rsidRDefault="00DC01BE" w:rsidP="00B52250">
            <w:pPr>
              <w:pStyle w:val="TAL"/>
              <w:keepNext w:val="0"/>
              <w:keepLines w:val="0"/>
              <w:rPr>
                <w:rFonts w:cs="Arial"/>
                <w:szCs w:val="18"/>
              </w:rPr>
            </w:pPr>
            <w:r w:rsidRPr="00C63ED2">
              <w:rPr>
                <w:rFonts w:cs="Arial"/>
                <w:szCs w:val="18"/>
              </w:rPr>
              <w:t>Ther</w:t>
            </w:r>
            <w:r w:rsidR="005D4AD2" w:rsidRPr="00C63ED2">
              <w:rPr>
                <w:rFonts w:cs="Arial"/>
                <w:szCs w:val="18"/>
              </w:rPr>
              <w:t>e was a preceding invocation of</w:t>
            </w:r>
          </w:p>
          <w:p w14:paraId="5BC9D285" w14:textId="77777777" w:rsidR="00DC01BE" w:rsidRPr="00C63ED2" w:rsidRDefault="00DC01BE" w:rsidP="00B52250">
            <w:pPr>
              <w:spacing w:after="0"/>
              <w:rPr>
                <w:rFonts w:ascii="Courier New" w:hAnsi="Courier New" w:cs="Courier New"/>
                <w:i/>
                <w:sz w:val="18"/>
                <w:szCs w:val="18"/>
              </w:rPr>
            </w:pPr>
            <w:r w:rsidRPr="00C63ED2">
              <w:rPr>
                <w:rFonts w:ascii="Courier New" w:hAnsi="Courier New" w:cs="Courier New"/>
                <w:i/>
                <w:sz w:val="18"/>
                <w:szCs w:val="18"/>
              </w:rPr>
              <w:t>triBeginWait(timepoint, component)</w:t>
            </w:r>
          </w:p>
        </w:tc>
      </w:tr>
      <w:tr w:rsidR="00DC01BE" w:rsidRPr="00C63ED2" w14:paraId="37DE758D" w14:textId="77777777" w:rsidTr="00575654">
        <w:trPr>
          <w:jc w:val="center"/>
        </w:trPr>
        <w:tc>
          <w:tcPr>
            <w:tcW w:w="3085" w:type="dxa"/>
          </w:tcPr>
          <w:p w14:paraId="125F4363" w14:textId="77777777" w:rsidR="00DC01BE" w:rsidRPr="00C63ED2" w:rsidRDefault="00DC01BE" w:rsidP="00B52250">
            <w:pPr>
              <w:pStyle w:val="TAL"/>
              <w:keepNext w:val="0"/>
              <w:keepLines w:val="0"/>
              <w:rPr>
                <w:rFonts w:cs="Arial"/>
                <w:b/>
                <w:szCs w:val="18"/>
              </w:rPr>
            </w:pPr>
            <w:r w:rsidRPr="00C63ED2">
              <w:rPr>
                <w:rFonts w:cs="Arial"/>
                <w:b/>
                <w:szCs w:val="18"/>
              </w:rPr>
              <w:t>Effect</w:t>
            </w:r>
          </w:p>
        </w:tc>
        <w:tc>
          <w:tcPr>
            <w:tcW w:w="6610" w:type="dxa"/>
          </w:tcPr>
          <w:p w14:paraId="6BA8F80A" w14:textId="77777777" w:rsidR="00DC01BE" w:rsidRPr="00C63ED2" w:rsidRDefault="00DC01BE" w:rsidP="00B52250">
            <w:pPr>
              <w:pStyle w:val="TAL"/>
              <w:keepNext w:val="0"/>
              <w:keepLines w:val="0"/>
              <w:rPr>
                <w:rFonts w:cs="Arial"/>
                <w:szCs w:val="18"/>
              </w:rPr>
            </w:pPr>
            <w:r w:rsidRPr="00C63ED2">
              <w:rPr>
                <w:rFonts w:cs="Arial"/>
                <w:szCs w:val="18"/>
              </w:rPr>
              <w:t xml:space="preserve">The operation signals that the point in time </w:t>
            </w:r>
            <w:r w:rsidRPr="00C63ED2">
              <w:rPr>
                <w:rFonts w:ascii="Courier New" w:hAnsi="Courier New" w:cs="Courier New"/>
                <w:i/>
                <w:szCs w:val="18"/>
              </w:rPr>
              <w:t>timepoin</w:t>
            </w:r>
            <w:r w:rsidRPr="00C63ED2">
              <w:rPr>
                <w:rFonts w:ascii="Courier New" w:hAnsi="Courier New" w:cs="Courier New"/>
                <w:szCs w:val="18"/>
              </w:rPr>
              <w:t>t</w:t>
            </w:r>
            <w:r w:rsidRPr="00C63ED2">
              <w:rPr>
                <w:rFonts w:cs="Arial"/>
                <w:szCs w:val="18"/>
              </w:rPr>
              <w:t xml:space="preserve"> that was specified in the corresponding</w:t>
            </w:r>
          </w:p>
          <w:p w14:paraId="4C4097FC" w14:textId="77777777" w:rsidR="00DC01BE" w:rsidRPr="00C63ED2" w:rsidRDefault="00DC01BE" w:rsidP="00B52250">
            <w:pPr>
              <w:spacing w:after="0"/>
              <w:rPr>
                <w:rFonts w:ascii="Courier New" w:hAnsi="Courier New" w:cs="Courier New"/>
                <w:i/>
                <w:sz w:val="18"/>
                <w:szCs w:val="18"/>
              </w:rPr>
            </w:pPr>
            <w:r w:rsidRPr="00C63ED2">
              <w:rPr>
                <w:rFonts w:ascii="Courier New" w:hAnsi="Courier New" w:cs="Courier New"/>
                <w:i/>
                <w:sz w:val="18"/>
                <w:szCs w:val="18"/>
              </w:rPr>
              <w:t>triBeginWait(timepoint, component)</w:t>
            </w:r>
          </w:p>
          <w:p w14:paraId="65137E3A" w14:textId="77777777" w:rsidR="00DC01BE" w:rsidRPr="00C63ED2" w:rsidRDefault="003673EE" w:rsidP="00B52250">
            <w:pPr>
              <w:pStyle w:val="TAL"/>
              <w:keepNext w:val="0"/>
              <w:keepLines w:val="0"/>
              <w:rPr>
                <w:rFonts w:cs="Arial"/>
                <w:szCs w:val="18"/>
              </w:rPr>
            </w:pPr>
            <w:r w:rsidRPr="00C63ED2">
              <w:rPr>
                <w:rFonts w:cs="Arial"/>
                <w:szCs w:val="18"/>
              </w:rPr>
              <w:t>has been reached</w:t>
            </w:r>
          </w:p>
        </w:tc>
      </w:tr>
    </w:tbl>
    <w:p w14:paraId="6C506D13" w14:textId="77777777" w:rsidR="00DC01BE" w:rsidRPr="00C63ED2" w:rsidRDefault="00DC01BE" w:rsidP="0094694F"/>
    <w:p w14:paraId="64755D59" w14:textId="77777777" w:rsidR="00F62FCC" w:rsidRPr="00C63ED2" w:rsidRDefault="00F62FCC" w:rsidP="000A3A27">
      <w:pPr>
        <w:pStyle w:val="berschrift2"/>
      </w:pPr>
      <w:bookmarkStart w:id="49" w:name="_Toc420499161"/>
      <w:r w:rsidRPr="00C63ED2">
        <w:t>6.5</w:t>
      </w:r>
      <w:r w:rsidRPr="00C63ED2">
        <w:tab/>
        <w:t xml:space="preserve">triWaitUntil (SA </w:t>
      </w:r>
      <w:r w:rsidRPr="00C63ED2">
        <w:sym w:font="Symbol" w:char="F0AE"/>
      </w:r>
      <w:r w:rsidRPr="00C63ED2">
        <w:t xml:space="preserve"> PA)</w:t>
      </w:r>
      <w:bookmarkEnd w:id="49"/>
    </w:p>
    <w:p w14:paraId="058B0B75" w14:textId="77777777" w:rsidR="00F62FCC" w:rsidRPr="00C63ED2" w:rsidRDefault="00F62FCC" w:rsidP="000A3A27">
      <w:pPr>
        <w:keepNext/>
        <w:keepLines/>
      </w:pPr>
      <w:r w:rsidRPr="00C63ED2">
        <w:t>To be able to handle the timestamp reference passed down to the adapter by the sending operations, the adapter shall call the function triWaitUntil. This function, if given an actual timestamp will block until the given time is reached. It will call triBeginWait with the given timestamp value and then wait for the corresponding triEndWait before returning. If given a negative timestamp value, it will read the clock by usage of triReadClock and initialize the given timestamp reference with the current time before returning. If no other way of determining the correct time when to send the message is available, this function can be called directly before send</w:t>
      </w:r>
      <w:r w:rsidR="00575654" w:rsidRPr="00C63ED2">
        <w:t>ing the message in the adapter.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35"/>
        <w:gridCol w:w="7694"/>
      </w:tblGrid>
      <w:tr w:rsidR="00F62FCC" w:rsidRPr="00C63ED2" w14:paraId="188EEAF0" w14:textId="77777777" w:rsidTr="00575654">
        <w:trPr>
          <w:jc w:val="center"/>
        </w:trPr>
        <w:tc>
          <w:tcPr>
            <w:tcW w:w="1948" w:type="dxa"/>
          </w:tcPr>
          <w:p w14:paraId="42433F1A" w14:textId="77777777" w:rsidR="00F62FCC" w:rsidRPr="00C63ED2" w:rsidRDefault="00F62FCC" w:rsidP="003E3547">
            <w:pPr>
              <w:pStyle w:val="TAL"/>
              <w:rPr>
                <w:b/>
              </w:rPr>
            </w:pPr>
            <w:r w:rsidRPr="00C63ED2">
              <w:rPr>
                <w:b/>
              </w:rPr>
              <w:t>Signature</w:t>
            </w:r>
          </w:p>
        </w:tc>
        <w:tc>
          <w:tcPr>
            <w:tcW w:w="7747" w:type="dxa"/>
          </w:tcPr>
          <w:p w14:paraId="28D899BF" w14:textId="77777777" w:rsidR="00F62FCC" w:rsidRPr="00C63ED2" w:rsidRDefault="00F62FCC" w:rsidP="003E3547">
            <w:pPr>
              <w:pStyle w:val="TAL"/>
              <w:ind w:left="2252" w:hanging="2240"/>
              <w:rPr>
                <w:szCs w:val="18"/>
              </w:rPr>
            </w:pPr>
            <w:r w:rsidRPr="00C63ED2">
              <w:rPr>
                <w:rFonts w:ascii="Courier New" w:hAnsi="Courier New"/>
                <w:szCs w:val="18"/>
              </w:rPr>
              <w:t>TriStatus triWaitUntil(inout TriTimerDuration timestamp, in TriComponentIdType componentId)</w:t>
            </w:r>
          </w:p>
        </w:tc>
      </w:tr>
      <w:tr w:rsidR="00F62FCC" w:rsidRPr="00C63ED2" w14:paraId="5E2C0340" w14:textId="77777777" w:rsidTr="00575654">
        <w:trPr>
          <w:jc w:val="center"/>
        </w:trPr>
        <w:tc>
          <w:tcPr>
            <w:tcW w:w="1948" w:type="dxa"/>
          </w:tcPr>
          <w:p w14:paraId="3DD7B5A8" w14:textId="77777777" w:rsidR="00F62FCC" w:rsidRPr="00C63ED2" w:rsidRDefault="00F62FCC" w:rsidP="003E3547">
            <w:pPr>
              <w:pStyle w:val="TAL"/>
              <w:rPr>
                <w:b/>
              </w:rPr>
            </w:pPr>
            <w:r w:rsidRPr="00C63ED2">
              <w:rPr>
                <w:b/>
              </w:rPr>
              <w:t>In Parameters</w:t>
            </w:r>
          </w:p>
        </w:tc>
        <w:tc>
          <w:tcPr>
            <w:tcW w:w="7747" w:type="dxa"/>
          </w:tcPr>
          <w:p w14:paraId="1760B7EA" w14:textId="77777777" w:rsidR="00F62FCC" w:rsidRPr="00C63ED2" w:rsidRDefault="00F62FCC" w:rsidP="003E3547">
            <w:pPr>
              <w:pStyle w:val="SignatureDef"/>
              <w:keepNext w:val="0"/>
              <w:keepLines/>
              <w:numPr>
                <w:ilvl w:val="12"/>
                <w:numId w:val="0"/>
              </w:numPr>
              <w:tabs>
                <w:tab w:val="clear" w:pos="1716"/>
              </w:tabs>
              <w:ind w:left="2036" w:hanging="2036"/>
              <w:rPr>
                <w:b w:val="0"/>
                <w:sz w:val="18"/>
                <w:szCs w:val="18"/>
              </w:rPr>
            </w:pPr>
            <w:r w:rsidRPr="00C63ED2">
              <w:rPr>
                <w:rFonts w:ascii="Courier New" w:hAnsi="Courier New" w:cs="Courier New"/>
                <w:b w:val="0"/>
                <w:sz w:val="18"/>
                <w:szCs w:val="18"/>
              </w:rPr>
              <w:t>timestamp</w:t>
            </w:r>
            <w:r w:rsidRPr="00C63ED2">
              <w:rPr>
                <w:rFonts w:ascii="Courier New" w:hAnsi="Courier New" w:cs="Courier New"/>
                <w:sz w:val="18"/>
                <w:szCs w:val="18"/>
              </w:rPr>
              <w:tab/>
            </w:r>
            <w:r w:rsidRPr="00C63ED2">
              <w:rPr>
                <w:rFonts w:ascii="Arial" w:hAnsi="Arial" w:cs="Arial"/>
                <w:b w:val="0"/>
                <w:sz w:val="18"/>
                <w:szCs w:val="18"/>
              </w:rPr>
              <w:t>the point in time to wait for or -1 if no waiting is required</w:t>
            </w:r>
            <w:r w:rsidRPr="00C63ED2">
              <w:rPr>
                <w:rFonts w:ascii="Courier New" w:hAnsi="Courier New"/>
                <w:b w:val="0"/>
                <w:sz w:val="18"/>
                <w:szCs w:val="18"/>
              </w:rPr>
              <w:t xml:space="preserve"> </w:t>
            </w:r>
          </w:p>
          <w:p w14:paraId="747C433A" w14:textId="77777777" w:rsidR="00F62FCC" w:rsidRPr="00C63ED2" w:rsidRDefault="00F62FCC" w:rsidP="00B52250">
            <w:pPr>
              <w:pStyle w:val="SignatureDef"/>
              <w:keepNext w:val="0"/>
              <w:keepLines/>
              <w:numPr>
                <w:ilvl w:val="12"/>
                <w:numId w:val="0"/>
              </w:numPr>
              <w:tabs>
                <w:tab w:val="clear" w:pos="1716"/>
              </w:tabs>
              <w:spacing w:before="0"/>
              <w:ind w:left="2036" w:hanging="2036"/>
              <w:rPr>
                <w:b w:val="0"/>
                <w:sz w:val="18"/>
                <w:szCs w:val="18"/>
              </w:rPr>
            </w:pPr>
            <w:r w:rsidRPr="00C63ED2">
              <w:rPr>
                <w:rFonts w:ascii="Courier New" w:hAnsi="Courier New"/>
                <w:b w:val="0"/>
                <w:sz w:val="18"/>
                <w:szCs w:val="18"/>
              </w:rPr>
              <w:t>componentId</w:t>
            </w:r>
            <w:r w:rsidRPr="00C63ED2">
              <w:rPr>
                <w:sz w:val="18"/>
                <w:szCs w:val="18"/>
              </w:rPr>
              <w:tab/>
            </w:r>
            <w:r w:rsidRPr="00C63ED2">
              <w:rPr>
                <w:rFonts w:ascii="Arial" w:hAnsi="Arial" w:cs="Arial"/>
                <w:b w:val="0"/>
                <w:sz w:val="18"/>
                <w:szCs w:val="18"/>
              </w:rPr>
              <w:t>identifier of the receiving test component</w:t>
            </w:r>
          </w:p>
        </w:tc>
      </w:tr>
      <w:tr w:rsidR="00F62FCC" w:rsidRPr="00C63ED2" w14:paraId="50391762" w14:textId="77777777" w:rsidTr="00575654">
        <w:trPr>
          <w:jc w:val="center"/>
        </w:trPr>
        <w:tc>
          <w:tcPr>
            <w:tcW w:w="1948" w:type="dxa"/>
          </w:tcPr>
          <w:p w14:paraId="59859FC4" w14:textId="77777777" w:rsidR="00F62FCC" w:rsidRPr="00C63ED2" w:rsidRDefault="00F62FCC" w:rsidP="003E3547">
            <w:pPr>
              <w:pStyle w:val="TAL"/>
              <w:rPr>
                <w:b/>
              </w:rPr>
            </w:pPr>
            <w:r w:rsidRPr="00C63ED2">
              <w:rPr>
                <w:b/>
              </w:rPr>
              <w:t>Out Parameters</w:t>
            </w:r>
          </w:p>
        </w:tc>
        <w:tc>
          <w:tcPr>
            <w:tcW w:w="7747" w:type="dxa"/>
          </w:tcPr>
          <w:p w14:paraId="764F0328" w14:textId="77777777" w:rsidR="00F62FCC" w:rsidRPr="00C63ED2" w:rsidRDefault="00F62FCC" w:rsidP="003E3547">
            <w:pPr>
              <w:pStyle w:val="TAL"/>
              <w:rPr>
                <w:szCs w:val="18"/>
              </w:rPr>
            </w:pPr>
            <w:r w:rsidRPr="00C63ED2">
              <w:rPr>
                <w:rFonts w:ascii="Courier New" w:hAnsi="Courier New" w:cs="Courier New"/>
                <w:b/>
                <w:szCs w:val="18"/>
              </w:rPr>
              <w:t>timestamp</w:t>
            </w:r>
            <w:r w:rsidRPr="00C63ED2">
              <w:rPr>
                <w:rFonts w:ascii="Courier New" w:hAnsi="Courier New" w:cs="Courier New"/>
                <w:szCs w:val="18"/>
              </w:rPr>
              <w:tab/>
              <w:t xml:space="preserve">         If the timestamp is initialized with -1, it will be initialized with the current time.</w:t>
            </w:r>
          </w:p>
        </w:tc>
      </w:tr>
      <w:tr w:rsidR="00F62FCC" w:rsidRPr="00C63ED2" w14:paraId="710ED69F" w14:textId="77777777" w:rsidTr="00575654">
        <w:trPr>
          <w:jc w:val="center"/>
        </w:trPr>
        <w:tc>
          <w:tcPr>
            <w:tcW w:w="1948" w:type="dxa"/>
          </w:tcPr>
          <w:p w14:paraId="3942DC33" w14:textId="77777777" w:rsidR="00F62FCC" w:rsidRPr="00C63ED2" w:rsidRDefault="00F62FCC" w:rsidP="003E3547">
            <w:pPr>
              <w:pStyle w:val="TAL"/>
              <w:rPr>
                <w:b/>
              </w:rPr>
            </w:pPr>
            <w:r w:rsidRPr="00C63ED2">
              <w:rPr>
                <w:b/>
              </w:rPr>
              <w:t>Return Value</w:t>
            </w:r>
          </w:p>
        </w:tc>
        <w:tc>
          <w:tcPr>
            <w:tcW w:w="7747" w:type="dxa"/>
          </w:tcPr>
          <w:p w14:paraId="550662F3" w14:textId="77777777" w:rsidR="00F62FCC" w:rsidRPr="00C63ED2" w:rsidRDefault="00F62FCC" w:rsidP="003E3547">
            <w:pPr>
              <w:pStyle w:val="TAL"/>
              <w:tabs>
                <w:tab w:val="left" w:pos="1603"/>
              </w:tabs>
              <w:rPr>
                <w:szCs w:val="18"/>
              </w:rPr>
            </w:pPr>
            <w:r w:rsidRPr="00C63ED2">
              <w:t>The return status of the</w:t>
            </w:r>
            <w:r w:rsidRPr="00C63ED2">
              <w:rPr>
                <w:szCs w:val="18"/>
              </w:rPr>
              <w:t xml:space="preserve"> </w:t>
            </w:r>
            <w:r w:rsidRPr="00C63ED2">
              <w:rPr>
                <w:rFonts w:ascii="Courier New" w:hAnsi="Courier New"/>
                <w:szCs w:val="18"/>
              </w:rPr>
              <w:t xml:space="preserve">triCall </w:t>
            </w:r>
            <w:r w:rsidRPr="00C63ED2">
              <w:t>operation. The return status indicates the local success (</w:t>
            </w:r>
            <w:r w:rsidRPr="00C63ED2">
              <w:rPr>
                <w:b/>
                <w:i/>
              </w:rPr>
              <w:t>TRI_OK</w:t>
            </w:r>
            <w:r w:rsidRPr="00C63ED2">
              <w:t>) or failure (</w:t>
            </w:r>
            <w:r w:rsidRPr="00C63ED2">
              <w:rPr>
                <w:b/>
                <w:i/>
              </w:rPr>
              <w:t>TRI_Error</w:t>
            </w:r>
            <w:r w:rsidRPr="00C63ED2">
              <w:t>) of the operation.</w:t>
            </w:r>
          </w:p>
        </w:tc>
      </w:tr>
      <w:tr w:rsidR="00F62FCC" w:rsidRPr="00C63ED2" w14:paraId="59EF6DA6" w14:textId="77777777" w:rsidTr="00575654">
        <w:trPr>
          <w:jc w:val="center"/>
        </w:trPr>
        <w:tc>
          <w:tcPr>
            <w:tcW w:w="1948" w:type="dxa"/>
          </w:tcPr>
          <w:p w14:paraId="614C8380" w14:textId="77777777" w:rsidR="00F62FCC" w:rsidRPr="00C63ED2" w:rsidRDefault="00F62FCC" w:rsidP="003E3547">
            <w:pPr>
              <w:pStyle w:val="TAL"/>
              <w:rPr>
                <w:b/>
              </w:rPr>
            </w:pPr>
            <w:r w:rsidRPr="00C63ED2">
              <w:rPr>
                <w:b/>
              </w:rPr>
              <w:t>Constraints</w:t>
            </w:r>
          </w:p>
        </w:tc>
        <w:tc>
          <w:tcPr>
            <w:tcW w:w="7747" w:type="dxa"/>
          </w:tcPr>
          <w:p w14:paraId="4F5DBB83" w14:textId="77777777" w:rsidR="00F62FCC" w:rsidRPr="00C63ED2" w:rsidRDefault="00F62FCC" w:rsidP="003500DF">
            <w:pPr>
              <w:pStyle w:val="TAL"/>
            </w:pPr>
            <w:r w:rsidRPr="00C63ED2">
              <w:t>This operation is called by the SA before sending a message to the SUT.</w:t>
            </w:r>
          </w:p>
        </w:tc>
      </w:tr>
      <w:tr w:rsidR="00F62FCC" w:rsidRPr="00C63ED2" w14:paraId="117BB878" w14:textId="77777777" w:rsidTr="00575654">
        <w:trPr>
          <w:jc w:val="center"/>
        </w:trPr>
        <w:tc>
          <w:tcPr>
            <w:tcW w:w="1948" w:type="dxa"/>
          </w:tcPr>
          <w:p w14:paraId="514E6A12" w14:textId="77777777" w:rsidR="00F62FCC" w:rsidRPr="00C63ED2" w:rsidRDefault="00F62FCC" w:rsidP="003E3547">
            <w:pPr>
              <w:pStyle w:val="TAL"/>
              <w:rPr>
                <w:b/>
              </w:rPr>
            </w:pPr>
            <w:r w:rsidRPr="00C63ED2">
              <w:rPr>
                <w:b/>
              </w:rPr>
              <w:t>Effect</w:t>
            </w:r>
          </w:p>
        </w:tc>
        <w:tc>
          <w:tcPr>
            <w:tcW w:w="7747" w:type="dxa"/>
          </w:tcPr>
          <w:p w14:paraId="48481C8A" w14:textId="77777777" w:rsidR="00F62FCC" w:rsidRPr="00C63ED2" w:rsidRDefault="00F62FCC" w:rsidP="003500DF">
            <w:pPr>
              <w:pStyle w:val="TAL"/>
            </w:pPr>
            <w:r w:rsidRPr="00C63ED2">
              <w:t>This operation shall, if given a positive timestamp, wait until that time has arrived, and, if successful, return TRI_OK. If the time is already in the past, the function will result in Tri_Error. If the given timestamp is -1, it will initialize the timestamp with the current value of the clock before returning TRI_OK.</w:t>
            </w:r>
            <w:r w:rsidR="00B52250" w:rsidRPr="00C63ED2">
              <w:t xml:space="preserve"> </w:t>
            </w:r>
          </w:p>
        </w:tc>
      </w:tr>
    </w:tbl>
    <w:p w14:paraId="5260A15E" w14:textId="77777777" w:rsidR="00F62FCC" w:rsidRPr="00C63ED2" w:rsidRDefault="00F62FCC" w:rsidP="00F62FCC"/>
    <w:p w14:paraId="601B81D1" w14:textId="77777777" w:rsidR="00264906" w:rsidRPr="00C63ED2" w:rsidRDefault="00264906" w:rsidP="00051C41">
      <w:pPr>
        <w:pStyle w:val="berschrift2"/>
      </w:pPr>
      <w:bookmarkStart w:id="50" w:name="_Toc420499162"/>
      <w:r w:rsidRPr="00C63ED2">
        <w:lastRenderedPageBreak/>
        <w:t>6.6</w:t>
      </w:r>
      <w:r w:rsidRPr="00C63ED2">
        <w:tab/>
        <w:t>Communication Operations</w:t>
      </w:r>
      <w:bookmarkEnd w:id="50"/>
    </w:p>
    <w:p w14:paraId="1A5013A2" w14:textId="77777777" w:rsidR="007F65BD" w:rsidRPr="00C63ED2" w:rsidRDefault="007F65BD" w:rsidP="007F65BD">
      <w:pPr>
        <w:pStyle w:val="berschrift3"/>
      </w:pPr>
      <w:bookmarkStart w:id="51" w:name="_Toc420499163"/>
      <w:r w:rsidRPr="00C63ED2">
        <w:t>6.6.0</w:t>
      </w:r>
      <w:r w:rsidRPr="00C63ED2">
        <w:tab/>
        <w:t>General</w:t>
      </w:r>
      <w:bookmarkEnd w:id="51"/>
    </w:p>
    <w:p w14:paraId="0D0DE620" w14:textId="77777777" w:rsidR="009C088E" w:rsidRPr="00C63ED2" w:rsidRDefault="009C088E" w:rsidP="009C088E">
      <w:r w:rsidRPr="00C63ED2">
        <w:t xml:space="preserve">To be able to allow the time triggered message scheduling at system adapter level, we extend the original sending operations with an additional parameter </w:t>
      </w:r>
      <w:r w:rsidRPr="00C63ED2">
        <w:rPr>
          <w:i/>
        </w:rPr>
        <w:t xml:space="preserve">inout TriTimerDuration timestamp. </w:t>
      </w:r>
      <w:r w:rsidRPr="00C63ED2">
        <w:t>The parameter allows the definition of a message scheduling time that has to be controlled by the adapter. Thus, it becomes possible to deliver a message to the system adapter before its intended scheduling time. The adapter is then responsible to schedule</w:t>
      </w:r>
      <w:r w:rsidR="00575654" w:rsidRPr="00C63ED2">
        <w:t xml:space="preserve"> the message in time.</w:t>
      </w:r>
    </w:p>
    <w:p w14:paraId="69421CE9" w14:textId="77777777" w:rsidR="009C088E" w:rsidRPr="00C63ED2" w:rsidRDefault="009C088E" w:rsidP="009C088E">
      <w:r w:rsidRPr="00C63ED2">
        <w:t>To be able to access the arrival time of a message, the receiving operations also get an additional parameter in TriTimerDuration timestamp. This parameter indicates the actual time of arrival so it can be accessed when the message is taken from the queue.</w:t>
      </w:r>
    </w:p>
    <w:p w14:paraId="285BF4D5" w14:textId="77777777" w:rsidR="00DC01BE" w:rsidRPr="00C63ED2" w:rsidRDefault="00DC01BE" w:rsidP="00200AF2">
      <w:pPr>
        <w:pStyle w:val="berschrift3"/>
      </w:pPr>
      <w:bookmarkStart w:id="52" w:name="_Toc420499164"/>
      <w:r w:rsidRPr="00C63ED2">
        <w:t>6.6</w:t>
      </w:r>
      <w:r w:rsidR="00264906" w:rsidRPr="00C63ED2">
        <w:t>.1</w:t>
      </w:r>
      <w:r w:rsidRPr="00C63ED2">
        <w:tab/>
        <w:t xml:space="preserve">triSendRT (TE </w:t>
      </w:r>
      <w:r w:rsidRPr="00C63ED2">
        <w:rPr>
          <w:rFonts w:hint="eastAsia"/>
        </w:rPr>
        <w:t>→</w:t>
      </w:r>
      <w:r w:rsidRPr="00C63ED2">
        <w:t xml:space="preserve"> SA)</w:t>
      </w:r>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056"/>
        <w:gridCol w:w="7573"/>
      </w:tblGrid>
      <w:tr w:rsidR="009C088E" w:rsidRPr="00C63ED2" w14:paraId="3957F9DC" w14:textId="77777777" w:rsidTr="00575654">
        <w:trPr>
          <w:jc w:val="center"/>
        </w:trPr>
        <w:tc>
          <w:tcPr>
            <w:tcW w:w="2072" w:type="dxa"/>
          </w:tcPr>
          <w:p w14:paraId="6ACC4F37" w14:textId="77777777" w:rsidR="009C088E" w:rsidRPr="00C63ED2" w:rsidRDefault="009C088E" w:rsidP="00200AF2">
            <w:pPr>
              <w:pStyle w:val="TAL"/>
              <w:rPr>
                <w:b/>
              </w:rPr>
            </w:pPr>
            <w:r w:rsidRPr="00C63ED2">
              <w:rPr>
                <w:b/>
              </w:rPr>
              <w:t>Signature</w:t>
            </w:r>
          </w:p>
        </w:tc>
        <w:tc>
          <w:tcPr>
            <w:tcW w:w="7623" w:type="dxa"/>
          </w:tcPr>
          <w:p w14:paraId="3B07E7E4" w14:textId="77777777" w:rsidR="009C088E" w:rsidRPr="00C63ED2" w:rsidRDefault="009C088E" w:rsidP="00200AF2">
            <w:pPr>
              <w:pStyle w:val="TAL"/>
              <w:ind w:left="2602" w:hanging="2602"/>
              <w:rPr>
                <w:i/>
              </w:rPr>
            </w:pPr>
            <w:r w:rsidRPr="00C63ED2">
              <w:rPr>
                <w:rFonts w:ascii="Courier New" w:hAnsi="Courier New"/>
              </w:rPr>
              <w:t xml:space="preserve">TriStatusType triSendRT(in TriComponentIdType componentId, </w:t>
            </w:r>
            <w:r w:rsidRPr="00C63ED2">
              <w:rPr>
                <w:rFonts w:ascii="Courier New" w:hAnsi="Courier New"/>
              </w:rPr>
              <w:br/>
              <w:t>in TriPortIdType tsiPortId,</w:t>
            </w:r>
            <w:r w:rsidRPr="00C63ED2">
              <w:rPr>
                <w:rFonts w:ascii="Courier New" w:hAnsi="Courier New"/>
              </w:rPr>
              <w:br/>
              <w:t>in TriAddressType SUTaddress,</w:t>
            </w:r>
            <w:r w:rsidRPr="00C63ED2">
              <w:rPr>
                <w:rFonts w:ascii="Courier New" w:hAnsi="Courier New"/>
              </w:rPr>
              <w:br/>
              <w:t>in TriMessageType sendMessage,</w:t>
            </w:r>
            <w:r w:rsidRPr="00C63ED2">
              <w:rPr>
                <w:rFonts w:ascii="Courier New" w:hAnsi="Courier New"/>
              </w:rPr>
              <w:br/>
              <w:t>inout TriTimerDuration timestamp)</w:t>
            </w:r>
          </w:p>
        </w:tc>
      </w:tr>
      <w:tr w:rsidR="009C088E" w:rsidRPr="00C63ED2" w14:paraId="50915058" w14:textId="77777777" w:rsidTr="00575654">
        <w:trPr>
          <w:jc w:val="center"/>
        </w:trPr>
        <w:tc>
          <w:tcPr>
            <w:tcW w:w="2072" w:type="dxa"/>
          </w:tcPr>
          <w:p w14:paraId="7F193333" w14:textId="77777777" w:rsidR="009C088E" w:rsidRPr="00C63ED2" w:rsidRDefault="009C088E" w:rsidP="00200AF2">
            <w:pPr>
              <w:pStyle w:val="TAL"/>
              <w:rPr>
                <w:b/>
              </w:rPr>
            </w:pPr>
            <w:r w:rsidRPr="00C63ED2">
              <w:rPr>
                <w:b/>
              </w:rPr>
              <w:t>In Parameters</w:t>
            </w:r>
          </w:p>
        </w:tc>
        <w:tc>
          <w:tcPr>
            <w:tcW w:w="7623" w:type="dxa"/>
          </w:tcPr>
          <w:p w14:paraId="04CE3A45" w14:textId="77777777" w:rsidR="009C088E" w:rsidRPr="00C63ED2" w:rsidRDefault="009C088E" w:rsidP="00200AF2">
            <w:pPr>
              <w:keepNext/>
              <w:keepLines/>
              <w:tabs>
                <w:tab w:val="left" w:pos="1759"/>
              </w:tabs>
              <w:spacing w:before="60" w:after="0"/>
              <w:ind w:left="1763" w:hanging="1772"/>
            </w:pPr>
            <w:r w:rsidRPr="00C63ED2">
              <w:rPr>
                <w:rFonts w:ascii="Courier New" w:hAnsi="Courier New" w:cs="Courier New"/>
                <w:sz w:val="18"/>
                <w:szCs w:val="18"/>
              </w:rPr>
              <w:t>componentId</w:t>
            </w:r>
            <w:r w:rsidRPr="00C63ED2">
              <w:tab/>
            </w:r>
            <w:r w:rsidRPr="00C63ED2">
              <w:rPr>
                <w:rFonts w:ascii="Arial" w:hAnsi="Arial" w:cs="Arial"/>
                <w:sz w:val="18"/>
                <w:szCs w:val="18"/>
              </w:rPr>
              <w:t>identifier of the sending test component</w:t>
            </w:r>
          </w:p>
          <w:p w14:paraId="769E1D97" w14:textId="77777777" w:rsidR="009C088E" w:rsidRPr="00C63ED2" w:rsidRDefault="009C088E" w:rsidP="00200AF2">
            <w:pPr>
              <w:keepNext/>
              <w:keepLines/>
              <w:tabs>
                <w:tab w:val="left" w:pos="1759"/>
              </w:tabs>
              <w:spacing w:after="0"/>
              <w:ind w:left="1763" w:hanging="1772"/>
              <w:rPr>
                <w:rFonts w:ascii="Arial" w:hAnsi="Arial" w:cs="Arial"/>
                <w:sz w:val="18"/>
                <w:szCs w:val="18"/>
              </w:rPr>
            </w:pPr>
            <w:r w:rsidRPr="00C63ED2">
              <w:rPr>
                <w:rFonts w:ascii="Courier New" w:hAnsi="Courier New" w:cs="Courier New"/>
                <w:sz w:val="18"/>
                <w:szCs w:val="18"/>
              </w:rPr>
              <w:t>tsiPortId</w:t>
            </w:r>
            <w:r w:rsidRPr="00C63ED2">
              <w:tab/>
            </w:r>
            <w:r w:rsidRPr="00C63ED2">
              <w:rPr>
                <w:rFonts w:ascii="Arial" w:hAnsi="Arial" w:cs="Arial"/>
                <w:sz w:val="18"/>
                <w:szCs w:val="18"/>
              </w:rPr>
              <w:t>identifier of the test system interface port via which the message is sent to the SUT Adaptor</w:t>
            </w:r>
          </w:p>
          <w:p w14:paraId="2AE2105C" w14:textId="77777777" w:rsidR="009C088E" w:rsidRPr="00C63ED2" w:rsidRDefault="009C088E" w:rsidP="00200AF2">
            <w:pPr>
              <w:keepNext/>
              <w:keepLines/>
              <w:tabs>
                <w:tab w:val="left" w:pos="1759"/>
              </w:tabs>
              <w:spacing w:after="0"/>
              <w:ind w:left="1763" w:hanging="1772"/>
              <w:rPr>
                <w:rFonts w:ascii="Arial" w:hAnsi="Arial" w:cs="Arial"/>
                <w:sz w:val="18"/>
                <w:szCs w:val="18"/>
              </w:rPr>
            </w:pPr>
            <w:r w:rsidRPr="00C63ED2">
              <w:rPr>
                <w:rFonts w:ascii="Courier New" w:hAnsi="Courier New" w:cs="Courier New"/>
                <w:sz w:val="18"/>
                <w:szCs w:val="18"/>
              </w:rPr>
              <w:t>SUTaddress</w:t>
            </w:r>
            <w:r w:rsidRPr="00C63ED2">
              <w:rPr>
                <w:rFonts w:ascii="Courier New" w:hAnsi="Courier New" w:cs="Courier New"/>
                <w:sz w:val="18"/>
                <w:szCs w:val="18"/>
              </w:rPr>
              <w:tab/>
            </w:r>
            <w:r w:rsidRPr="00C63ED2">
              <w:rPr>
                <w:rFonts w:ascii="Arial" w:hAnsi="Arial" w:cs="Arial"/>
                <w:sz w:val="18"/>
                <w:szCs w:val="18"/>
              </w:rPr>
              <w:t>(optional) destination address within the SUT</w:t>
            </w:r>
          </w:p>
          <w:p w14:paraId="3D9A5F7B" w14:textId="77777777" w:rsidR="009C088E" w:rsidRPr="00C63ED2" w:rsidRDefault="009C088E" w:rsidP="00200AF2">
            <w:pPr>
              <w:keepNext/>
              <w:keepLines/>
              <w:tabs>
                <w:tab w:val="left" w:pos="1759"/>
              </w:tabs>
              <w:spacing w:after="0"/>
              <w:ind w:left="1763" w:hanging="1772"/>
              <w:rPr>
                <w:rFonts w:ascii="Arial" w:hAnsi="Arial" w:cs="Arial"/>
                <w:sz w:val="18"/>
                <w:szCs w:val="18"/>
              </w:rPr>
            </w:pPr>
            <w:r w:rsidRPr="00C63ED2">
              <w:rPr>
                <w:rFonts w:ascii="Courier New" w:hAnsi="Courier New" w:cs="Courier New"/>
                <w:sz w:val="18"/>
                <w:szCs w:val="18"/>
              </w:rPr>
              <w:t>sendMessage</w:t>
            </w:r>
            <w:r w:rsidRPr="00C63ED2">
              <w:tab/>
            </w:r>
            <w:r w:rsidRPr="00C63ED2">
              <w:rPr>
                <w:rFonts w:ascii="Arial" w:hAnsi="Arial" w:cs="Arial"/>
                <w:sz w:val="18"/>
                <w:szCs w:val="18"/>
              </w:rPr>
              <w:t>the encoded message to be sent</w:t>
            </w:r>
          </w:p>
          <w:p w14:paraId="664DC527" w14:textId="77777777" w:rsidR="009C088E" w:rsidRPr="00C63ED2" w:rsidRDefault="009C088E" w:rsidP="00200AF2">
            <w:pPr>
              <w:keepNext/>
              <w:keepLines/>
              <w:tabs>
                <w:tab w:val="left" w:pos="1759"/>
              </w:tabs>
              <w:spacing w:after="0"/>
              <w:ind w:left="1763" w:hanging="1772"/>
            </w:pPr>
            <w:r w:rsidRPr="00C63ED2">
              <w:rPr>
                <w:rFonts w:ascii="Courier New" w:hAnsi="Courier New" w:cs="Courier New"/>
                <w:sz w:val="18"/>
                <w:szCs w:val="18"/>
              </w:rPr>
              <w:t>timestamp</w:t>
            </w:r>
            <w:r w:rsidRPr="00C63ED2">
              <w:rPr>
                <w:rFonts w:ascii="Courier New" w:hAnsi="Courier New" w:cs="Courier New"/>
              </w:rPr>
              <w:tab/>
            </w:r>
            <w:r w:rsidRPr="00C63ED2">
              <w:rPr>
                <w:rFonts w:ascii="Arial" w:hAnsi="Arial" w:cs="Arial"/>
                <w:sz w:val="18"/>
                <w:szCs w:val="18"/>
              </w:rPr>
              <w:t>the point in time when the message has to be sent or has been sent to the SUT</w:t>
            </w:r>
          </w:p>
        </w:tc>
      </w:tr>
      <w:tr w:rsidR="009C088E" w:rsidRPr="00C63ED2" w14:paraId="0312DED0" w14:textId="77777777" w:rsidTr="00575654">
        <w:trPr>
          <w:jc w:val="center"/>
        </w:trPr>
        <w:tc>
          <w:tcPr>
            <w:tcW w:w="2072" w:type="dxa"/>
          </w:tcPr>
          <w:p w14:paraId="71C41E60" w14:textId="77777777" w:rsidR="009C088E" w:rsidRPr="00C63ED2" w:rsidRDefault="009C088E" w:rsidP="000A3A27">
            <w:pPr>
              <w:pStyle w:val="TAL"/>
              <w:keepNext w:val="0"/>
              <w:keepLines w:val="0"/>
              <w:rPr>
                <w:b/>
              </w:rPr>
            </w:pPr>
            <w:r w:rsidRPr="00C63ED2">
              <w:rPr>
                <w:b/>
              </w:rPr>
              <w:t>Out Parameters</w:t>
            </w:r>
          </w:p>
        </w:tc>
        <w:tc>
          <w:tcPr>
            <w:tcW w:w="7623" w:type="dxa"/>
          </w:tcPr>
          <w:p w14:paraId="0BCE43FC" w14:textId="77777777" w:rsidR="009C088E" w:rsidRPr="00C63ED2" w:rsidRDefault="009C088E" w:rsidP="000A3A27">
            <w:pPr>
              <w:pStyle w:val="TAL"/>
              <w:keepNext w:val="0"/>
              <w:keepLines w:val="0"/>
            </w:pPr>
            <w:r w:rsidRPr="00C63ED2">
              <w:t>n.a.</w:t>
            </w:r>
          </w:p>
        </w:tc>
      </w:tr>
      <w:tr w:rsidR="009C088E" w:rsidRPr="00C63ED2" w14:paraId="10383622" w14:textId="77777777" w:rsidTr="00575654">
        <w:trPr>
          <w:jc w:val="center"/>
        </w:trPr>
        <w:tc>
          <w:tcPr>
            <w:tcW w:w="2072" w:type="dxa"/>
          </w:tcPr>
          <w:p w14:paraId="05FA70E3" w14:textId="77777777" w:rsidR="009C088E" w:rsidRPr="00C63ED2" w:rsidRDefault="009C088E" w:rsidP="000A3A27">
            <w:pPr>
              <w:pStyle w:val="TAL"/>
              <w:keepNext w:val="0"/>
              <w:keepLines w:val="0"/>
              <w:rPr>
                <w:b/>
              </w:rPr>
            </w:pPr>
            <w:r w:rsidRPr="00C63ED2">
              <w:rPr>
                <w:b/>
              </w:rPr>
              <w:t>Return Value</w:t>
            </w:r>
          </w:p>
        </w:tc>
        <w:tc>
          <w:tcPr>
            <w:tcW w:w="7623" w:type="dxa"/>
          </w:tcPr>
          <w:p w14:paraId="73C96518" w14:textId="77777777" w:rsidR="009C088E" w:rsidRPr="00C63ED2" w:rsidRDefault="009C088E" w:rsidP="000A3A27">
            <w:pPr>
              <w:overflowPunct/>
              <w:spacing w:after="0"/>
              <w:textAlignment w:val="auto"/>
              <w:rPr>
                <w:rFonts w:ascii="Arial" w:hAnsi="Arial" w:cs="Arial"/>
                <w:sz w:val="18"/>
                <w:szCs w:val="18"/>
                <w:lang w:eastAsia="de-DE"/>
              </w:rPr>
            </w:pPr>
            <w:r w:rsidRPr="00C63ED2">
              <w:rPr>
                <w:rFonts w:ascii="Arial" w:hAnsi="Arial" w:cs="Arial"/>
                <w:sz w:val="18"/>
                <w:szCs w:val="18"/>
              </w:rPr>
              <w:t>The return status of the</w:t>
            </w:r>
            <w:r w:rsidRPr="00C63ED2">
              <w:t xml:space="preserve"> </w:t>
            </w:r>
            <w:r w:rsidRPr="00C63ED2">
              <w:rPr>
                <w:rFonts w:ascii="Courier New" w:hAnsi="Courier New"/>
                <w:sz w:val="18"/>
                <w:szCs w:val="18"/>
              </w:rPr>
              <w:t xml:space="preserve">triSendRT </w:t>
            </w:r>
            <w:r w:rsidRPr="00C63ED2">
              <w:rPr>
                <w:rFonts w:ascii="Arial" w:hAnsi="Arial" w:cs="Arial"/>
                <w:sz w:val="18"/>
                <w:szCs w:val="18"/>
              </w:rPr>
              <w:t>operation. The return status indicates the local success (</w:t>
            </w:r>
            <w:r w:rsidRPr="00C63ED2">
              <w:rPr>
                <w:rFonts w:ascii="Arial" w:hAnsi="Arial" w:cs="Arial"/>
                <w:b/>
                <w:i/>
                <w:sz w:val="18"/>
                <w:szCs w:val="18"/>
              </w:rPr>
              <w:t>TRI_OK</w:t>
            </w:r>
            <w:r w:rsidRPr="00C63ED2">
              <w:rPr>
                <w:rFonts w:ascii="Arial" w:hAnsi="Arial" w:cs="Arial"/>
                <w:sz w:val="18"/>
                <w:szCs w:val="18"/>
              </w:rPr>
              <w:t>) or failure (</w:t>
            </w:r>
            <w:r w:rsidRPr="00C63ED2">
              <w:rPr>
                <w:rFonts w:ascii="Arial" w:hAnsi="Arial" w:cs="Arial"/>
                <w:b/>
                <w:i/>
                <w:sz w:val="18"/>
                <w:szCs w:val="18"/>
              </w:rPr>
              <w:t>TRI_Error</w:t>
            </w:r>
            <w:r w:rsidRPr="00C63ED2">
              <w:rPr>
                <w:rFonts w:ascii="Arial" w:hAnsi="Arial" w:cs="Arial"/>
                <w:sz w:val="18"/>
                <w:szCs w:val="18"/>
              </w:rPr>
              <w:t>) of the operation.</w:t>
            </w:r>
          </w:p>
        </w:tc>
      </w:tr>
      <w:tr w:rsidR="009C088E" w:rsidRPr="00C63ED2" w14:paraId="32E41A29" w14:textId="77777777" w:rsidTr="00575654">
        <w:trPr>
          <w:jc w:val="center"/>
        </w:trPr>
        <w:tc>
          <w:tcPr>
            <w:tcW w:w="2072" w:type="dxa"/>
          </w:tcPr>
          <w:p w14:paraId="57817A9C" w14:textId="77777777" w:rsidR="009C088E" w:rsidRPr="00C63ED2" w:rsidRDefault="009C088E" w:rsidP="000A3A27">
            <w:pPr>
              <w:pStyle w:val="TAL"/>
              <w:keepNext w:val="0"/>
              <w:keepLines w:val="0"/>
              <w:rPr>
                <w:b/>
              </w:rPr>
            </w:pPr>
            <w:r w:rsidRPr="00C63ED2">
              <w:rPr>
                <w:b/>
              </w:rPr>
              <w:t>Constraints</w:t>
            </w:r>
          </w:p>
        </w:tc>
        <w:tc>
          <w:tcPr>
            <w:tcW w:w="7623" w:type="dxa"/>
          </w:tcPr>
          <w:p w14:paraId="1D499EB9" w14:textId="77777777" w:rsidR="009C088E" w:rsidRPr="00C63ED2" w:rsidRDefault="009C088E" w:rsidP="003500DF">
            <w:pPr>
              <w:pStyle w:val="TAL"/>
            </w:pPr>
            <w:r w:rsidRPr="00C63ED2">
              <w:t>This operation is called by the TE when it executes a TTCN-3 unicast send operation on a component port, which has been mapped to a TSI port. This operation is called by the TE for all TTCN-3 send operations if no system component has been specified for a test case, i.e. only a MTC test component is created for a test case.</w:t>
            </w:r>
          </w:p>
          <w:p w14:paraId="2C5ACFD6" w14:textId="77777777" w:rsidR="009C088E" w:rsidRPr="00C63ED2" w:rsidRDefault="009C088E" w:rsidP="003500DF">
            <w:pPr>
              <w:pStyle w:val="TAL"/>
              <w:rPr>
                <w:i/>
              </w:rPr>
            </w:pPr>
            <w:r w:rsidRPr="00C63ED2">
              <w:t xml:space="preserve">The encoding of </w:t>
            </w:r>
            <w:r w:rsidRPr="00C63ED2">
              <w:rPr>
                <w:rFonts w:ascii="Courier New" w:hAnsi="Courier New"/>
              </w:rPr>
              <w:t>sendMessage</w:t>
            </w:r>
            <w:r w:rsidRPr="00C63ED2">
              <w:t xml:space="preserve"> has to be done in the TE prior to this TRI operation call.</w:t>
            </w:r>
          </w:p>
        </w:tc>
      </w:tr>
      <w:tr w:rsidR="009C088E" w:rsidRPr="00C63ED2" w14:paraId="02F35651" w14:textId="77777777" w:rsidTr="00575654">
        <w:trPr>
          <w:jc w:val="center"/>
        </w:trPr>
        <w:tc>
          <w:tcPr>
            <w:tcW w:w="2072" w:type="dxa"/>
          </w:tcPr>
          <w:p w14:paraId="73CC736E" w14:textId="77777777" w:rsidR="009C088E" w:rsidRPr="00C63ED2" w:rsidRDefault="009C088E" w:rsidP="000A3A27">
            <w:pPr>
              <w:pStyle w:val="TAL"/>
              <w:keepNext w:val="0"/>
              <w:keepLines w:val="0"/>
              <w:rPr>
                <w:b/>
              </w:rPr>
            </w:pPr>
            <w:r w:rsidRPr="00C63ED2">
              <w:rPr>
                <w:b/>
              </w:rPr>
              <w:t>Effect</w:t>
            </w:r>
          </w:p>
        </w:tc>
        <w:tc>
          <w:tcPr>
            <w:tcW w:w="7623" w:type="dxa"/>
          </w:tcPr>
          <w:p w14:paraId="05752951" w14:textId="77777777" w:rsidR="009C088E" w:rsidRPr="00C63ED2" w:rsidRDefault="009C088E" w:rsidP="003500DF">
            <w:pPr>
              <w:pStyle w:val="TAL"/>
            </w:pPr>
            <w:r w:rsidRPr="00C63ED2">
              <w:t xml:space="preserve">The SA can send the message to the SUT. </w:t>
            </w:r>
          </w:p>
          <w:p w14:paraId="7ABEC0B2" w14:textId="77777777" w:rsidR="009C088E" w:rsidRPr="00C63ED2" w:rsidRDefault="009C088E" w:rsidP="003500DF">
            <w:pPr>
              <w:pStyle w:val="TAL"/>
            </w:pPr>
            <w:r w:rsidRPr="00C63ED2">
              <w:t xml:space="preserve">The </w:t>
            </w:r>
            <w:r w:rsidRPr="00C63ED2">
              <w:rPr>
                <w:rFonts w:ascii="Courier New" w:hAnsi="Courier New"/>
              </w:rPr>
              <w:t>triSendRT</w:t>
            </w:r>
            <w:r w:rsidRPr="00C63ED2">
              <w:t xml:space="preserve"> operation returns </w:t>
            </w:r>
            <w:r w:rsidRPr="00C63ED2">
              <w:rPr>
                <w:b/>
                <w:i/>
              </w:rPr>
              <w:t>TRI_OK</w:t>
            </w:r>
            <w:r w:rsidRPr="00C63ED2">
              <w:rPr>
                <w:b/>
              </w:rPr>
              <w:t xml:space="preserve"> </w:t>
            </w:r>
            <w:r w:rsidRPr="00C63ED2">
              <w:t xml:space="preserve">in case it has been completed successfully and in time. Otherwise </w:t>
            </w:r>
            <w:r w:rsidRPr="00C63ED2">
              <w:rPr>
                <w:b/>
                <w:i/>
              </w:rPr>
              <w:t>TRI_Error</w:t>
            </w:r>
            <w:r w:rsidRPr="00C63ED2">
              <w:t xml:space="preserve"> shall be returned. Notice that the return value </w:t>
            </w:r>
            <w:r w:rsidRPr="00C63ED2">
              <w:rPr>
                <w:b/>
                <w:i/>
              </w:rPr>
              <w:t>TRI_OK</w:t>
            </w:r>
            <w:r w:rsidRPr="00C63ED2">
              <w:t xml:space="preserve"> does not imply that the SUT has received </w:t>
            </w:r>
            <w:r w:rsidRPr="00C63ED2">
              <w:rPr>
                <w:rFonts w:ascii="Courier New" w:hAnsi="Courier New" w:cs="Courier New"/>
              </w:rPr>
              <w:t>sendMessage</w:t>
            </w:r>
            <w:r w:rsidRPr="00C63ED2">
              <w:t>.</w:t>
            </w:r>
          </w:p>
        </w:tc>
      </w:tr>
    </w:tbl>
    <w:p w14:paraId="4C431966" w14:textId="77777777" w:rsidR="0044185C" w:rsidRPr="00C63ED2" w:rsidRDefault="0044185C" w:rsidP="0044185C"/>
    <w:p w14:paraId="45322BD5" w14:textId="77777777" w:rsidR="00264906" w:rsidRPr="00C63ED2" w:rsidRDefault="00264906" w:rsidP="00051C41">
      <w:pPr>
        <w:pStyle w:val="berschrift3"/>
      </w:pPr>
      <w:bookmarkStart w:id="53" w:name="_Toc420499165"/>
      <w:r w:rsidRPr="00C63ED2">
        <w:lastRenderedPageBreak/>
        <w:t>6.6.2</w:t>
      </w:r>
      <w:r w:rsidRPr="00C63ED2">
        <w:tab/>
        <w:t xml:space="preserve">triSendBCRT (TE </w:t>
      </w:r>
      <w:r w:rsidRPr="00C63ED2">
        <w:sym w:font="Symbol" w:char="F0AE"/>
      </w:r>
      <w:r w:rsidRPr="00C63ED2">
        <w:t xml:space="preserve"> SA)</w:t>
      </w:r>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81"/>
        <w:gridCol w:w="7548"/>
      </w:tblGrid>
      <w:tr w:rsidR="00A27A9E" w:rsidRPr="00C63ED2" w14:paraId="034DCF80" w14:textId="77777777" w:rsidTr="00575654">
        <w:trPr>
          <w:jc w:val="center"/>
        </w:trPr>
        <w:tc>
          <w:tcPr>
            <w:tcW w:w="2096" w:type="dxa"/>
          </w:tcPr>
          <w:p w14:paraId="30C869B0" w14:textId="77777777" w:rsidR="00A27A9E" w:rsidRPr="00C63ED2" w:rsidRDefault="00A27A9E" w:rsidP="003E3547">
            <w:pPr>
              <w:pStyle w:val="TAL"/>
              <w:rPr>
                <w:b/>
              </w:rPr>
            </w:pPr>
            <w:r w:rsidRPr="00C63ED2">
              <w:rPr>
                <w:b/>
              </w:rPr>
              <w:t>Signature</w:t>
            </w:r>
          </w:p>
        </w:tc>
        <w:tc>
          <w:tcPr>
            <w:tcW w:w="7599" w:type="dxa"/>
          </w:tcPr>
          <w:p w14:paraId="138B6094" w14:textId="77777777" w:rsidR="00A27A9E" w:rsidRPr="00C63ED2" w:rsidRDefault="00A27A9E" w:rsidP="003E3547">
            <w:pPr>
              <w:pStyle w:val="TAL"/>
              <w:ind w:left="2025" w:hanging="2025"/>
              <w:rPr>
                <w:rFonts w:ascii="Courier New" w:hAnsi="Courier New"/>
              </w:rPr>
            </w:pPr>
            <w:r w:rsidRPr="00C63ED2">
              <w:rPr>
                <w:rFonts w:ascii="Courier New" w:hAnsi="Courier New"/>
              </w:rPr>
              <w:t>TriStatusType triSendBC(in TriComponentIdType componentId,</w:t>
            </w:r>
          </w:p>
          <w:p w14:paraId="6504C6DC" w14:textId="77777777" w:rsidR="00A27A9E" w:rsidRPr="00C63ED2" w:rsidRDefault="00A27A9E" w:rsidP="003E3547">
            <w:pPr>
              <w:pStyle w:val="TAL"/>
              <w:tabs>
                <w:tab w:val="left" w:pos="2665"/>
              </w:tabs>
              <w:ind w:left="2600" w:hanging="2604"/>
              <w:rPr>
                <w:rFonts w:ascii="Courier New" w:hAnsi="Courier New" w:cs="Courier New"/>
                <w:sz w:val="16"/>
                <w:szCs w:val="16"/>
              </w:rPr>
            </w:pPr>
            <w:r w:rsidRPr="00C63ED2">
              <w:rPr>
                <w:rFonts w:ascii="Courier New" w:hAnsi="Courier New"/>
              </w:rPr>
              <w:tab/>
              <w:t xml:space="preserve">in TriPortIdType tsiPortId, </w:t>
            </w:r>
            <w:r w:rsidRPr="00C63ED2">
              <w:rPr>
                <w:rFonts w:ascii="Courier New" w:hAnsi="Courier New"/>
              </w:rPr>
              <w:br/>
              <w:t xml:space="preserve">in TriMessageType sendMessage, </w:t>
            </w:r>
            <w:r w:rsidRPr="00C63ED2">
              <w:rPr>
                <w:rFonts w:ascii="Courier New" w:hAnsi="Courier New"/>
              </w:rPr>
              <w:br/>
              <w:t>inout TriTimerDuration timestamp)</w:t>
            </w:r>
          </w:p>
        </w:tc>
      </w:tr>
      <w:tr w:rsidR="00A27A9E" w:rsidRPr="00C63ED2" w14:paraId="1A1200FA" w14:textId="77777777" w:rsidTr="00575654">
        <w:trPr>
          <w:jc w:val="center"/>
        </w:trPr>
        <w:tc>
          <w:tcPr>
            <w:tcW w:w="2096" w:type="dxa"/>
          </w:tcPr>
          <w:p w14:paraId="5B1E125A" w14:textId="77777777" w:rsidR="00A27A9E" w:rsidRPr="00C63ED2" w:rsidRDefault="00A27A9E" w:rsidP="003E3547">
            <w:pPr>
              <w:pStyle w:val="TAL"/>
              <w:rPr>
                <w:b/>
              </w:rPr>
            </w:pPr>
            <w:r w:rsidRPr="00C63ED2">
              <w:rPr>
                <w:b/>
              </w:rPr>
              <w:t>In Parameters</w:t>
            </w:r>
          </w:p>
        </w:tc>
        <w:tc>
          <w:tcPr>
            <w:tcW w:w="7599" w:type="dxa"/>
          </w:tcPr>
          <w:p w14:paraId="2BB2F106" w14:textId="77777777" w:rsidR="00A27A9E" w:rsidRPr="00C63ED2" w:rsidRDefault="00A27A9E" w:rsidP="003E3547">
            <w:pPr>
              <w:pStyle w:val="TAL"/>
              <w:tabs>
                <w:tab w:val="left" w:pos="2098"/>
              </w:tabs>
              <w:rPr>
                <w:szCs w:val="18"/>
              </w:rPr>
            </w:pPr>
            <w:r w:rsidRPr="00C63ED2">
              <w:rPr>
                <w:rFonts w:ascii="Courier New" w:hAnsi="Courier New"/>
                <w:szCs w:val="18"/>
              </w:rPr>
              <w:t>componentId</w:t>
            </w:r>
            <w:r w:rsidRPr="00C63ED2">
              <w:tab/>
            </w:r>
            <w:r w:rsidRPr="00C63ED2">
              <w:rPr>
                <w:szCs w:val="18"/>
              </w:rPr>
              <w:t>identifier of the sending test component</w:t>
            </w:r>
          </w:p>
          <w:p w14:paraId="0AD533FF" w14:textId="77777777" w:rsidR="00A27A9E" w:rsidRPr="00C63ED2" w:rsidRDefault="00A27A9E" w:rsidP="003E3547">
            <w:pPr>
              <w:pStyle w:val="TAL"/>
              <w:tabs>
                <w:tab w:val="left" w:pos="2098"/>
              </w:tabs>
              <w:rPr>
                <w:szCs w:val="18"/>
              </w:rPr>
            </w:pPr>
            <w:r w:rsidRPr="00C63ED2">
              <w:rPr>
                <w:rFonts w:ascii="Courier New" w:hAnsi="Courier New"/>
                <w:szCs w:val="18"/>
              </w:rPr>
              <w:t>tsiPortId</w:t>
            </w:r>
            <w:r w:rsidRPr="00C63ED2">
              <w:tab/>
            </w:r>
            <w:r w:rsidRPr="00C63ED2">
              <w:rPr>
                <w:szCs w:val="18"/>
              </w:rPr>
              <w:t xml:space="preserve">identifier of the test system interface port via which the </w:t>
            </w:r>
            <w:r w:rsidRPr="00C63ED2">
              <w:rPr>
                <w:szCs w:val="18"/>
              </w:rPr>
              <w:tab/>
              <w:t>message is sent to the SUT Adaptor</w:t>
            </w:r>
          </w:p>
          <w:p w14:paraId="303875AF" w14:textId="77777777" w:rsidR="00A27A9E" w:rsidRPr="00C63ED2" w:rsidRDefault="00A27A9E" w:rsidP="003E3547">
            <w:pPr>
              <w:pStyle w:val="TAL"/>
              <w:tabs>
                <w:tab w:val="left" w:pos="2098"/>
              </w:tabs>
              <w:rPr>
                <w:szCs w:val="18"/>
              </w:rPr>
            </w:pPr>
            <w:r w:rsidRPr="00C63ED2">
              <w:rPr>
                <w:rFonts w:ascii="Courier New" w:hAnsi="Courier New"/>
                <w:szCs w:val="18"/>
              </w:rPr>
              <w:t>sendMessage</w:t>
            </w:r>
            <w:r w:rsidRPr="00C63ED2">
              <w:tab/>
            </w:r>
            <w:r w:rsidRPr="00C63ED2">
              <w:rPr>
                <w:szCs w:val="18"/>
              </w:rPr>
              <w:t>the encoded message to be sent</w:t>
            </w:r>
          </w:p>
          <w:p w14:paraId="01078F53" w14:textId="77777777" w:rsidR="00A27A9E" w:rsidRPr="00C63ED2" w:rsidRDefault="00A27A9E" w:rsidP="003E3547">
            <w:pPr>
              <w:pStyle w:val="TAL"/>
              <w:tabs>
                <w:tab w:val="left" w:pos="2098"/>
              </w:tabs>
            </w:pPr>
            <w:r w:rsidRPr="00C63ED2">
              <w:rPr>
                <w:rFonts w:ascii="Courier New" w:hAnsi="Courier New" w:cs="Courier New"/>
              </w:rPr>
              <w:t>timestamp</w:t>
            </w:r>
            <w:r w:rsidRPr="00C63ED2">
              <w:rPr>
                <w:rFonts w:ascii="Courier New" w:hAnsi="Courier New" w:cs="Courier New"/>
              </w:rPr>
              <w:tab/>
            </w:r>
            <w:r w:rsidRPr="00C63ED2">
              <w:t xml:space="preserve">the point in time when the message has to be sent or has been </w:t>
            </w:r>
            <w:r w:rsidR="00FE0C14" w:rsidRPr="00C63ED2">
              <w:tab/>
            </w:r>
            <w:r w:rsidRPr="00C63ED2">
              <w:t>sent to the SUT</w:t>
            </w:r>
          </w:p>
        </w:tc>
      </w:tr>
      <w:tr w:rsidR="00A27A9E" w:rsidRPr="00C63ED2" w14:paraId="757B2641" w14:textId="77777777" w:rsidTr="00575654">
        <w:trPr>
          <w:jc w:val="center"/>
        </w:trPr>
        <w:tc>
          <w:tcPr>
            <w:tcW w:w="2096" w:type="dxa"/>
          </w:tcPr>
          <w:p w14:paraId="3FBC3589" w14:textId="77777777" w:rsidR="00A27A9E" w:rsidRPr="00C63ED2" w:rsidRDefault="00A27A9E" w:rsidP="003E3547">
            <w:pPr>
              <w:pStyle w:val="TAL"/>
              <w:rPr>
                <w:b/>
              </w:rPr>
            </w:pPr>
            <w:r w:rsidRPr="00C63ED2">
              <w:rPr>
                <w:b/>
              </w:rPr>
              <w:t>Out Parameters</w:t>
            </w:r>
          </w:p>
        </w:tc>
        <w:tc>
          <w:tcPr>
            <w:tcW w:w="7599" w:type="dxa"/>
          </w:tcPr>
          <w:p w14:paraId="325EAF63" w14:textId="77777777" w:rsidR="00A27A9E" w:rsidRPr="00C63ED2" w:rsidRDefault="00A27A9E" w:rsidP="003E3547">
            <w:pPr>
              <w:pStyle w:val="TAL"/>
            </w:pPr>
            <w:r w:rsidRPr="00C63ED2">
              <w:t>n.a.</w:t>
            </w:r>
          </w:p>
        </w:tc>
      </w:tr>
      <w:tr w:rsidR="00A27A9E" w:rsidRPr="00C63ED2" w14:paraId="3CFFFC3E" w14:textId="77777777" w:rsidTr="00575654">
        <w:trPr>
          <w:jc w:val="center"/>
        </w:trPr>
        <w:tc>
          <w:tcPr>
            <w:tcW w:w="2096" w:type="dxa"/>
          </w:tcPr>
          <w:p w14:paraId="10777BC9" w14:textId="77777777" w:rsidR="00A27A9E" w:rsidRPr="00C63ED2" w:rsidRDefault="00A27A9E" w:rsidP="003E3547">
            <w:pPr>
              <w:pStyle w:val="TAL"/>
              <w:rPr>
                <w:b/>
              </w:rPr>
            </w:pPr>
            <w:r w:rsidRPr="00C63ED2">
              <w:rPr>
                <w:b/>
              </w:rPr>
              <w:t>Return Value</w:t>
            </w:r>
          </w:p>
        </w:tc>
        <w:tc>
          <w:tcPr>
            <w:tcW w:w="7599" w:type="dxa"/>
          </w:tcPr>
          <w:p w14:paraId="52D47E59" w14:textId="77777777" w:rsidR="00A27A9E" w:rsidRPr="00C63ED2" w:rsidRDefault="00A27A9E" w:rsidP="003E3547">
            <w:pPr>
              <w:pStyle w:val="TAL"/>
            </w:pPr>
            <w:r w:rsidRPr="00C63ED2">
              <w:t xml:space="preserve">The return status of the </w:t>
            </w:r>
            <w:r w:rsidRPr="00C63ED2">
              <w:rPr>
                <w:rFonts w:ascii="Courier New" w:hAnsi="Courier New"/>
              </w:rPr>
              <w:t xml:space="preserve">triSendBC </w:t>
            </w:r>
            <w:r w:rsidRPr="00C63ED2">
              <w:t>operation. The return status indicates the local success (</w:t>
            </w:r>
            <w:r w:rsidRPr="00C63ED2">
              <w:rPr>
                <w:b/>
                <w:i/>
              </w:rPr>
              <w:t>TRI_OK</w:t>
            </w:r>
            <w:r w:rsidRPr="00C63ED2">
              <w:t>) or failure (</w:t>
            </w:r>
            <w:r w:rsidRPr="00C63ED2">
              <w:rPr>
                <w:b/>
                <w:i/>
              </w:rPr>
              <w:t>TRI_Error</w:t>
            </w:r>
            <w:r w:rsidRPr="00C63ED2">
              <w:t>) of the operation.</w:t>
            </w:r>
          </w:p>
        </w:tc>
      </w:tr>
      <w:tr w:rsidR="00A27A9E" w:rsidRPr="00C63ED2" w14:paraId="7DBC2181" w14:textId="77777777" w:rsidTr="00575654">
        <w:trPr>
          <w:jc w:val="center"/>
        </w:trPr>
        <w:tc>
          <w:tcPr>
            <w:tcW w:w="2096" w:type="dxa"/>
          </w:tcPr>
          <w:p w14:paraId="437C9D2E" w14:textId="77777777" w:rsidR="00A27A9E" w:rsidRPr="00C63ED2" w:rsidRDefault="00A27A9E" w:rsidP="003E3547">
            <w:pPr>
              <w:pStyle w:val="TAL"/>
              <w:rPr>
                <w:b/>
              </w:rPr>
            </w:pPr>
            <w:r w:rsidRPr="00C63ED2">
              <w:rPr>
                <w:b/>
              </w:rPr>
              <w:t>Constraints</w:t>
            </w:r>
          </w:p>
        </w:tc>
        <w:tc>
          <w:tcPr>
            <w:tcW w:w="7599" w:type="dxa"/>
          </w:tcPr>
          <w:p w14:paraId="1EA6D291" w14:textId="77777777" w:rsidR="00A27A9E" w:rsidRPr="00C63ED2" w:rsidRDefault="00A27A9E" w:rsidP="003E3547">
            <w:pPr>
              <w:pStyle w:val="TAL"/>
            </w:pPr>
            <w:r w:rsidRPr="00C63ED2">
              <w:t>This operation is called by the TE when it executes a TTCN</w:t>
            </w:r>
            <w:r w:rsidRPr="00C63ED2">
              <w:noBreakHyphen/>
              <w:t>3 broadcast send operation on a component port, which has been mapped to a TSI port. This operation is called by the TE for all TTCN</w:t>
            </w:r>
            <w:r w:rsidRPr="00C63ED2">
              <w:noBreakHyphen/>
              <w:t>3 send operations if no system component has been specified for a test case, i.e. only a MTC test component is created for a test case.</w:t>
            </w:r>
          </w:p>
          <w:p w14:paraId="00E8CAE3" w14:textId="77777777" w:rsidR="00A27A9E" w:rsidRPr="00C63ED2" w:rsidRDefault="00A27A9E" w:rsidP="003E3547">
            <w:pPr>
              <w:pStyle w:val="TAL"/>
            </w:pPr>
            <w:r w:rsidRPr="00C63ED2">
              <w:t xml:space="preserve">The encoding of </w:t>
            </w:r>
            <w:r w:rsidRPr="00C63ED2">
              <w:rPr>
                <w:rFonts w:ascii="Courier New" w:hAnsi="Courier New"/>
              </w:rPr>
              <w:t>sendMessage</w:t>
            </w:r>
            <w:r w:rsidRPr="00C63ED2">
              <w:t xml:space="preserve"> has to be done in the TE prior to this TRI operation call.</w:t>
            </w:r>
          </w:p>
        </w:tc>
      </w:tr>
      <w:tr w:rsidR="00A27A9E" w:rsidRPr="00C63ED2" w14:paraId="260C88C6" w14:textId="77777777" w:rsidTr="00575654">
        <w:trPr>
          <w:jc w:val="center"/>
        </w:trPr>
        <w:tc>
          <w:tcPr>
            <w:tcW w:w="2096" w:type="dxa"/>
          </w:tcPr>
          <w:p w14:paraId="355E572A" w14:textId="77777777" w:rsidR="00A27A9E" w:rsidRPr="00C63ED2" w:rsidRDefault="00A27A9E" w:rsidP="003E3547">
            <w:pPr>
              <w:pStyle w:val="TAL"/>
              <w:rPr>
                <w:b/>
              </w:rPr>
            </w:pPr>
            <w:r w:rsidRPr="00C63ED2">
              <w:rPr>
                <w:b/>
              </w:rPr>
              <w:t>Effect</w:t>
            </w:r>
          </w:p>
        </w:tc>
        <w:tc>
          <w:tcPr>
            <w:tcW w:w="7599" w:type="dxa"/>
          </w:tcPr>
          <w:p w14:paraId="7F42AAAA" w14:textId="77777777" w:rsidR="00A27A9E" w:rsidRPr="00C63ED2" w:rsidRDefault="00A27A9E" w:rsidP="003E3547">
            <w:pPr>
              <w:pStyle w:val="TAL"/>
            </w:pPr>
            <w:r w:rsidRPr="00C63ED2">
              <w:t xml:space="preserve">The SA can broadcast the message to the SUT. </w:t>
            </w:r>
          </w:p>
          <w:p w14:paraId="3B9A35BE" w14:textId="77777777" w:rsidR="00A27A9E" w:rsidRPr="00C63ED2" w:rsidRDefault="00A27A9E" w:rsidP="003E3547">
            <w:pPr>
              <w:pStyle w:val="TAL"/>
            </w:pPr>
            <w:r w:rsidRPr="00C63ED2">
              <w:t xml:space="preserve">The </w:t>
            </w:r>
            <w:r w:rsidRPr="00C63ED2">
              <w:rPr>
                <w:rFonts w:ascii="Courier New" w:hAnsi="Courier New"/>
                <w:szCs w:val="18"/>
              </w:rPr>
              <w:t>triSendBC</w:t>
            </w:r>
            <w:r w:rsidRPr="00C63ED2">
              <w:t xml:space="preserve"> operation returns </w:t>
            </w:r>
            <w:r w:rsidRPr="00C63ED2">
              <w:rPr>
                <w:b/>
                <w:i/>
              </w:rPr>
              <w:t>TRI_OK</w:t>
            </w:r>
            <w:r w:rsidRPr="00C63ED2">
              <w:rPr>
                <w:b/>
              </w:rPr>
              <w:t xml:space="preserve"> </w:t>
            </w:r>
            <w:r w:rsidRPr="00C63ED2">
              <w:t xml:space="preserve">in case it has been completed successfully and in time. Otherwise </w:t>
            </w:r>
            <w:r w:rsidRPr="00C63ED2">
              <w:rPr>
                <w:b/>
                <w:i/>
              </w:rPr>
              <w:t>TRI_Error</w:t>
            </w:r>
            <w:r w:rsidRPr="00C63ED2">
              <w:t xml:space="preserve"> shall be returned. Notice that the return value </w:t>
            </w:r>
            <w:r w:rsidRPr="00C63ED2">
              <w:rPr>
                <w:b/>
                <w:i/>
              </w:rPr>
              <w:t>TRI_OK</w:t>
            </w:r>
            <w:r w:rsidRPr="00C63ED2">
              <w:t xml:space="preserve"> does not imply that the SUT has received </w:t>
            </w:r>
            <w:r w:rsidRPr="00C63ED2">
              <w:rPr>
                <w:rFonts w:ascii="Courier New" w:hAnsi="Courier New"/>
              </w:rPr>
              <w:t>sendMessage</w:t>
            </w:r>
            <w:r w:rsidRPr="00C63ED2">
              <w:t>.</w:t>
            </w:r>
          </w:p>
        </w:tc>
      </w:tr>
    </w:tbl>
    <w:p w14:paraId="49E7EA19" w14:textId="77777777" w:rsidR="00A27A9E" w:rsidRPr="00C63ED2" w:rsidRDefault="00A27A9E" w:rsidP="00264906"/>
    <w:p w14:paraId="610C9693" w14:textId="77777777" w:rsidR="00264906" w:rsidRPr="00C63ED2" w:rsidRDefault="00264906" w:rsidP="00051C41">
      <w:pPr>
        <w:pStyle w:val="berschrift3"/>
      </w:pPr>
      <w:bookmarkStart w:id="54" w:name="_Toc420499166"/>
      <w:r w:rsidRPr="00C63ED2">
        <w:t>6.6.3</w:t>
      </w:r>
      <w:r w:rsidRPr="00C63ED2">
        <w:tab/>
        <w:t xml:space="preserve">triSendMCRT (TE </w:t>
      </w:r>
      <w:r w:rsidRPr="00C63ED2">
        <w:sym w:font="Symbol" w:char="F0AE"/>
      </w:r>
      <w:r w:rsidRPr="00C63ED2">
        <w:t xml:space="preserve"> SA)</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37"/>
        <w:gridCol w:w="7592"/>
      </w:tblGrid>
      <w:tr w:rsidR="00A27A9E" w:rsidRPr="00C63ED2" w14:paraId="15AE7674" w14:textId="77777777" w:rsidTr="00575654">
        <w:trPr>
          <w:jc w:val="center"/>
        </w:trPr>
        <w:tc>
          <w:tcPr>
            <w:tcW w:w="2053" w:type="dxa"/>
          </w:tcPr>
          <w:p w14:paraId="3AF968E8" w14:textId="77777777" w:rsidR="00A27A9E" w:rsidRPr="00C63ED2" w:rsidRDefault="00A27A9E" w:rsidP="003E3547">
            <w:pPr>
              <w:pStyle w:val="TAL"/>
              <w:rPr>
                <w:b/>
              </w:rPr>
            </w:pPr>
            <w:r w:rsidRPr="00C63ED2">
              <w:rPr>
                <w:b/>
              </w:rPr>
              <w:t>Signature</w:t>
            </w:r>
          </w:p>
        </w:tc>
        <w:tc>
          <w:tcPr>
            <w:tcW w:w="7642" w:type="dxa"/>
          </w:tcPr>
          <w:p w14:paraId="0D3A6E84" w14:textId="77777777" w:rsidR="00A27A9E" w:rsidRPr="00C63ED2" w:rsidRDefault="00A27A9E" w:rsidP="003E3547">
            <w:pPr>
              <w:pStyle w:val="TAL"/>
              <w:ind w:left="2614" w:hanging="2590"/>
              <w:rPr>
                <w:rFonts w:ascii="Courier New" w:hAnsi="Courier New" w:cs="Courier New"/>
                <w:sz w:val="16"/>
                <w:szCs w:val="16"/>
              </w:rPr>
            </w:pPr>
            <w:r w:rsidRPr="00C63ED2">
              <w:rPr>
                <w:rFonts w:ascii="Courier New" w:hAnsi="Courier New"/>
              </w:rPr>
              <w:t>TriStatusType triSendMC(in TriComponentIdType componentId,</w:t>
            </w:r>
            <w:r w:rsidRPr="00C63ED2">
              <w:rPr>
                <w:rFonts w:ascii="Courier New" w:hAnsi="Courier New"/>
              </w:rPr>
              <w:br/>
              <w:t xml:space="preserve">in TriPortIdType tsiPortId, </w:t>
            </w:r>
            <w:r w:rsidRPr="00C63ED2">
              <w:rPr>
                <w:rFonts w:ascii="Courier New" w:hAnsi="Courier New"/>
              </w:rPr>
              <w:br/>
              <w:t xml:space="preserve">in TriAddressListType SUTaddresses, </w:t>
            </w:r>
            <w:r w:rsidRPr="00C63ED2">
              <w:rPr>
                <w:rFonts w:ascii="Courier New" w:hAnsi="Courier New"/>
              </w:rPr>
              <w:br/>
              <w:t xml:space="preserve">in TriMessageType sendMessage, </w:t>
            </w:r>
            <w:r w:rsidRPr="00C63ED2">
              <w:rPr>
                <w:rFonts w:ascii="Courier New" w:hAnsi="Courier New"/>
              </w:rPr>
              <w:br/>
              <w:t>inout TriTimerDuration timestamp)</w:t>
            </w:r>
          </w:p>
        </w:tc>
      </w:tr>
      <w:tr w:rsidR="00A27A9E" w:rsidRPr="00C63ED2" w14:paraId="705D8F25" w14:textId="77777777" w:rsidTr="00575654">
        <w:trPr>
          <w:jc w:val="center"/>
        </w:trPr>
        <w:tc>
          <w:tcPr>
            <w:tcW w:w="2053" w:type="dxa"/>
          </w:tcPr>
          <w:p w14:paraId="6102F1F7" w14:textId="77777777" w:rsidR="00A27A9E" w:rsidRPr="00C63ED2" w:rsidRDefault="00A27A9E" w:rsidP="003E3547">
            <w:pPr>
              <w:pStyle w:val="TAL"/>
              <w:rPr>
                <w:b/>
              </w:rPr>
            </w:pPr>
            <w:r w:rsidRPr="00C63ED2">
              <w:rPr>
                <w:b/>
              </w:rPr>
              <w:t>In Parameters</w:t>
            </w:r>
          </w:p>
        </w:tc>
        <w:tc>
          <w:tcPr>
            <w:tcW w:w="7642" w:type="dxa"/>
          </w:tcPr>
          <w:p w14:paraId="490988EA" w14:textId="77777777" w:rsidR="00A27A9E" w:rsidRPr="00C63ED2" w:rsidRDefault="00A27A9E" w:rsidP="003E3547">
            <w:pPr>
              <w:pStyle w:val="TAL"/>
              <w:tabs>
                <w:tab w:val="left" w:pos="1967"/>
              </w:tabs>
              <w:rPr>
                <w:szCs w:val="18"/>
              </w:rPr>
            </w:pPr>
            <w:r w:rsidRPr="00C63ED2">
              <w:rPr>
                <w:rFonts w:ascii="Courier New" w:hAnsi="Courier New"/>
                <w:szCs w:val="18"/>
              </w:rPr>
              <w:t>componentId</w:t>
            </w:r>
            <w:r w:rsidRPr="00C63ED2">
              <w:tab/>
            </w:r>
            <w:r w:rsidRPr="00C63ED2">
              <w:rPr>
                <w:szCs w:val="18"/>
              </w:rPr>
              <w:t>identifier of the sending test component</w:t>
            </w:r>
          </w:p>
          <w:p w14:paraId="0DD66056" w14:textId="77777777" w:rsidR="00A27A9E" w:rsidRPr="00C63ED2" w:rsidRDefault="00A27A9E" w:rsidP="003E3547">
            <w:pPr>
              <w:pStyle w:val="TAL"/>
              <w:tabs>
                <w:tab w:val="left" w:pos="1967"/>
              </w:tabs>
              <w:rPr>
                <w:szCs w:val="18"/>
              </w:rPr>
            </w:pPr>
            <w:r w:rsidRPr="00C63ED2">
              <w:rPr>
                <w:rFonts w:ascii="Courier New" w:hAnsi="Courier New"/>
                <w:szCs w:val="18"/>
              </w:rPr>
              <w:t>tsiPortId</w:t>
            </w:r>
            <w:r w:rsidRPr="00C63ED2">
              <w:tab/>
            </w:r>
            <w:r w:rsidRPr="00C63ED2">
              <w:rPr>
                <w:szCs w:val="18"/>
              </w:rPr>
              <w:t xml:space="preserve">identifier of the test system interface port via which the message is </w:t>
            </w:r>
            <w:r w:rsidRPr="00C63ED2">
              <w:rPr>
                <w:szCs w:val="18"/>
              </w:rPr>
              <w:tab/>
              <w:t>sent to the SUT Adaptor</w:t>
            </w:r>
          </w:p>
          <w:p w14:paraId="743A8939" w14:textId="77777777" w:rsidR="00A27A9E" w:rsidRPr="00C63ED2" w:rsidRDefault="00A27A9E" w:rsidP="003E3547">
            <w:pPr>
              <w:pStyle w:val="TAL"/>
              <w:tabs>
                <w:tab w:val="left" w:pos="1967"/>
              </w:tabs>
              <w:rPr>
                <w:szCs w:val="18"/>
              </w:rPr>
            </w:pPr>
            <w:r w:rsidRPr="00C63ED2">
              <w:rPr>
                <w:rFonts w:ascii="Courier New" w:hAnsi="Courier New"/>
                <w:szCs w:val="18"/>
              </w:rPr>
              <w:t>SUTaddresses</w:t>
            </w:r>
            <w:r w:rsidRPr="00C63ED2">
              <w:tab/>
            </w:r>
            <w:r w:rsidRPr="00C63ED2">
              <w:rPr>
                <w:szCs w:val="18"/>
              </w:rPr>
              <w:t>destination addresses within the SUT</w:t>
            </w:r>
          </w:p>
          <w:p w14:paraId="04AF4293" w14:textId="77777777" w:rsidR="00A27A9E" w:rsidRPr="00C63ED2" w:rsidRDefault="00A27A9E" w:rsidP="003E3547">
            <w:pPr>
              <w:pStyle w:val="TAL"/>
              <w:tabs>
                <w:tab w:val="left" w:pos="1967"/>
              </w:tabs>
              <w:rPr>
                <w:szCs w:val="18"/>
              </w:rPr>
            </w:pPr>
            <w:r w:rsidRPr="00C63ED2">
              <w:rPr>
                <w:rFonts w:ascii="Courier New" w:hAnsi="Courier New"/>
                <w:szCs w:val="18"/>
              </w:rPr>
              <w:t>sendMessage</w:t>
            </w:r>
            <w:r w:rsidRPr="00C63ED2">
              <w:tab/>
            </w:r>
            <w:r w:rsidRPr="00C63ED2">
              <w:rPr>
                <w:szCs w:val="18"/>
              </w:rPr>
              <w:t>the encoded message to be sent</w:t>
            </w:r>
          </w:p>
          <w:p w14:paraId="5299C669" w14:textId="77777777" w:rsidR="00A27A9E" w:rsidRPr="00C63ED2" w:rsidRDefault="00A27A9E" w:rsidP="003E3547">
            <w:pPr>
              <w:pStyle w:val="TAL"/>
              <w:tabs>
                <w:tab w:val="left" w:pos="1967"/>
              </w:tabs>
            </w:pPr>
            <w:r w:rsidRPr="00C63ED2">
              <w:rPr>
                <w:rFonts w:ascii="Courier New" w:hAnsi="Courier New" w:cs="Courier New"/>
              </w:rPr>
              <w:t>timestamp</w:t>
            </w:r>
            <w:r w:rsidRPr="00C63ED2">
              <w:rPr>
                <w:rFonts w:ascii="Courier New" w:hAnsi="Courier New" w:cs="Courier New"/>
              </w:rPr>
              <w:tab/>
            </w:r>
            <w:r w:rsidRPr="00C63ED2">
              <w:t xml:space="preserve">the point in time when the message has to be sent or has been </w:t>
            </w:r>
            <w:r w:rsidR="00FE0C14" w:rsidRPr="00C63ED2">
              <w:tab/>
            </w:r>
            <w:r w:rsidRPr="00C63ED2">
              <w:t>sent to the SUT</w:t>
            </w:r>
          </w:p>
        </w:tc>
      </w:tr>
      <w:tr w:rsidR="00A27A9E" w:rsidRPr="00C63ED2" w14:paraId="1B3F3D9C" w14:textId="77777777" w:rsidTr="00575654">
        <w:trPr>
          <w:jc w:val="center"/>
        </w:trPr>
        <w:tc>
          <w:tcPr>
            <w:tcW w:w="2053" w:type="dxa"/>
          </w:tcPr>
          <w:p w14:paraId="504978F3" w14:textId="77777777" w:rsidR="00A27A9E" w:rsidRPr="00C63ED2" w:rsidRDefault="00A27A9E" w:rsidP="003E3547">
            <w:pPr>
              <w:pStyle w:val="TAL"/>
              <w:rPr>
                <w:b/>
              </w:rPr>
            </w:pPr>
            <w:r w:rsidRPr="00C63ED2">
              <w:rPr>
                <w:b/>
              </w:rPr>
              <w:t>Out Parameters</w:t>
            </w:r>
          </w:p>
        </w:tc>
        <w:tc>
          <w:tcPr>
            <w:tcW w:w="7642" w:type="dxa"/>
          </w:tcPr>
          <w:p w14:paraId="2DB1DB85" w14:textId="77777777" w:rsidR="00A27A9E" w:rsidRPr="00C63ED2" w:rsidRDefault="00A27A9E" w:rsidP="003E3547">
            <w:pPr>
              <w:pStyle w:val="TAL"/>
            </w:pPr>
            <w:r w:rsidRPr="00C63ED2">
              <w:t>n.a.</w:t>
            </w:r>
          </w:p>
        </w:tc>
      </w:tr>
      <w:tr w:rsidR="00A27A9E" w:rsidRPr="00C63ED2" w14:paraId="2BD25A3D" w14:textId="77777777" w:rsidTr="00575654">
        <w:trPr>
          <w:jc w:val="center"/>
        </w:trPr>
        <w:tc>
          <w:tcPr>
            <w:tcW w:w="2053" w:type="dxa"/>
          </w:tcPr>
          <w:p w14:paraId="642B374D" w14:textId="77777777" w:rsidR="00A27A9E" w:rsidRPr="00C63ED2" w:rsidRDefault="00A27A9E" w:rsidP="003E3547">
            <w:pPr>
              <w:pStyle w:val="TAL"/>
              <w:rPr>
                <w:b/>
              </w:rPr>
            </w:pPr>
            <w:r w:rsidRPr="00C63ED2">
              <w:rPr>
                <w:b/>
              </w:rPr>
              <w:t>Return Value</w:t>
            </w:r>
          </w:p>
        </w:tc>
        <w:tc>
          <w:tcPr>
            <w:tcW w:w="7642" w:type="dxa"/>
          </w:tcPr>
          <w:p w14:paraId="68F57690" w14:textId="77777777" w:rsidR="00A27A9E" w:rsidRPr="00C63ED2" w:rsidRDefault="00A27A9E" w:rsidP="003E3547">
            <w:pPr>
              <w:pStyle w:val="TAL"/>
            </w:pPr>
            <w:r w:rsidRPr="00C63ED2">
              <w:t xml:space="preserve">The return status of the </w:t>
            </w:r>
            <w:r w:rsidRPr="00C63ED2">
              <w:rPr>
                <w:rFonts w:ascii="Courier New" w:hAnsi="Courier New"/>
              </w:rPr>
              <w:t xml:space="preserve">triSendMC </w:t>
            </w:r>
            <w:r w:rsidRPr="00C63ED2">
              <w:t>operation. The return status indicates the local success (</w:t>
            </w:r>
            <w:r w:rsidRPr="00C63ED2">
              <w:rPr>
                <w:b/>
                <w:i/>
              </w:rPr>
              <w:t>TRI_OK</w:t>
            </w:r>
            <w:r w:rsidRPr="00C63ED2">
              <w:t>) or failure (</w:t>
            </w:r>
            <w:r w:rsidRPr="00C63ED2">
              <w:rPr>
                <w:b/>
                <w:i/>
              </w:rPr>
              <w:t>TRI_Error</w:t>
            </w:r>
            <w:r w:rsidRPr="00C63ED2">
              <w:t>) of the operation.</w:t>
            </w:r>
          </w:p>
        </w:tc>
      </w:tr>
      <w:tr w:rsidR="00A27A9E" w:rsidRPr="00C63ED2" w14:paraId="222654E9" w14:textId="77777777" w:rsidTr="00575654">
        <w:trPr>
          <w:jc w:val="center"/>
        </w:trPr>
        <w:tc>
          <w:tcPr>
            <w:tcW w:w="2053" w:type="dxa"/>
          </w:tcPr>
          <w:p w14:paraId="3FDCAD87" w14:textId="77777777" w:rsidR="00A27A9E" w:rsidRPr="00C63ED2" w:rsidRDefault="00A27A9E" w:rsidP="003E3547">
            <w:pPr>
              <w:pStyle w:val="TAL"/>
              <w:rPr>
                <w:b/>
              </w:rPr>
            </w:pPr>
            <w:r w:rsidRPr="00C63ED2">
              <w:rPr>
                <w:b/>
              </w:rPr>
              <w:t>Constraints</w:t>
            </w:r>
          </w:p>
        </w:tc>
        <w:tc>
          <w:tcPr>
            <w:tcW w:w="7642" w:type="dxa"/>
          </w:tcPr>
          <w:p w14:paraId="0FF9E5F1" w14:textId="77777777" w:rsidR="00A27A9E" w:rsidRPr="00C63ED2" w:rsidRDefault="00A27A9E" w:rsidP="003E3547">
            <w:pPr>
              <w:pStyle w:val="TAL"/>
            </w:pPr>
            <w:r w:rsidRPr="00C63ED2">
              <w:t>This operation is called by the TE when it executes a TTCN</w:t>
            </w:r>
            <w:r w:rsidRPr="00C63ED2">
              <w:noBreakHyphen/>
              <w:t>3 multicast send operation on a component port, which has been mapped to a TSI port. This operation is called by the TE for all TTCN</w:t>
            </w:r>
            <w:r w:rsidRPr="00C63ED2">
              <w:noBreakHyphen/>
              <w:t>3 send operations if no system component has been specified for a test case,</w:t>
            </w:r>
            <w:r w:rsidRPr="00C63ED2">
              <w:br/>
              <w:t>i.e. only a MTC test component is created for a test case.</w:t>
            </w:r>
          </w:p>
          <w:p w14:paraId="00F7167C" w14:textId="77777777" w:rsidR="00A27A9E" w:rsidRPr="00C63ED2" w:rsidRDefault="00A27A9E" w:rsidP="003E3547">
            <w:pPr>
              <w:pStyle w:val="TAL"/>
            </w:pPr>
            <w:r w:rsidRPr="00C63ED2">
              <w:t xml:space="preserve">The encoding of </w:t>
            </w:r>
            <w:r w:rsidRPr="00C63ED2">
              <w:rPr>
                <w:rFonts w:ascii="Courier New" w:hAnsi="Courier New"/>
              </w:rPr>
              <w:t>sendMessage</w:t>
            </w:r>
            <w:r w:rsidRPr="00C63ED2">
              <w:t xml:space="preserve"> has to be done in the TE prior to this TRI operation call.</w:t>
            </w:r>
          </w:p>
        </w:tc>
      </w:tr>
      <w:tr w:rsidR="00A27A9E" w:rsidRPr="00C63ED2" w14:paraId="238DD120" w14:textId="77777777" w:rsidTr="00575654">
        <w:trPr>
          <w:jc w:val="center"/>
        </w:trPr>
        <w:tc>
          <w:tcPr>
            <w:tcW w:w="2053" w:type="dxa"/>
          </w:tcPr>
          <w:p w14:paraId="33943B86" w14:textId="77777777" w:rsidR="00A27A9E" w:rsidRPr="00C63ED2" w:rsidRDefault="00A27A9E" w:rsidP="003E3547">
            <w:pPr>
              <w:pStyle w:val="TAL"/>
              <w:rPr>
                <w:b/>
              </w:rPr>
            </w:pPr>
            <w:r w:rsidRPr="00C63ED2">
              <w:rPr>
                <w:b/>
              </w:rPr>
              <w:t>Effect</w:t>
            </w:r>
          </w:p>
        </w:tc>
        <w:tc>
          <w:tcPr>
            <w:tcW w:w="7642" w:type="dxa"/>
          </w:tcPr>
          <w:p w14:paraId="58BC5098" w14:textId="77777777" w:rsidR="00A27A9E" w:rsidRPr="00C63ED2" w:rsidRDefault="00A27A9E" w:rsidP="003E3547">
            <w:pPr>
              <w:pStyle w:val="TAL"/>
            </w:pPr>
            <w:r w:rsidRPr="00C63ED2">
              <w:t xml:space="preserve">The SA can multicast the message to the SUT. </w:t>
            </w:r>
          </w:p>
          <w:p w14:paraId="4B6CAF4C" w14:textId="77777777" w:rsidR="00A27A9E" w:rsidRPr="00C63ED2" w:rsidRDefault="00A27A9E" w:rsidP="003E3547">
            <w:pPr>
              <w:pStyle w:val="TAL"/>
            </w:pPr>
            <w:r w:rsidRPr="00C63ED2">
              <w:t xml:space="preserve">The </w:t>
            </w:r>
            <w:r w:rsidRPr="00C63ED2">
              <w:rPr>
                <w:rFonts w:ascii="Courier New" w:hAnsi="Courier New"/>
                <w:szCs w:val="18"/>
              </w:rPr>
              <w:t>triSendMC</w:t>
            </w:r>
            <w:r w:rsidRPr="00C63ED2">
              <w:t xml:space="preserve"> operation returns </w:t>
            </w:r>
            <w:r w:rsidRPr="00C63ED2">
              <w:rPr>
                <w:b/>
                <w:i/>
              </w:rPr>
              <w:t>TRI_OK</w:t>
            </w:r>
            <w:r w:rsidRPr="00C63ED2">
              <w:rPr>
                <w:b/>
              </w:rPr>
              <w:t xml:space="preserve"> </w:t>
            </w:r>
            <w:r w:rsidRPr="00C63ED2">
              <w:t xml:space="preserve">in case it has been completed successfully and in time. Otherwise </w:t>
            </w:r>
            <w:r w:rsidRPr="00C63ED2">
              <w:rPr>
                <w:b/>
                <w:i/>
              </w:rPr>
              <w:t>TRI_Error</w:t>
            </w:r>
            <w:r w:rsidRPr="00C63ED2">
              <w:t xml:space="preserve"> shall be returned. Notice that the return value </w:t>
            </w:r>
            <w:r w:rsidRPr="00C63ED2">
              <w:rPr>
                <w:b/>
                <w:i/>
              </w:rPr>
              <w:t>TRI_OK</w:t>
            </w:r>
            <w:r w:rsidRPr="00C63ED2">
              <w:t xml:space="preserve"> does not imply that the SUT has received </w:t>
            </w:r>
            <w:r w:rsidRPr="00C63ED2">
              <w:rPr>
                <w:rFonts w:ascii="Courier New" w:hAnsi="Courier New"/>
              </w:rPr>
              <w:t>sendMessage</w:t>
            </w:r>
            <w:r w:rsidRPr="00C63ED2">
              <w:t>.</w:t>
            </w:r>
          </w:p>
        </w:tc>
      </w:tr>
    </w:tbl>
    <w:p w14:paraId="129C7C4A" w14:textId="77777777" w:rsidR="00A27A9E" w:rsidRPr="00C63ED2" w:rsidRDefault="00A27A9E" w:rsidP="00264906"/>
    <w:p w14:paraId="1858D72F" w14:textId="77777777" w:rsidR="00264906" w:rsidRPr="00C63ED2" w:rsidRDefault="00264906" w:rsidP="00051C41">
      <w:pPr>
        <w:pStyle w:val="berschrift3"/>
      </w:pPr>
      <w:bookmarkStart w:id="55" w:name="_Toc420499167"/>
      <w:r w:rsidRPr="00C63ED2">
        <w:lastRenderedPageBreak/>
        <w:t>6.6.4</w:t>
      </w:r>
      <w:r w:rsidRPr="00C63ED2">
        <w:tab/>
        <w:t xml:space="preserve">triEnqueueMsgRT (SA </w:t>
      </w:r>
      <w:r w:rsidRPr="00C63ED2">
        <w:sym w:font="Symbol" w:char="F0AE"/>
      </w:r>
      <w:r w:rsidRPr="00C63ED2">
        <w:t xml:space="preserve"> TE)</w:t>
      </w:r>
      <w:bookmarkEnd w:id="55"/>
    </w:p>
    <w:tbl>
      <w:tblP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53"/>
        <w:gridCol w:w="7878"/>
      </w:tblGrid>
      <w:tr w:rsidR="00A27A9E" w:rsidRPr="00C63ED2" w14:paraId="597CBDA0" w14:textId="77777777" w:rsidTr="00575654">
        <w:trPr>
          <w:jc w:val="center"/>
        </w:trPr>
        <w:tc>
          <w:tcPr>
            <w:tcW w:w="2053" w:type="dxa"/>
          </w:tcPr>
          <w:p w14:paraId="2343F7AC" w14:textId="77777777" w:rsidR="00A27A9E" w:rsidRPr="00C63ED2" w:rsidRDefault="00A27A9E" w:rsidP="003E3547">
            <w:pPr>
              <w:pStyle w:val="TAL"/>
              <w:rPr>
                <w:b/>
              </w:rPr>
            </w:pPr>
            <w:r w:rsidRPr="00C63ED2">
              <w:rPr>
                <w:b/>
              </w:rPr>
              <w:t>Signature</w:t>
            </w:r>
          </w:p>
        </w:tc>
        <w:tc>
          <w:tcPr>
            <w:tcW w:w="7878" w:type="dxa"/>
          </w:tcPr>
          <w:p w14:paraId="018153E9" w14:textId="77777777" w:rsidR="00A27A9E" w:rsidRPr="00C63ED2" w:rsidRDefault="00A27A9E" w:rsidP="003E3547">
            <w:pPr>
              <w:pStyle w:val="TAL"/>
              <w:ind w:left="2025" w:hanging="2025"/>
            </w:pPr>
            <w:r w:rsidRPr="00C63ED2">
              <w:rPr>
                <w:rFonts w:ascii="Courier New" w:hAnsi="Courier New"/>
              </w:rPr>
              <w:t xml:space="preserve">void triEnqueueMsg(in TriPortIdType tsiPortId, </w:t>
            </w:r>
            <w:r w:rsidRPr="00C63ED2">
              <w:rPr>
                <w:rFonts w:ascii="Courier New" w:hAnsi="Courier New"/>
              </w:rPr>
              <w:br/>
              <w:t>in TriAddressType SUTaddress,</w:t>
            </w:r>
            <w:r w:rsidRPr="00C63ED2">
              <w:rPr>
                <w:rFonts w:ascii="Courier New" w:hAnsi="Courier New"/>
              </w:rPr>
              <w:br/>
              <w:t xml:space="preserve">in TriComponentIdType componentId, </w:t>
            </w:r>
            <w:r w:rsidRPr="00C63ED2">
              <w:rPr>
                <w:rFonts w:ascii="Courier New" w:hAnsi="Courier New"/>
              </w:rPr>
              <w:br/>
              <w:t xml:space="preserve">in TriMessageType receivedMessage, </w:t>
            </w:r>
            <w:r w:rsidRPr="00C63ED2">
              <w:rPr>
                <w:rFonts w:ascii="Courier New" w:hAnsi="Courier New"/>
              </w:rPr>
              <w:br/>
              <w:t>in TriTimerDuration timestamp)</w:t>
            </w:r>
          </w:p>
        </w:tc>
      </w:tr>
      <w:tr w:rsidR="00A27A9E" w:rsidRPr="00C63ED2" w14:paraId="2B7F5A53" w14:textId="77777777" w:rsidTr="00575654">
        <w:trPr>
          <w:jc w:val="center"/>
        </w:trPr>
        <w:tc>
          <w:tcPr>
            <w:tcW w:w="2053" w:type="dxa"/>
          </w:tcPr>
          <w:p w14:paraId="218394DF" w14:textId="77777777" w:rsidR="00A27A9E" w:rsidRPr="00C63ED2" w:rsidRDefault="00A27A9E" w:rsidP="003E3547">
            <w:pPr>
              <w:pStyle w:val="TAL"/>
              <w:rPr>
                <w:b/>
              </w:rPr>
            </w:pPr>
            <w:r w:rsidRPr="00C63ED2">
              <w:rPr>
                <w:b/>
              </w:rPr>
              <w:t>In Parameters</w:t>
            </w:r>
          </w:p>
        </w:tc>
        <w:tc>
          <w:tcPr>
            <w:tcW w:w="7878" w:type="dxa"/>
          </w:tcPr>
          <w:p w14:paraId="4FF2E39C" w14:textId="77777777" w:rsidR="00A27A9E" w:rsidRPr="00C63ED2" w:rsidRDefault="00A27A9E" w:rsidP="003E3547">
            <w:pPr>
              <w:pStyle w:val="TAL"/>
              <w:tabs>
                <w:tab w:val="left" w:pos="1815"/>
              </w:tabs>
            </w:pPr>
            <w:r w:rsidRPr="00C63ED2">
              <w:rPr>
                <w:rFonts w:ascii="Courier New" w:hAnsi="Courier New"/>
                <w:szCs w:val="18"/>
              </w:rPr>
              <w:t>tsiPortId</w:t>
            </w:r>
            <w:r w:rsidRPr="00C63ED2">
              <w:tab/>
            </w:r>
            <w:r w:rsidRPr="00C63ED2">
              <w:rPr>
                <w:szCs w:val="18"/>
              </w:rPr>
              <w:t xml:space="preserve">identifier of the test system interface port via which the message is </w:t>
            </w:r>
            <w:r w:rsidRPr="00C63ED2">
              <w:rPr>
                <w:szCs w:val="18"/>
              </w:rPr>
              <w:tab/>
              <w:t>enqueued by the SUT Adaptor</w:t>
            </w:r>
          </w:p>
          <w:p w14:paraId="3412C525" w14:textId="77777777" w:rsidR="00A27A9E" w:rsidRPr="00C63ED2" w:rsidRDefault="00A27A9E" w:rsidP="003E3547">
            <w:pPr>
              <w:pStyle w:val="SignatureDefCont"/>
              <w:keepNext w:val="0"/>
              <w:keepLines/>
              <w:numPr>
                <w:ilvl w:val="12"/>
                <w:numId w:val="0"/>
              </w:numPr>
              <w:tabs>
                <w:tab w:val="clear" w:pos="1716"/>
                <w:tab w:val="left" w:pos="1815"/>
              </w:tabs>
              <w:ind w:left="-110"/>
              <w:rPr>
                <w:lang w:val="en-GB"/>
              </w:rPr>
            </w:pPr>
            <w:r w:rsidRPr="00C63ED2">
              <w:rPr>
                <w:rFonts w:ascii="Courier New" w:hAnsi="Courier New"/>
                <w:sz w:val="16"/>
                <w:szCs w:val="16"/>
                <w:lang w:val="en-GB"/>
              </w:rPr>
              <w:t>S</w:t>
            </w:r>
            <w:r w:rsidRPr="00C63ED2">
              <w:rPr>
                <w:rFonts w:ascii="Courier New" w:hAnsi="Courier New"/>
                <w:sz w:val="18"/>
                <w:szCs w:val="18"/>
                <w:lang w:val="en-GB"/>
              </w:rPr>
              <w:t>SUTaddress</w:t>
            </w:r>
            <w:r w:rsidRPr="00C63ED2">
              <w:rPr>
                <w:lang w:val="en-GB"/>
              </w:rPr>
              <w:tab/>
            </w:r>
            <w:r w:rsidRPr="00C63ED2">
              <w:rPr>
                <w:rFonts w:ascii="Arial" w:hAnsi="Arial" w:cs="Arial"/>
                <w:sz w:val="18"/>
                <w:szCs w:val="18"/>
                <w:lang w:val="en-GB"/>
              </w:rPr>
              <w:t>(optional) source address within the SUT</w:t>
            </w:r>
          </w:p>
          <w:p w14:paraId="4F21DE61" w14:textId="77777777" w:rsidR="00A27A9E" w:rsidRPr="00C63ED2" w:rsidRDefault="00A27A9E" w:rsidP="003E3547">
            <w:pPr>
              <w:pStyle w:val="SignatureDefCont"/>
              <w:keepNext w:val="0"/>
              <w:keepLines/>
              <w:numPr>
                <w:ilvl w:val="12"/>
                <w:numId w:val="0"/>
              </w:numPr>
              <w:tabs>
                <w:tab w:val="clear" w:pos="1716"/>
                <w:tab w:val="left" w:pos="1815"/>
              </w:tabs>
              <w:ind w:left="-28" w:firstLine="28"/>
              <w:rPr>
                <w:lang w:val="en-GB"/>
              </w:rPr>
            </w:pPr>
            <w:r w:rsidRPr="00C63ED2">
              <w:rPr>
                <w:rFonts w:ascii="Courier New" w:hAnsi="Courier New"/>
                <w:sz w:val="18"/>
                <w:szCs w:val="18"/>
                <w:lang w:val="en-GB"/>
              </w:rPr>
              <w:t>componentId</w:t>
            </w:r>
            <w:r w:rsidRPr="00C63ED2">
              <w:rPr>
                <w:lang w:val="en-GB"/>
              </w:rPr>
              <w:tab/>
            </w:r>
            <w:r w:rsidRPr="00C63ED2">
              <w:rPr>
                <w:rFonts w:ascii="Arial" w:hAnsi="Arial" w:cs="Arial"/>
                <w:sz w:val="18"/>
                <w:szCs w:val="18"/>
                <w:lang w:val="en-GB"/>
              </w:rPr>
              <w:t>identifier of the receiving test component</w:t>
            </w:r>
          </w:p>
          <w:p w14:paraId="615D0315" w14:textId="77777777" w:rsidR="00A27A9E" w:rsidRPr="00C63ED2" w:rsidRDefault="00A27A9E" w:rsidP="003E3547">
            <w:pPr>
              <w:pStyle w:val="TAL"/>
              <w:tabs>
                <w:tab w:val="left" w:pos="1815"/>
              </w:tabs>
              <w:ind w:left="-28" w:firstLine="28"/>
              <w:rPr>
                <w:rFonts w:cs="Arial"/>
                <w:szCs w:val="18"/>
              </w:rPr>
            </w:pPr>
            <w:r w:rsidRPr="00C63ED2">
              <w:rPr>
                <w:rFonts w:ascii="Courier New" w:hAnsi="Courier New"/>
                <w:szCs w:val="18"/>
              </w:rPr>
              <w:t>receivedMessage</w:t>
            </w:r>
            <w:r w:rsidRPr="00C63ED2">
              <w:tab/>
            </w:r>
            <w:r w:rsidRPr="00C63ED2">
              <w:rPr>
                <w:rFonts w:cs="Arial"/>
                <w:szCs w:val="18"/>
              </w:rPr>
              <w:t>the encoded received message</w:t>
            </w:r>
          </w:p>
          <w:p w14:paraId="484C2049" w14:textId="77777777" w:rsidR="00A27A9E" w:rsidRPr="00C63ED2" w:rsidRDefault="00A27A9E" w:rsidP="003E3547">
            <w:pPr>
              <w:pStyle w:val="TAL"/>
              <w:tabs>
                <w:tab w:val="left" w:pos="1815"/>
                <w:tab w:val="left" w:pos="2024"/>
              </w:tabs>
              <w:ind w:left="-28" w:firstLine="28"/>
            </w:pPr>
            <w:r w:rsidRPr="00C63ED2">
              <w:rPr>
                <w:rFonts w:ascii="Courier New" w:hAnsi="Courier New" w:cs="Courier New"/>
              </w:rPr>
              <w:t>timestamp</w:t>
            </w:r>
            <w:r w:rsidRPr="00C63ED2">
              <w:rPr>
                <w:rFonts w:ascii="Courier New" w:hAnsi="Courier New" w:cs="Courier New"/>
              </w:rPr>
              <w:tab/>
            </w:r>
            <w:r w:rsidRPr="00C63ED2">
              <w:t>the point in time when the message has been received from the SUT</w:t>
            </w:r>
          </w:p>
        </w:tc>
      </w:tr>
      <w:tr w:rsidR="00A27A9E" w:rsidRPr="00C63ED2" w14:paraId="72CB2401" w14:textId="77777777" w:rsidTr="00575654">
        <w:trPr>
          <w:jc w:val="center"/>
        </w:trPr>
        <w:tc>
          <w:tcPr>
            <w:tcW w:w="2053" w:type="dxa"/>
          </w:tcPr>
          <w:p w14:paraId="4FB8F8C5" w14:textId="77777777" w:rsidR="00A27A9E" w:rsidRPr="00C63ED2" w:rsidRDefault="00A27A9E" w:rsidP="003E3547">
            <w:pPr>
              <w:pStyle w:val="TAL"/>
              <w:rPr>
                <w:b/>
              </w:rPr>
            </w:pPr>
            <w:r w:rsidRPr="00C63ED2">
              <w:rPr>
                <w:b/>
              </w:rPr>
              <w:t>Out Parameters</w:t>
            </w:r>
          </w:p>
        </w:tc>
        <w:tc>
          <w:tcPr>
            <w:tcW w:w="7878" w:type="dxa"/>
          </w:tcPr>
          <w:p w14:paraId="062C7683" w14:textId="77777777" w:rsidR="00A27A9E" w:rsidRPr="00C63ED2" w:rsidRDefault="00A27A9E" w:rsidP="003E3547">
            <w:pPr>
              <w:pStyle w:val="TAL"/>
            </w:pPr>
            <w:r w:rsidRPr="00C63ED2">
              <w:t>n.a.</w:t>
            </w:r>
          </w:p>
        </w:tc>
      </w:tr>
      <w:tr w:rsidR="00A27A9E" w:rsidRPr="00C63ED2" w14:paraId="20256A20" w14:textId="77777777" w:rsidTr="00575654">
        <w:trPr>
          <w:jc w:val="center"/>
        </w:trPr>
        <w:tc>
          <w:tcPr>
            <w:tcW w:w="2053" w:type="dxa"/>
          </w:tcPr>
          <w:p w14:paraId="76311ED7" w14:textId="77777777" w:rsidR="00A27A9E" w:rsidRPr="00C63ED2" w:rsidRDefault="00A27A9E" w:rsidP="003E3547">
            <w:pPr>
              <w:pStyle w:val="TAL"/>
              <w:rPr>
                <w:b/>
              </w:rPr>
            </w:pPr>
            <w:r w:rsidRPr="00C63ED2">
              <w:rPr>
                <w:b/>
              </w:rPr>
              <w:t>Return Value</w:t>
            </w:r>
          </w:p>
        </w:tc>
        <w:tc>
          <w:tcPr>
            <w:tcW w:w="7878" w:type="dxa"/>
          </w:tcPr>
          <w:p w14:paraId="55790E46" w14:textId="77777777" w:rsidR="00A27A9E" w:rsidRPr="00C63ED2" w:rsidRDefault="00A27A9E" w:rsidP="003E3547">
            <w:pPr>
              <w:pStyle w:val="TAL"/>
            </w:pPr>
            <w:r w:rsidRPr="00C63ED2">
              <w:t>Void</w:t>
            </w:r>
          </w:p>
        </w:tc>
      </w:tr>
      <w:tr w:rsidR="00A27A9E" w:rsidRPr="00C63ED2" w14:paraId="1A95F1AF" w14:textId="77777777" w:rsidTr="00575654">
        <w:trPr>
          <w:jc w:val="center"/>
        </w:trPr>
        <w:tc>
          <w:tcPr>
            <w:tcW w:w="2053" w:type="dxa"/>
          </w:tcPr>
          <w:p w14:paraId="5665072B" w14:textId="77777777" w:rsidR="00A27A9E" w:rsidRPr="00C63ED2" w:rsidRDefault="00A27A9E" w:rsidP="003E3547">
            <w:pPr>
              <w:pStyle w:val="TAL"/>
              <w:rPr>
                <w:b/>
              </w:rPr>
            </w:pPr>
            <w:r w:rsidRPr="00C63ED2">
              <w:rPr>
                <w:b/>
              </w:rPr>
              <w:t>Constraints</w:t>
            </w:r>
          </w:p>
        </w:tc>
        <w:tc>
          <w:tcPr>
            <w:tcW w:w="7878" w:type="dxa"/>
          </w:tcPr>
          <w:p w14:paraId="7CD0E9A3" w14:textId="77777777" w:rsidR="00A27A9E" w:rsidRPr="00C63ED2" w:rsidRDefault="00A27A9E" w:rsidP="003E3547">
            <w:pPr>
              <w:pStyle w:val="TAL"/>
            </w:pPr>
            <w:r w:rsidRPr="00C63ED2">
              <w:t>This operation is called by the SA after it has received a message from the SUT. It can only be used when tsiPortId has been either previously mapped to a port of componentId or has been referenced in the previous triExecuteTestCase statement.</w:t>
            </w:r>
          </w:p>
          <w:p w14:paraId="75A01D6E" w14:textId="77777777" w:rsidR="00A27A9E" w:rsidRPr="00C63ED2" w:rsidRDefault="00A27A9E" w:rsidP="003E3547">
            <w:pPr>
              <w:pStyle w:val="TAL"/>
            </w:pPr>
            <w:r w:rsidRPr="00C63ED2">
              <w:t>In the invocation of a</w:t>
            </w:r>
            <w:r w:rsidRPr="00C63ED2">
              <w:rPr>
                <w:szCs w:val="18"/>
              </w:rPr>
              <w:t xml:space="preserve"> </w:t>
            </w:r>
            <w:r w:rsidRPr="00C63ED2">
              <w:rPr>
                <w:rFonts w:ascii="Courier New" w:hAnsi="Courier New"/>
                <w:szCs w:val="18"/>
              </w:rPr>
              <w:t>triEnqueueMsg</w:t>
            </w:r>
            <w:r w:rsidRPr="00C63ED2">
              <w:rPr>
                <w:szCs w:val="18"/>
              </w:rPr>
              <w:t xml:space="preserve"> </w:t>
            </w:r>
            <w:r w:rsidRPr="00C63ED2">
              <w:t>operation</w:t>
            </w:r>
            <w:r w:rsidRPr="00C63ED2">
              <w:rPr>
                <w:szCs w:val="18"/>
              </w:rPr>
              <w:t xml:space="preserve"> </w:t>
            </w:r>
            <w:r w:rsidRPr="00C63ED2">
              <w:rPr>
                <w:rFonts w:ascii="Courier New" w:hAnsi="Courier New"/>
                <w:szCs w:val="18"/>
              </w:rPr>
              <w:t>receivedMessage</w:t>
            </w:r>
            <w:r w:rsidRPr="00C63ED2">
              <w:rPr>
                <w:szCs w:val="18"/>
              </w:rPr>
              <w:t xml:space="preserve"> </w:t>
            </w:r>
            <w:r w:rsidRPr="00C63ED2">
              <w:t>shall contain an encoded value.</w:t>
            </w:r>
          </w:p>
        </w:tc>
      </w:tr>
      <w:tr w:rsidR="00A27A9E" w:rsidRPr="00C63ED2" w14:paraId="23140041" w14:textId="77777777" w:rsidTr="00575654">
        <w:trPr>
          <w:jc w:val="center"/>
        </w:trPr>
        <w:tc>
          <w:tcPr>
            <w:tcW w:w="2053" w:type="dxa"/>
          </w:tcPr>
          <w:p w14:paraId="05658FA2" w14:textId="77777777" w:rsidR="00A27A9E" w:rsidRPr="00C63ED2" w:rsidRDefault="00A27A9E" w:rsidP="003E3547">
            <w:pPr>
              <w:pStyle w:val="TAL"/>
              <w:rPr>
                <w:b/>
              </w:rPr>
            </w:pPr>
            <w:r w:rsidRPr="00C63ED2">
              <w:rPr>
                <w:b/>
              </w:rPr>
              <w:t>Effect</w:t>
            </w:r>
          </w:p>
        </w:tc>
        <w:tc>
          <w:tcPr>
            <w:tcW w:w="7878" w:type="dxa"/>
          </w:tcPr>
          <w:p w14:paraId="2443F127" w14:textId="77777777" w:rsidR="00A27A9E" w:rsidRPr="00C63ED2" w:rsidRDefault="00A27A9E" w:rsidP="003E3547">
            <w:pPr>
              <w:pStyle w:val="TAL"/>
            </w:pPr>
            <w:r w:rsidRPr="00C63ED2">
              <w:t>This operation shall pass the message to the TE indicating the component componentId to which the TSI port tsiPortId is mapped.</w:t>
            </w:r>
          </w:p>
          <w:p w14:paraId="5D871A97" w14:textId="77777777" w:rsidR="00A27A9E" w:rsidRPr="00C63ED2" w:rsidRDefault="00A27A9E" w:rsidP="003E3547">
            <w:pPr>
              <w:pStyle w:val="TAL"/>
            </w:pPr>
            <w:r w:rsidRPr="00C63ED2">
              <w:rPr>
                <w:rFonts w:cs="Arial"/>
                <w:szCs w:val="18"/>
              </w:rPr>
              <w:t>The decoding of receivedMessage has to be done in the TE.</w:t>
            </w:r>
          </w:p>
        </w:tc>
      </w:tr>
    </w:tbl>
    <w:p w14:paraId="515A7895" w14:textId="77777777" w:rsidR="00A27A9E" w:rsidRPr="00C63ED2" w:rsidRDefault="00A27A9E" w:rsidP="00264906"/>
    <w:p w14:paraId="16D0C419" w14:textId="77777777" w:rsidR="00264906" w:rsidRPr="00C63ED2" w:rsidRDefault="00264906" w:rsidP="00200AF2">
      <w:pPr>
        <w:pStyle w:val="berschrift3"/>
      </w:pPr>
      <w:bookmarkStart w:id="56" w:name="_Toc420499168"/>
      <w:r w:rsidRPr="00C63ED2">
        <w:t>6.6.5</w:t>
      </w:r>
      <w:r w:rsidRPr="00C63ED2">
        <w:tab/>
        <w:t xml:space="preserve">triCallRT (TE </w:t>
      </w:r>
      <w:r w:rsidRPr="00C63ED2">
        <w:sym w:font="Symbol" w:char="F0AE"/>
      </w:r>
      <w:r w:rsidRPr="00C63ED2">
        <w:t xml:space="preserve"> SA)</w:t>
      </w:r>
      <w:bookmarkEnd w:id="56"/>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69"/>
        <w:gridCol w:w="8046"/>
      </w:tblGrid>
      <w:tr w:rsidR="005C3BBF" w:rsidRPr="00C63ED2" w14:paraId="15B7ADF2" w14:textId="77777777" w:rsidTr="00FE0C14">
        <w:trPr>
          <w:jc w:val="center"/>
        </w:trPr>
        <w:tc>
          <w:tcPr>
            <w:tcW w:w="1769" w:type="dxa"/>
          </w:tcPr>
          <w:p w14:paraId="61FFAFFF" w14:textId="77777777" w:rsidR="005C3BBF" w:rsidRPr="00C63ED2" w:rsidRDefault="005C3BBF" w:rsidP="00200AF2">
            <w:pPr>
              <w:pStyle w:val="TAL"/>
              <w:rPr>
                <w:b/>
              </w:rPr>
            </w:pPr>
            <w:r w:rsidRPr="00C63ED2">
              <w:rPr>
                <w:b/>
              </w:rPr>
              <w:t>Signature</w:t>
            </w:r>
          </w:p>
        </w:tc>
        <w:tc>
          <w:tcPr>
            <w:tcW w:w="8046" w:type="dxa"/>
          </w:tcPr>
          <w:p w14:paraId="290FBD54" w14:textId="77777777" w:rsidR="005C3BBF" w:rsidRPr="00C63ED2" w:rsidRDefault="005C3BBF" w:rsidP="00200AF2">
            <w:pPr>
              <w:pStyle w:val="SignatureDefLong"/>
              <w:keepNext/>
              <w:tabs>
                <w:tab w:val="left" w:pos="32"/>
              </w:tabs>
              <w:rPr>
                <w:rFonts w:ascii="Courier New" w:hAnsi="Courier New"/>
                <w:sz w:val="18"/>
                <w:szCs w:val="18"/>
              </w:rPr>
            </w:pPr>
            <w:r w:rsidRPr="00C63ED2">
              <w:rPr>
                <w:rFonts w:ascii="Courier New" w:hAnsi="Courier New"/>
                <w:sz w:val="18"/>
                <w:szCs w:val="18"/>
              </w:rPr>
              <w:t>TriStatusType triCall(in TriComponentIdType componentId,</w:t>
            </w:r>
          </w:p>
          <w:p w14:paraId="5BDF0460" w14:textId="77777777" w:rsidR="005C3BBF" w:rsidRPr="00C63ED2" w:rsidRDefault="005C3BBF" w:rsidP="00200AF2">
            <w:pPr>
              <w:pStyle w:val="TAL"/>
              <w:ind w:left="2272"/>
              <w:rPr>
                <w:rFonts w:ascii="Courier New" w:hAnsi="Courier New"/>
                <w:szCs w:val="18"/>
              </w:rPr>
            </w:pPr>
            <w:r w:rsidRPr="00C63ED2">
              <w:rPr>
                <w:rFonts w:ascii="Courier New" w:hAnsi="Courier New"/>
                <w:szCs w:val="18"/>
              </w:rPr>
              <w:t xml:space="preserve">in TriPortIdType tsiPortId, </w:t>
            </w:r>
            <w:r w:rsidRPr="00C63ED2">
              <w:rPr>
                <w:rFonts w:ascii="Courier New" w:hAnsi="Courier New"/>
                <w:szCs w:val="18"/>
              </w:rPr>
              <w:br/>
              <w:t xml:space="preserve">in TriAddressType SUTaddress, </w:t>
            </w:r>
            <w:r w:rsidRPr="00C63ED2">
              <w:rPr>
                <w:rFonts w:ascii="Courier New" w:hAnsi="Courier New"/>
                <w:szCs w:val="18"/>
              </w:rPr>
              <w:br/>
              <w:t xml:space="preserve">in TriSignatureIdType signatureId, </w:t>
            </w:r>
            <w:r w:rsidRPr="00C63ED2">
              <w:rPr>
                <w:rFonts w:ascii="Courier New" w:hAnsi="Courier New"/>
                <w:szCs w:val="18"/>
              </w:rPr>
              <w:br/>
              <w:t xml:space="preserve">in TriParameterListType parameterList, </w:t>
            </w:r>
            <w:r w:rsidRPr="00C63ED2">
              <w:rPr>
                <w:rFonts w:ascii="Courier New" w:hAnsi="Courier New"/>
                <w:szCs w:val="18"/>
              </w:rPr>
              <w:br/>
              <w:t>inout TriTimerDuration timestamp)</w:t>
            </w:r>
          </w:p>
        </w:tc>
      </w:tr>
      <w:tr w:rsidR="005C3BBF" w:rsidRPr="00C63ED2" w14:paraId="2D80D03C" w14:textId="77777777" w:rsidTr="00FE0C14">
        <w:trPr>
          <w:jc w:val="center"/>
        </w:trPr>
        <w:tc>
          <w:tcPr>
            <w:tcW w:w="1769" w:type="dxa"/>
          </w:tcPr>
          <w:p w14:paraId="4298D2F0" w14:textId="77777777" w:rsidR="005C3BBF" w:rsidRPr="00C63ED2" w:rsidRDefault="005C3BBF" w:rsidP="00200AF2">
            <w:pPr>
              <w:pStyle w:val="TAL"/>
              <w:rPr>
                <w:b/>
              </w:rPr>
            </w:pPr>
            <w:r w:rsidRPr="00C63ED2">
              <w:rPr>
                <w:b/>
              </w:rPr>
              <w:t>In Parameters</w:t>
            </w:r>
          </w:p>
        </w:tc>
        <w:tc>
          <w:tcPr>
            <w:tcW w:w="8046" w:type="dxa"/>
          </w:tcPr>
          <w:p w14:paraId="7BE11999" w14:textId="77777777" w:rsidR="005C3BBF" w:rsidRPr="00C63ED2" w:rsidRDefault="005C3BBF" w:rsidP="00200AF2">
            <w:pPr>
              <w:pStyle w:val="SignatureDefCont"/>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componentId</w:t>
            </w:r>
            <w:r w:rsidRPr="00C63ED2">
              <w:rPr>
                <w:lang w:val="en-GB"/>
              </w:rPr>
              <w:tab/>
            </w:r>
            <w:r w:rsidRPr="00C63ED2">
              <w:rPr>
                <w:rFonts w:ascii="Arial" w:hAnsi="Arial" w:cs="Arial"/>
                <w:sz w:val="18"/>
                <w:szCs w:val="18"/>
                <w:lang w:val="en-GB"/>
              </w:rPr>
              <w:t>identifier of the test component issuing the procedure call</w:t>
            </w:r>
          </w:p>
          <w:p w14:paraId="05A00FAD" w14:textId="77777777" w:rsidR="005C3BBF" w:rsidRPr="00C63ED2" w:rsidRDefault="005C3BBF" w:rsidP="00200AF2">
            <w:pPr>
              <w:pStyle w:val="SignatureDefCont"/>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tsiPortId</w:t>
            </w:r>
            <w:r w:rsidRPr="00C63ED2">
              <w:rPr>
                <w:lang w:val="en-GB"/>
              </w:rPr>
              <w:tab/>
            </w:r>
            <w:r w:rsidRPr="00C63ED2">
              <w:rPr>
                <w:rFonts w:ascii="Arial" w:hAnsi="Arial" w:cs="Arial"/>
                <w:sz w:val="18"/>
                <w:szCs w:val="18"/>
                <w:lang w:val="en-GB"/>
              </w:rPr>
              <w:t>identifier of the test system interface port via which the procedure call is sent to the SUT Adaptor</w:t>
            </w:r>
          </w:p>
          <w:p w14:paraId="68861485" w14:textId="77777777" w:rsidR="005C3BBF" w:rsidRPr="00C63ED2" w:rsidRDefault="005C3BBF" w:rsidP="00200AF2">
            <w:pPr>
              <w:pStyle w:val="SignatureDefCont"/>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SUTaddress</w:t>
            </w:r>
            <w:r w:rsidRPr="00C63ED2">
              <w:rPr>
                <w:lang w:val="en-GB"/>
              </w:rPr>
              <w:tab/>
            </w:r>
            <w:r w:rsidRPr="00C63ED2">
              <w:rPr>
                <w:rFonts w:ascii="Arial" w:hAnsi="Arial" w:cs="Arial"/>
                <w:sz w:val="18"/>
                <w:szCs w:val="18"/>
                <w:lang w:val="en-GB"/>
              </w:rPr>
              <w:t>(optional) destination address within the SUT</w:t>
            </w:r>
          </w:p>
          <w:p w14:paraId="7ACE26C0" w14:textId="77777777" w:rsidR="005C3BBF" w:rsidRPr="00C63ED2" w:rsidRDefault="005C3BBF" w:rsidP="00200AF2">
            <w:pPr>
              <w:pStyle w:val="SignatureDefCont"/>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signatureId</w:t>
            </w:r>
            <w:r w:rsidRPr="00C63ED2">
              <w:rPr>
                <w:lang w:val="en-GB"/>
              </w:rPr>
              <w:tab/>
            </w:r>
            <w:r w:rsidRPr="00C63ED2">
              <w:rPr>
                <w:rFonts w:ascii="Arial" w:hAnsi="Arial" w:cs="Arial"/>
                <w:sz w:val="18"/>
                <w:szCs w:val="18"/>
                <w:lang w:val="en-GB"/>
              </w:rPr>
              <w:t>identifier of the signature of the procedure call</w:t>
            </w:r>
          </w:p>
          <w:p w14:paraId="51B19E4B" w14:textId="77777777" w:rsidR="005C3BBF" w:rsidRPr="00C63ED2" w:rsidRDefault="005C3BBF" w:rsidP="00200AF2">
            <w:pPr>
              <w:pStyle w:val="TAL"/>
              <w:tabs>
                <w:tab w:val="left" w:pos="1953"/>
              </w:tabs>
              <w:ind w:left="1953" w:hanging="1953"/>
              <w:rPr>
                <w:rFonts w:cs="Arial"/>
                <w:szCs w:val="18"/>
              </w:rPr>
            </w:pPr>
            <w:r w:rsidRPr="00C63ED2">
              <w:rPr>
                <w:rFonts w:ascii="Courier New" w:hAnsi="Courier New"/>
                <w:szCs w:val="18"/>
              </w:rPr>
              <w:t>parameterList</w:t>
            </w:r>
            <w:r w:rsidRPr="00C63ED2">
              <w:tab/>
            </w:r>
            <w:r w:rsidRPr="00C63ED2">
              <w:rPr>
                <w:rFonts w:cs="Arial"/>
                <w:szCs w:val="18"/>
              </w:rPr>
              <w:t xml:space="preserve">a list of encoded parameters which are part of the indicated signature. The parameters in </w:t>
            </w:r>
            <w:r w:rsidRPr="00C63ED2">
              <w:rPr>
                <w:rFonts w:ascii="Courier New" w:hAnsi="Courier New" w:cs="Courier New"/>
                <w:szCs w:val="18"/>
              </w:rPr>
              <w:t>parameterList</w:t>
            </w:r>
            <w:r w:rsidRPr="00C63ED2">
              <w:rPr>
                <w:rFonts w:cs="Arial"/>
                <w:szCs w:val="18"/>
              </w:rPr>
              <w:t xml:space="preserve"> are ordered as they appear in the TTCN</w:t>
            </w:r>
            <w:r w:rsidRPr="00C63ED2">
              <w:rPr>
                <w:rFonts w:cs="Arial"/>
                <w:szCs w:val="18"/>
              </w:rPr>
              <w:noBreakHyphen/>
              <w:t>3 signature declaration</w:t>
            </w:r>
          </w:p>
          <w:p w14:paraId="2612778B" w14:textId="77777777" w:rsidR="005C3BBF" w:rsidRPr="00C63ED2" w:rsidRDefault="005C3BBF" w:rsidP="00200AF2">
            <w:pPr>
              <w:pStyle w:val="TAL"/>
              <w:tabs>
                <w:tab w:val="left" w:pos="1953"/>
              </w:tabs>
              <w:ind w:left="1953" w:hanging="1953"/>
            </w:pPr>
            <w:r w:rsidRPr="00C63ED2">
              <w:rPr>
                <w:rFonts w:ascii="Courier New" w:hAnsi="Courier New" w:cs="Courier New"/>
              </w:rPr>
              <w:t>timestamp</w:t>
            </w:r>
            <w:r w:rsidRPr="00C63ED2">
              <w:rPr>
                <w:rFonts w:ascii="Courier New" w:hAnsi="Courier New" w:cs="Courier New"/>
              </w:rPr>
              <w:tab/>
            </w:r>
            <w:r w:rsidRPr="00C63ED2">
              <w:t>the point in time when the call has to be sent or has been sent to the SUT</w:t>
            </w:r>
          </w:p>
        </w:tc>
      </w:tr>
      <w:tr w:rsidR="005C3BBF" w:rsidRPr="00C63ED2" w14:paraId="7902065A" w14:textId="77777777" w:rsidTr="00FE0C14">
        <w:trPr>
          <w:jc w:val="center"/>
        </w:trPr>
        <w:tc>
          <w:tcPr>
            <w:tcW w:w="1769" w:type="dxa"/>
          </w:tcPr>
          <w:p w14:paraId="41C1653D" w14:textId="77777777" w:rsidR="005C3BBF" w:rsidRPr="00C63ED2" w:rsidRDefault="005C3BBF" w:rsidP="003E3547">
            <w:pPr>
              <w:pStyle w:val="TAL"/>
              <w:keepNext w:val="0"/>
              <w:keepLines w:val="0"/>
              <w:rPr>
                <w:b/>
              </w:rPr>
            </w:pPr>
            <w:r w:rsidRPr="00C63ED2">
              <w:rPr>
                <w:b/>
              </w:rPr>
              <w:t>Out Parameters</w:t>
            </w:r>
          </w:p>
        </w:tc>
        <w:tc>
          <w:tcPr>
            <w:tcW w:w="8046" w:type="dxa"/>
          </w:tcPr>
          <w:p w14:paraId="3355AE07" w14:textId="77777777" w:rsidR="005C3BBF" w:rsidRPr="00C63ED2" w:rsidRDefault="005C3BBF" w:rsidP="003E3547">
            <w:pPr>
              <w:pStyle w:val="TAL"/>
              <w:keepNext w:val="0"/>
              <w:keepLines w:val="0"/>
            </w:pPr>
            <w:r w:rsidRPr="00C63ED2">
              <w:t>n.a.</w:t>
            </w:r>
          </w:p>
        </w:tc>
      </w:tr>
      <w:tr w:rsidR="005C3BBF" w:rsidRPr="00C63ED2" w14:paraId="0C863DE8" w14:textId="77777777" w:rsidTr="00FE0C14">
        <w:trPr>
          <w:jc w:val="center"/>
        </w:trPr>
        <w:tc>
          <w:tcPr>
            <w:tcW w:w="1769" w:type="dxa"/>
          </w:tcPr>
          <w:p w14:paraId="5DBA934B" w14:textId="77777777" w:rsidR="005C3BBF" w:rsidRPr="00C63ED2" w:rsidRDefault="005C3BBF" w:rsidP="003E3547">
            <w:pPr>
              <w:pStyle w:val="TAL"/>
              <w:keepNext w:val="0"/>
              <w:keepLines w:val="0"/>
              <w:rPr>
                <w:b/>
              </w:rPr>
            </w:pPr>
            <w:r w:rsidRPr="00C63ED2">
              <w:rPr>
                <w:b/>
              </w:rPr>
              <w:t>Return Value</w:t>
            </w:r>
          </w:p>
        </w:tc>
        <w:tc>
          <w:tcPr>
            <w:tcW w:w="8046" w:type="dxa"/>
          </w:tcPr>
          <w:p w14:paraId="59B193F7" w14:textId="77777777" w:rsidR="005C3BBF" w:rsidRPr="00C63ED2" w:rsidRDefault="005C3BBF" w:rsidP="003E3547">
            <w:pPr>
              <w:pStyle w:val="TAL"/>
              <w:keepNext w:val="0"/>
              <w:keepLines w:val="0"/>
            </w:pPr>
            <w:r w:rsidRPr="00C63ED2">
              <w:t>The return status of the</w:t>
            </w:r>
            <w:r w:rsidRPr="00C63ED2">
              <w:rPr>
                <w:szCs w:val="18"/>
              </w:rPr>
              <w:t xml:space="preserve"> </w:t>
            </w:r>
            <w:r w:rsidRPr="00C63ED2">
              <w:rPr>
                <w:rFonts w:ascii="Courier New" w:hAnsi="Courier New"/>
                <w:szCs w:val="18"/>
              </w:rPr>
              <w:t xml:space="preserve">triCall </w:t>
            </w:r>
            <w:r w:rsidRPr="00C63ED2">
              <w:t>operation. The return status indicates the local success (</w:t>
            </w:r>
            <w:r w:rsidRPr="00C63ED2">
              <w:rPr>
                <w:b/>
                <w:i/>
              </w:rPr>
              <w:t>TRI_OK</w:t>
            </w:r>
            <w:r w:rsidRPr="00C63ED2">
              <w:t>) or failure (</w:t>
            </w:r>
            <w:r w:rsidRPr="00C63ED2">
              <w:rPr>
                <w:b/>
                <w:i/>
              </w:rPr>
              <w:t>TRI_Error</w:t>
            </w:r>
            <w:r w:rsidRPr="00C63ED2">
              <w:t>) of the operation.</w:t>
            </w:r>
          </w:p>
        </w:tc>
      </w:tr>
      <w:tr w:rsidR="005C3BBF" w:rsidRPr="00C63ED2" w14:paraId="312CC068" w14:textId="77777777" w:rsidTr="00FE0C14">
        <w:trPr>
          <w:jc w:val="center"/>
        </w:trPr>
        <w:tc>
          <w:tcPr>
            <w:tcW w:w="1769" w:type="dxa"/>
          </w:tcPr>
          <w:p w14:paraId="15019239" w14:textId="77777777" w:rsidR="005C3BBF" w:rsidRPr="00C63ED2" w:rsidRDefault="005C3BBF" w:rsidP="003E3547">
            <w:pPr>
              <w:pStyle w:val="TAL"/>
              <w:keepNext w:val="0"/>
              <w:keepLines w:val="0"/>
              <w:rPr>
                <w:b/>
              </w:rPr>
            </w:pPr>
            <w:r w:rsidRPr="00C63ED2">
              <w:rPr>
                <w:b/>
              </w:rPr>
              <w:t>Constraints</w:t>
            </w:r>
          </w:p>
        </w:tc>
        <w:tc>
          <w:tcPr>
            <w:tcW w:w="8046" w:type="dxa"/>
          </w:tcPr>
          <w:p w14:paraId="78535D3C" w14:textId="77777777" w:rsidR="005C3BBF" w:rsidRPr="00C63ED2" w:rsidRDefault="005C3BBF" w:rsidP="003E3547">
            <w:pPr>
              <w:pStyle w:val="TAL"/>
              <w:keepNext w:val="0"/>
              <w:keepLines w:val="0"/>
            </w:pPr>
            <w:r w:rsidRPr="00C63ED2">
              <w:t>This operation is called by the TE when it executes a TTCN</w:t>
            </w:r>
            <w:r w:rsidRPr="00C63ED2">
              <w:noBreakHyphen/>
              <w:t>3 unicast call operation on a component port, which has been mapped to a TSI port. This operation is called by the TE for all TTCN</w:t>
            </w:r>
            <w:r w:rsidRPr="00C63ED2">
              <w:noBreakHyphen/>
              <w:t xml:space="preserve">3 call operations if no system component has been specified for a test case, i.e. only a MTC test component is created for a test case. </w:t>
            </w:r>
            <w:r w:rsidRPr="00C63ED2">
              <w:br/>
              <w:t xml:space="preserve">All </w:t>
            </w:r>
            <w:r w:rsidRPr="00C63ED2">
              <w:rPr>
                <w:i/>
              </w:rPr>
              <w:t>in</w:t>
            </w:r>
            <w:r w:rsidRPr="00C63ED2">
              <w:t xml:space="preserve"> and </w:t>
            </w:r>
            <w:r w:rsidRPr="00C63ED2">
              <w:rPr>
                <w:i/>
              </w:rPr>
              <w:t>inout</w:t>
            </w:r>
            <w:r w:rsidRPr="00C63ED2">
              <w:t xml:space="preserve"> procedure parameters contain encoded values. </w:t>
            </w:r>
            <w:r w:rsidRPr="00C63ED2">
              <w:br/>
              <w:t>The procedure parameters are the parameters specified in the TTCN</w:t>
            </w:r>
            <w:r w:rsidRPr="00C63ED2">
              <w:noBreakHyphen/>
              <w:t>3 signature template. Their encoding has to be done in the TE prior to this TRI operation call.</w:t>
            </w:r>
          </w:p>
        </w:tc>
      </w:tr>
      <w:tr w:rsidR="005C3BBF" w:rsidRPr="00C63ED2" w14:paraId="188FF6A6" w14:textId="77777777" w:rsidTr="00FE0C14">
        <w:trPr>
          <w:jc w:val="center"/>
        </w:trPr>
        <w:tc>
          <w:tcPr>
            <w:tcW w:w="1769" w:type="dxa"/>
          </w:tcPr>
          <w:p w14:paraId="1CDE2821" w14:textId="77777777" w:rsidR="005C3BBF" w:rsidRPr="00C63ED2" w:rsidRDefault="005C3BBF" w:rsidP="003E3547">
            <w:pPr>
              <w:pStyle w:val="TAL"/>
              <w:keepNext w:val="0"/>
              <w:keepLines w:val="0"/>
              <w:rPr>
                <w:b/>
              </w:rPr>
            </w:pPr>
            <w:r w:rsidRPr="00C63ED2">
              <w:rPr>
                <w:b/>
              </w:rPr>
              <w:t>Effect</w:t>
            </w:r>
          </w:p>
        </w:tc>
        <w:tc>
          <w:tcPr>
            <w:tcW w:w="8046" w:type="dxa"/>
          </w:tcPr>
          <w:p w14:paraId="11B6455F" w14:textId="77777777" w:rsidR="005C3BBF" w:rsidRPr="00C63ED2" w:rsidRDefault="005C3BBF" w:rsidP="003E3547">
            <w:pPr>
              <w:pStyle w:val="TAL"/>
              <w:keepNext w:val="0"/>
              <w:keepLines w:val="0"/>
            </w:pPr>
            <w:r w:rsidRPr="00C63ED2">
              <w:t>On invocation of this operation the SA can initiate the procedure call corresponding to the signature identifier</w:t>
            </w:r>
            <w:r w:rsidRPr="00C63ED2">
              <w:rPr>
                <w:szCs w:val="18"/>
              </w:rPr>
              <w:t xml:space="preserve"> </w:t>
            </w:r>
            <w:r w:rsidRPr="00C63ED2">
              <w:rPr>
                <w:rFonts w:ascii="Courier New" w:hAnsi="Courier New"/>
                <w:szCs w:val="18"/>
              </w:rPr>
              <w:t>signatureId</w:t>
            </w:r>
            <w:r w:rsidRPr="00C63ED2">
              <w:rPr>
                <w:szCs w:val="18"/>
              </w:rPr>
              <w:t xml:space="preserve"> </w:t>
            </w:r>
            <w:r w:rsidRPr="00C63ED2">
              <w:t xml:space="preserve">and the TSI port </w:t>
            </w:r>
            <w:r w:rsidRPr="00C63ED2">
              <w:rPr>
                <w:rFonts w:ascii="Courier New" w:hAnsi="Courier New"/>
                <w:szCs w:val="18"/>
              </w:rPr>
              <w:t>tsiPortId</w:t>
            </w:r>
            <w:r w:rsidRPr="00C63ED2">
              <w:t>.</w:t>
            </w:r>
            <w:r w:rsidRPr="00C63ED2">
              <w:br/>
              <w:t xml:space="preserve">The </w:t>
            </w:r>
            <w:r w:rsidRPr="00C63ED2">
              <w:rPr>
                <w:rFonts w:ascii="Courier New" w:hAnsi="Courier New"/>
                <w:szCs w:val="18"/>
              </w:rPr>
              <w:t>triCall</w:t>
            </w:r>
            <w:r w:rsidRPr="00C63ED2">
              <w:rPr>
                <w:szCs w:val="18"/>
              </w:rPr>
              <w:t xml:space="preserve"> </w:t>
            </w:r>
            <w:r w:rsidRPr="00C63ED2">
              <w:t xml:space="preserve">operation shall return without waiting for the return of the issued procedure call (see note). This TRI operation returns </w:t>
            </w:r>
            <w:r w:rsidRPr="00C63ED2">
              <w:rPr>
                <w:i/>
              </w:rPr>
              <w:t>TRI_OK</w:t>
            </w:r>
            <w:r w:rsidRPr="00C63ED2">
              <w:t xml:space="preserve"> on successful initiation of the procedure call in time, </w:t>
            </w:r>
            <w:r w:rsidRPr="00C63ED2">
              <w:rPr>
                <w:i/>
              </w:rPr>
              <w:t>TRI_Error</w:t>
            </w:r>
            <w:r w:rsidRPr="00C63ED2">
              <w:t xml:space="preserve"> otherwise. No error shall be indicated by the SA in case the value of any </w:t>
            </w:r>
            <w:r w:rsidRPr="00C63ED2">
              <w:rPr>
                <w:i/>
              </w:rPr>
              <w:t xml:space="preserve">out </w:t>
            </w:r>
            <w:r w:rsidRPr="00C63ED2">
              <w:t>parameter is non</w:t>
            </w:r>
            <w:r w:rsidRPr="00C63ED2">
              <w:noBreakHyphen/>
              <w:t>null. Notice that the return value of this TRI operation does not make any statement about the success or failure of the procedure call.</w:t>
            </w:r>
            <w:r w:rsidRPr="00C63ED2">
              <w:br/>
              <w:t>Note that an optional timeout value, which can be specified in the TTCN</w:t>
            </w:r>
            <w:r w:rsidRPr="00C63ED2">
              <w:noBreakHyphen/>
              <w:t xml:space="preserve">3 ATS for a call operation, is </w:t>
            </w:r>
            <w:r w:rsidRPr="00C63ED2">
              <w:rPr>
                <w:i/>
              </w:rPr>
              <w:t xml:space="preserve">not </w:t>
            </w:r>
            <w:r w:rsidRPr="00C63ED2">
              <w:t xml:space="preserve">included in the </w:t>
            </w:r>
            <w:r w:rsidRPr="00C63ED2">
              <w:rPr>
                <w:rFonts w:ascii="Courier New" w:hAnsi="Courier New"/>
                <w:szCs w:val="18"/>
              </w:rPr>
              <w:t>triCall</w:t>
            </w:r>
            <w:r w:rsidRPr="00C63ED2">
              <w:rPr>
                <w:szCs w:val="18"/>
              </w:rPr>
              <w:t xml:space="preserve"> </w:t>
            </w:r>
            <w:r w:rsidRPr="00C63ED2">
              <w:t>operation signature. The TE is responsible to address this issue by starting a timer for the TTCN</w:t>
            </w:r>
            <w:r w:rsidRPr="00C63ED2">
              <w:noBreakHyphen/>
              <w:t>3 call operation in the PA with a separate TRI operation call, i.e. </w:t>
            </w:r>
            <w:r w:rsidRPr="00C63ED2">
              <w:rPr>
                <w:rFonts w:ascii="Courier New" w:hAnsi="Courier New"/>
                <w:szCs w:val="18"/>
              </w:rPr>
              <w:t>triStartTimer</w:t>
            </w:r>
            <w:r w:rsidRPr="00C63ED2">
              <w:rPr>
                <w:szCs w:val="18"/>
              </w:rPr>
              <w:t>.</w:t>
            </w:r>
          </w:p>
        </w:tc>
      </w:tr>
      <w:tr w:rsidR="005C3BBF" w:rsidRPr="00C63ED2" w14:paraId="2B6E079C" w14:textId="77777777" w:rsidTr="00FE0C14">
        <w:trPr>
          <w:jc w:val="center"/>
        </w:trPr>
        <w:tc>
          <w:tcPr>
            <w:tcW w:w="9815" w:type="dxa"/>
            <w:gridSpan w:val="2"/>
          </w:tcPr>
          <w:p w14:paraId="65F60D6D" w14:textId="77777777" w:rsidR="005C3BBF" w:rsidRPr="00C63ED2" w:rsidRDefault="005C3BBF" w:rsidP="003E3547">
            <w:pPr>
              <w:pStyle w:val="TAN"/>
              <w:keepNext w:val="0"/>
              <w:keepLines w:val="0"/>
            </w:pPr>
            <w:r w:rsidRPr="00C63ED2">
              <w:t>NOTE:</w:t>
            </w:r>
            <w:r w:rsidRPr="00C63ED2">
              <w:tab/>
              <w:t>This might be achieved for example by spawning a new thread or process. This handling of this procedure call is, however, dependent on implementation of the TE.</w:t>
            </w:r>
          </w:p>
        </w:tc>
      </w:tr>
    </w:tbl>
    <w:p w14:paraId="3726AC90" w14:textId="77777777" w:rsidR="00264906" w:rsidRPr="00C63ED2" w:rsidRDefault="00264906" w:rsidP="00051C41">
      <w:pPr>
        <w:pStyle w:val="berschrift3"/>
      </w:pPr>
      <w:bookmarkStart w:id="57" w:name="_Toc420499169"/>
      <w:r w:rsidRPr="00C63ED2">
        <w:lastRenderedPageBreak/>
        <w:t>6.6.6</w:t>
      </w:r>
      <w:r w:rsidRPr="00C63ED2">
        <w:tab/>
        <w:t xml:space="preserve">triCallBCRT (TE </w:t>
      </w:r>
      <w:r w:rsidRPr="00C63ED2">
        <w:sym w:font="Symbol" w:char="F0AE"/>
      </w:r>
      <w:r w:rsidRPr="00C63ED2">
        <w:t xml:space="preserve"> SA)</w:t>
      </w:r>
      <w:bookmarkEnd w:id="5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38"/>
        <w:gridCol w:w="7891"/>
      </w:tblGrid>
      <w:tr w:rsidR="00370037" w:rsidRPr="00C63ED2" w14:paraId="5B1B1DC5" w14:textId="77777777" w:rsidTr="003E3547">
        <w:trPr>
          <w:jc w:val="center"/>
        </w:trPr>
        <w:tc>
          <w:tcPr>
            <w:tcW w:w="1769" w:type="dxa"/>
          </w:tcPr>
          <w:p w14:paraId="61B6CF53" w14:textId="77777777" w:rsidR="00370037" w:rsidRPr="00C63ED2" w:rsidRDefault="00370037" w:rsidP="003E3547">
            <w:pPr>
              <w:pStyle w:val="TAL"/>
              <w:rPr>
                <w:b/>
              </w:rPr>
            </w:pPr>
            <w:r w:rsidRPr="00C63ED2">
              <w:rPr>
                <w:b/>
              </w:rPr>
              <w:t>Signature</w:t>
            </w:r>
          </w:p>
        </w:tc>
        <w:tc>
          <w:tcPr>
            <w:tcW w:w="8006" w:type="dxa"/>
          </w:tcPr>
          <w:p w14:paraId="3D3C9A24" w14:textId="77777777" w:rsidR="00370037" w:rsidRPr="00C63ED2" w:rsidRDefault="00370037" w:rsidP="003E3547">
            <w:pPr>
              <w:pStyle w:val="SignatureDefLong"/>
              <w:tabs>
                <w:tab w:val="left" w:pos="32"/>
              </w:tabs>
              <w:rPr>
                <w:rFonts w:ascii="Courier New" w:hAnsi="Courier New"/>
                <w:sz w:val="18"/>
                <w:szCs w:val="18"/>
              </w:rPr>
            </w:pPr>
            <w:r w:rsidRPr="00C63ED2">
              <w:rPr>
                <w:rFonts w:ascii="Courier New" w:hAnsi="Courier New"/>
                <w:sz w:val="18"/>
                <w:szCs w:val="18"/>
              </w:rPr>
              <w:t>TriStatusType triCallBC(in TriComponentIdType componentId,</w:t>
            </w:r>
          </w:p>
          <w:p w14:paraId="58F21BA3" w14:textId="77777777" w:rsidR="00370037" w:rsidRPr="00C63ED2" w:rsidRDefault="00370037" w:rsidP="003E3547">
            <w:pPr>
              <w:pStyle w:val="TAL"/>
              <w:ind w:left="2569"/>
              <w:rPr>
                <w:szCs w:val="18"/>
              </w:rPr>
            </w:pPr>
            <w:r w:rsidRPr="00C63ED2">
              <w:rPr>
                <w:rFonts w:ascii="Courier New" w:hAnsi="Courier New"/>
                <w:szCs w:val="18"/>
              </w:rPr>
              <w:t xml:space="preserve">in TriPortIdType tsiPortId, </w:t>
            </w:r>
            <w:r w:rsidRPr="00C63ED2">
              <w:rPr>
                <w:rFonts w:ascii="Courier New" w:hAnsi="Courier New"/>
                <w:szCs w:val="18"/>
              </w:rPr>
              <w:br/>
              <w:t xml:space="preserve">in TriSignatureIdType signatureId, </w:t>
            </w:r>
            <w:r w:rsidRPr="00C63ED2">
              <w:rPr>
                <w:rFonts w:ascii="Courier New" w:hAnsi="Courier New"/>
                <w:szCs w:val="18"/>
              </w:rPr>
              <w:br/>
              <w:t xml:space="preserve">in TriParameterListType parameterList, </w:t>
            </w:r>
            <w:r w:rsidRPr="00C63ED2">
              <w:rPr>
                <w:rFonts w:ascii="Courier New" w:hAnsi="Courier New"/>
                <w:szCs w:val="18"/>
              </w:rPr>
              <w:br/>
              <w:t>inout TriTimerDuration timestamp)</w:t>
            </w:r>
          </w:p>
        </w:tc>
      </w:tr>
      <w:tr w:rsidR="00370037" w:rsidRPr="00C63ED2" w14:paraId="18D89BBB" w14:textId="77777777" w:rsidTr="003E3547">
        <w:trPr>
          <w:jc w:val="center"/>
        </w:trPr>
        <w:tc>
          <w:tcPr>
            <w:tcW w:w="1769" w:type="dxa"/>
          </w:tcPr>
          <w:p w14:paraId="3A51FB70" w14:textId="77777777" w:rsidR="00370037" w:rsidRPr="00C63ED2" w:rsidRDefault="00370037" w:rsidP="003E3547">
            <w:pPr>
              <w:pStyle w:val="TAL"/>
              <w:rPr>
                <w:b/>
              </w:rPr>
            </w:pPr>
            <w:r w:rsidRPr="00C63ED2">
              <w:rPr>
                <w:b/>
              </w:rPr>
              <w:t>In Parameters</w:t>
            </w:r>
          </w:p>
        </w:tc>
        <w:tc>
          <w:tcPr>
            <w:tcW w:w="8006" w:type="dxa"/>
          </w:tcPr>
          <w:p w14:paraId="7627CE9A" w14:textId="77777777" w:rsidR="00370037" w:rsidRPr="00C63ED2" w:rsidRDefault="00370037" w:rsidP="003E3547">
            <w:pPr>
              <w:pStyle w:val="SignatureDefCont"/>
              <w:keepNext w:val="0"/>
              <w:keepLines/>
              <w:numPr>
                <w:ilvl w:val="12"/>
                <w:numId w:val="0"/>
              </w:numPr>
              <w:tabs>
                <w:tab w:val="clear" w:pos="1716"/>
                <w:tab w:val="left" w:pos="1953"/>
              </w:tabs>
              <w:spacing w:before="60"/>
              <w:ind w:left="1950" w:hanging="1950"/>
              <w:rPr>
                <w:rFonts w:ascii="Arial" w:hAnsi="Arial" w:cs="Arial"/>
                <w:sz w:val="18"/>
                <w:szCs w:val="18"/>
                <w:lang w:val="en-GB"/>
              </w:rPr>
            </w:pPr>
            <w:r w:rsidRPr="00C63ED2">
              <w:rPr>
                <w:rFonts w:ascii="Courier New" w:hAnsi="Courier New"/>
                <w:sz w:val="18"/>
                <w:szCs w:val="18"/>
                <w:lang w:val="en-GB"/>
              </w:rPr>
              <w:t>componentId</w:t>
            </w:r>
            <w:r w:rsidRPr="00C63ED2">
              <w:rPr>
                <w:lang w:val="en-GB"/>
              </w:rPr>
              <w:tab/>
            </w:r>
            <w:r w:rsidRPr="00C63ED2">
              <w:rPr>
                <w:rFonts w:ascii="Arial" w:hAnsi="Arial" w:cs="Arial"/>
                <w:sz w:val="18"/>
                <w:szCs w:val="18"/>
                <w:lang w:val="en-GB"/>
              </w:rPr>
              <w:t>identifier of the test component issuing the procedure call</w:t>
            </w:r>
          </w:p>
          <w:p w14:paraId="702DDEC2" w14:textId="77777777" w:rsidR="00370037" w:rsidRPr="00C63ED2" w:rsidRDefault="00370037"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tsiPortId</w:t>
            </w:r>
            <w:r w:rsidRPr="00C63ED2">
              <w:rPr>
                <w:lang w:val="en-GB"/>
              </w:rPr>
              <w:tab/>
            </w:r>
            <w:r w:rsidRPr="00C63ED2">
              <w:rPr>
                <w:rFonts w:ascii="Arial" w:hAnsi="Arial" w:cs="Arial"/>
                <w:sz w:val="18"/>
                <w:szCs w:val="18"/>
                <w:lang w:val="en-GB"/>
              </w:rPr>
              <w:t>identifier of the test system interface port via which the procedure call is sent to the SUT Adaptor</w:t>
            </w:r>
          </w:p>
          <w:p w14:paraId="2AC79936" w14:textId="77777777" w:rsidR="00370037" w:rsidRPr="00C63ED2" w:rsidRDefault="00370037"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signatureId</w:t>
            </w:r>
            <w:r w:rsidRPr="00C63ED2">
              <w:rPr>
                <w:lang w:val="en-GB"/>
              </w:rPr>
              <w:tab/>
            </w:r>
            <w:r w:rsidRPr="00C63ED2">
              <w:rPr>
                <w:rFonts w:ascii="Arial" w:hAnsi="Arial" w:cs="Arial"/>
                <w:sz w:val="18"/>
                <w:szCs w:val="18"/>
                <w:lang w:val="en-GB"/>
              </w:rPr>
              <w:t>identifier of the signature of the procedure call</w:t>
            </w:r>
          </w:p>
          <w:p w14:paraId="464D7346" w14:textId="77777777" w:rsidR="00370037" w:rsidRPr="00C63ED2" w:rsidRDefault="00370037" w:rsidP="003E3547">
            <w:pPr>
              <w:pStyle w:val="TAL"/>
              <w:tabs>
                <w:tab w:val="left" w:pos="1953"/>
              </w:tabs>
              <w:ind w:left="1953" w:hanging="1953"/>
              <w:rPr>
                <w:rFonts w:cs="Arial"/>
                <w:szCs w:val="18"/>
              </w:rPr>
            </w:pPr>
            <w:r w:rsidRPr="00C63ED2">
              <w:rPr>
                <w:rFonts w:ascii="Courier New" w:hAnsi="Courier New"/>
                <w:szCs w:val="18"/>
              </w:rPr>
              <w:t>parameterList</w:t>
            </w:r>
            <w:r w:rsidRPr="00C63ED2">
              <w:tab/>
            </w:r>
            <w:r w:rsidRPr="00C63ED2">
              <w:rPr>
                <w:rFonts w:cs="Arial"/>
                <w:szCs w:val="18"/>
              </w:rPr>
              <w:t xml:space="preserve">a list of encoded parameters which are part of the indicated signature. The parameters in </w:t>
            </w:r>
            <w:r w:rsidRPr="00C63ED2">
              <w:rPr>
                <w:rFonts w:ascii="Courier New" w:hAnsi="Courier New" w:cs="Courier New"/>
                <w:szCs w:val="18"/>
              </w:rPr>
              <w:t>parameterList</w:t>
            </w:r>
            <w:r w:rsidRPr="00C63ED2">
              <w:rPr>
                <w:rFonts w:cs="Arial"/>
                <w:szCs w:val="18"/>
              </w:rPr>
              <w:t xml:space="preserve"> are ordered as they appear in the TTCN</w:t>
            </w:r>
            <w:r w:rsidRPr="00C63ED2">
              <w:rPr>
                <w:rFonts w:cs="Arial"/>
                <w:szCs w:val="18"/>
              </w:rPr>
              <w:noBreakHyphen/>
              <w:t>3 signature declaration.</w:t>
            </w:r>
          </w:p>
          <w:p w14:paraId="244C2949" w14:textId="77777777" w:rsidR="00370037" w:rsidRPr="00C63ED2" w:rsidRDefault="00370037" w:rsidP="003E3547">
            <w:pPr>
              <w:pStyle w:val="TAL"/>
              <w:tabs>
                <w:tab w:val="left" w:pos="1953"/>
              </w:tabs>
              <w:ind w:left="1953" w:hanging="1953"/>
            </w:pPr>
            <w:r w:rsidRPr="00C63ED2">
              <w:rPr>
                <w:rFonts w:ascii="Courier New" w:hAnsi="Courier New" w:cs="Courier New"/>
              </w:rPr>
              <w:t>timestamp</w:t>
            </w:r>
            <w:r w:rsidRPr="00C63ED2">
              <w:rPr>
                <w:rFonts w:ascii="Courier New" w:hAnsi="Courier New" w:cs="Courier New"/>
              </w:rPr>
              <w:tab/>
            </w:r>
            <w:r w:rsidRPr="00C63ED2">
              <w:t>the point in time when the call has to be sent or has been sent to the SUT</w:t>
            </w:r>
          </w:p>
        </w:tc>
      </w:tr>
      <w:tr w:rsidR="00370037" w:rsidRPr="00C63ED2" w14:paraId="14227346" w14:textId="77777777" w:rsidTr="003E3547">
        <w:trPr>
          <w:jc w:val="center"/>
        </w:trPr>
        <w:tc>
          <w:tcPr>
            <w:tcW w:w="1769" w:type="dxa"/>
          </w:tcPr>
          <w:p w14:paraId="48DB0FFA" w14:textId="77777777" w:rsidR="00370037" w:rsidRPr="00C63ED2" w:rsidRDefault="00370037" w:rsidP="003E3547">
            <w:pPr>
              <w:pStyle w:val="TAL"/>
              <w:rPr>
                <w:b/>
              </w:rPr>
            </w:pPr>
            <w:r w:rsidRPr="00C63ED2">
              <w:rPr>
                <w:b/>
              </w:rPr>
              <w:t>Out Parameters</w:t>
            </w:r>
          </w:p>
        </w:tc>
        <w:tc>
          <w:tcPr>
            <w:tcW w:w="8006" w:type="dxa"/>
          </w:tcPr>
          <w:p w14:paraId="1700C8C2" w14:textId="77777777" w:rsidR="00370037" w:rsidRPr="00C63ED2" w:rsidRDefault="00370037" w:rsidP="003E3547">
            <w:pPr>
              <w:pStyle w:val="TAL"/>
            </w:pPr>
            <w:r w:rsidRPr="00C63ED2">
              <w:t>n.a.</w:t>
            </w:r>
          </w:p>
        </w:tc>
      </w:tr>
      <w:tr w:rsidR="00370037" w:rsidRPr="00C63ED2" w14:paraId="1B063FC4" w14:textId="77777777" w:rsidTr="003E3547">
        <w:trPr>
          <w:jc w:val="center"/>
        </w:trPr>
        <w:tc>
          <w:tcPr>
            <w:tcW w:w="1769" w:type="dxa"/>
          </w:tcPr>
          <w:p w14:paraId="08AD1222" w14:textId="77777777" w:rsidR="00370037" w:rsidRPr="00C63ED2" w:rsidRDefault="00370037" w:rsidP="003E3547">
            <w:pPr>
              <w:pStyle w:val="TAL"/>
              <w:rPr>
                <w:b/>
              </w:rPr>
            </w:pPr>
            <w:r w:rsidRPr="00C63ED2">
              <w:rPr>
                <w:b/>
              </w:rPr>
              <w:t>Return Value</w:t>
            </w:r>
          </w:p>
        </w:tc>
        <w:tc>
          <w:tcPr>
            <w:tcW w:w="8006" w:type="dxa"/>
          </w:tcPr>
          <w:p w14:paraId="729D63B0" w14:textId="77777777" w:rsidR="00370037" w:rsidRPr="00C63ED2" w:rsidRDefault="00370037" w:rsidP="003E3547">
            <w:pPr>
              <w:pStyle w:val="TAL"/>
            </w:pPr>
            <w:r w:rsidRPr="00C63ED2">
              <w:t>The return status of the</w:t>
            </w:r>
            <w:r w:rsidRPr="00C63ED2">
              <w:rPr>
                <w:szCs w:val="18"/>
              </w:rPr>
              <w:t xml:space="preserve"> </w:t>
            </w:r>
            <w:r w:rsidRPr="00C63ED2">
              <w:rPr>
                <w:rFonts w:ascii="Courier New" w:hAnsi="Courier New"/>
                <w:szCs w:val="18"/>
              </w:rPr>
              <w:t xml:space="preserve">triCallBC </w:t>
            </w:r>
            <w:r w:rsidRPr="00C63ED2">
              <w:t>operation. The return status indicates the local success (</w:t>
            </w:r>
            <w:r w:rsidRPr="00C63ED2">
              <w:rPr>
                <w:b/>
                <w:i/>
              </w:rPr>
              <w:t>TRI_OK</w:t>
            </w:r>
            <w:r w:rsidRPr="00C63ED2">
              <w:t>) or failure (</w:t>
            </w:r>
            <w:r w:rsidRPr="00C63ED2">
              <w:rPr>
                <w:b/>
                <w:i/>
              </w:rPr>
              <w:t>TRI_Error</w:t>
            </w:r>
            <w:r w:rsidRPr="00C63ED2">
              <w:t>) of the operation.</w:t>
            </w:r>
          </w:p>
        </w:tc>
      </w:tr>
      <w:tr w:rsidR="00370037" w:rsidRPr="00C63ED2" w14:paraId="3D51B9EE" w14:textId="77777777" w:rsidTr="003E3547">
        <w:trPr>
          <w:jc w:val="center"/>
        </w:trPr>
        <w:tc>
          <w:tcPr>
            <w:tcW w:w="1769" w:type="dxa"/>
          </w:tcPr>
          <w:p w14:paraId="59C8FA2C" w14:textId="77777777" w:rsidR="00370037" w:rsidRPr="00C63ED2" w:rsidRDefault="00370037" w:rsidP="003E3547">
            <w:pPr>
              <w:pStyle w:val="TAL"/>
              <w:rPr>
                <w:b/>
              </w:rPr>
            </w:pPr>
            <w:r w:rsidRPr="00C63ED2">
              <w:rPr>
                <w:b/>
              </w:rPr>
              <w:t>Constraints</w:t>
            </w:r>
          </w:p>
        </w:tc>
        <w:tc>
          <w:tcPr>
            <w:tcW w:w="8006" w:type="dxa"/>
          </w:tcPr>
          <w:p w14:paraId="0E325E20" w14:textId="77777777" w:rsidR="00370037" w:rsidRPr="00C63ED2" w:rsidRDefault="00370037" w:rsidP="003E3547">
            <w:pPr>
              <w:pStyle w:val="TAL"/>
            </w:pPr>
            <w:r w:rsidRPr="00C63ED2">
              <w:t>This operation is called by the TE when it executes a TTCN</w:t>
            </w:r>
            <w:r w:rsidRPr="00C63ED2">
              <w:noBreakHyphen/>
              <w:t>3 broadcast call operation on a component port, which has been mapped to a TSI port. This operation is called by the TE for all TTCN</w:t>
            </w:r>
            <w:r w:rsidRPr="00C63ED2">
              <w:noBreakHyphen/>
              <w:t xml:space="preserve">3 call operations if no system component has been specified for a test case, i.e. only a MTC test component is created for a test case. </w:t>
            </w:r>
            <w:r w:rsidRPr="00C63ED2">
              <w:br/>
              <w:t xml:space="preserve">All </w:t>
            </w:r>
            <w:r w:rsidRPr="00C63ED2">
              <w:rPr>
                <w:i/>
              </w:rPr>
              <w:t>in</w:t>
            </w:r>
            <w:r w:rsidRPr="00C63ED2">
              <w:t xml:space="preserve"> and </w:t>
            </w:r>
            <w:r w:rsidRPr="00C63ED2">
              <w:rPr>
                <w:i/>
              </w:rPr>
              <w:t>inout</w:t>
            </w:r>
            <w:r w:rsidRPr="00C63ED2">
              <w:t xml:space="preserve"> procedure parameters contain encoded values. </w:t>
            </w:r>
            <w:r w:rsidRPr="00C63ED2">
              <w:br/>
              <w:t>The procedure parameters are the parameters specified in the TTCN</w:t>
            </w:r>
            <w:r w:rsidRPr="00C63ED2">
              <w:noBreakHyphen/>
              <w:t>3 signature template. Their encoding has to be done in the TE prior to this TRI operation call.</w:t>
            </w:r>
          </w:p>
        </w:tc>
      </w:tr>
      <w:tr w:rsidR="00370037" w:rsidRPr="00C63ED2" w14:paraId="330EDD7A" w14:textId="77777777" w:rsidTr="003E3547">
        <w:trPr>
          <w:jc w:val="center"/>
        </w:trPr>
        <w:tc>
          <w:tcPr>
            <w:tcW w:w="1769" w:type="dxa"/>
          </w:tcPr>
          <w:p w14:paraId="0356C42B" w14:textId="77777777" w:rsidR="00370037" w:rsidRPr="00C63ED2" w:rsidRDefault="00370037" w:rsidP="003E3547">
            <w:pPr>
              <w:pStyle w:val="TAL"/>
              <w:rPr>
                <w:b/>
              </w:rPr>
            </w:pPr>
            <w:r w:rsidRPr="00C63ED2">
              <w:rPr>
                <w:b/>
              </w:rPr>
              <w:t>Effect</w:t>
            </w:r>
          </w:p>
        </w:tc>
        <w:tc>
          <w:tcPr>
            <w:tcW w:w="8006" w:type="dxa"/>
          </w:tcPr>
          <w:p w14:paraId="32B05DE5" w14:textId="77777777" w:rsidR="00370037" w:rsidRPr="00C63ED2" w:rsidRDefault="00370037" w:rsidP="003E3547">
            <w:pPr>
              <w:pStyle w:val="TAL"/>
            </w:pPr>
            <w:r w:rsidRPr="00C63ED2">
              <w:t>On invocation of this operation the SA can initiate and broadcast the procedure call corresponding to the signature identifier</w:t>
            </w:r>
            <w:r w:rsidRPr="00C63ED2">
              <w:rPr>
                <w:szCs w:val="18"/>
              </w:rPr>
              <w:t xml:space="preserve"> </w:t>
            </w:r>
            <w:r w:rsidRPr="00C63ED2">
              <w:rPr>
                <w:rFonts w:ascii="Courier New" w:hAnsi="Courier New"/>
                <w:szCs w:val="18"/>
              </w:rPr>
              <w:t>signatureId</w:t>
            </w:r>
            <w:r w:rsidRPr="00C63ED2">
              <w:rPr>
                <w:szCs w:val="18"/>
              </w:rPr>
              <w:t xml:space="preserve"> </w:t>
            </w:r>
            <w:r w:rsidRPr="00C63ED2">
              <w:t>and the TSI port</w:t>
            </w:r>
            <w:r w:rsidRPr="00C63ED2">
              <w:rPr>
                <w:rFonts w:cs="Arial"/>
                <w:szCs w:val="18"/>
              </w:rPr>
              <w:t xml:space="preserve"> </w:t>
            </w:r>
            <w:r w:rsidRPr="00C63ED2">
              <w:rPr>
                <w:rFonts w:ascii="Courier New" w:hAnsi="Courier New" w:cs="Courier New"/>
                <w:szCs w:val="18"/>
              </w:rPr>
              <w:t>tsiPortId.</w:t>
            </w:r>
            <w:r w:rsidRPr="00C63ED2">
              <w:br/>
              <w:t>The</w:t>
            </w:r>
            <w:r w:rsidRPr="00C63ED2">
              <w:rPr>
                <w:szCs w:val="18"/>
              </w:rPr>
              <w:t xml:space="preserve"> </w:t>
            </w:r>
            <w:r w:rsidRPr="00C63ED2">
              <w:rPr>
                <w:rFonts w:ascii="Courier New" w:hAnsi="Courier New"/>
                <w:szCs w:val="18"/>
              </w:rPr>
              <w:t>triCallBC</w:t>
            </w:r>
            <w:r w:rsidRPr="00C63ED2">
              <w:rPr>
                <w:szCs w:val="18"/>
              </w:rPr>
              <w:t xml:space="preserve"> </w:t>
            </w:r>
            <w:r w:rsidRPr="00C63ED2">
              <w:t xml:space="preserve">operation shall return without waiting for the return of the issued procedure call (see note). This TRI operation returns </w:t>
            </w:r>
            <w:r w:rsidRPr="00C63ED2">
              <w:rPr>
                <w:i/>
              </w:rPr>
              <w:t>TRI_OK</w:t>
            </w:r>
            <w:r w:rsidRPr="00C63ED2">
              <w:t xml:space="preserve"> on successful initiation of the procedure call in time, </w:t>
            </w:r>
            <w:r w:rsidRPr="00C63ED2">
              <w:rPr>
                <w:i/>
              </w:rPr>
              <w:t>TRI_Error</w:t>
            </w:r>
            <w:r w:rsidRPr="00C63ED2">
              <w:t xml:space="preserve"> otherwise. No error shall be indicated by the SA in case the value of any </w:t>
            </w:r>
            <w:r w:rsidRPr="00C63ED2">
              <w:rPr>
                <w:i/>
              </w:rPr>
              <w:t xml:space="preserve">out </w:t>
            </w:r>
            <w:r w:rsidRPr="00C63ED2">
              <w:t>parameter is non</w:t>
            </w:r>
            <w:r w:rsidRPr="00C63ED2">
              <w:noBreakHyphen/>
              <w:t>null. Notice that the return value of this TRI operation does not make any statement about the success or failure of the procedure call.</w:t>
            </w:r>
            <w:r w:rsidRPr="00C63ED2">
              <w:br/>
              <w:t>Note that an optional timeout value, which can be specified in the TTCN</w:t>
            </w:r>
            <w:r w:rsidRPr="00C63ED2">
              <w:noBreakHyphen/>
              <w:t xml:space="preserve">3 ATS for a call operation, is </w:t>
            </w:r>
            <w:r w:rsidRPr="00C63ED2">
              <w:rPr>
                <w:i/>
              </w:rPr>
              <w:t xml:space="preserve">not </w:t>
            </w:r>
            <w:r w:rsidRPr="00C63ED2">
              <w:t xml:space="preserve">included in the </w:t>
            </w:r>
            <w:r w:rsidRPr="00C63ED2">
              <w:rPr>
                <w:rFonts w:ascii="Courier New" w:hAnsi="Courier New"/>
                <w:szCs w:val="18"/>
              </w:rPr>
              <w:t>triCallBC</w:t>
            </w:r>
            <w:r w:rsidRPr="00C63ED2">
              <w:rPr>
                <w:szCs w:val="18"/>
              </w:rPr>
              <w:t xml:space="preserve"> </w:t>
            </w:r>
            <w:r w:rsidRPr="00C63ED2">
              <w:t>operation signature. The TE is responsible to address this issue by starting a timer for the TTCN</w:t>
            </w:r>
            <w:r w:rsidRPr="00C63ED2">
              <w:noBreakHyphen/>
              <w:t>3 call operation in the PA with a separate TRI operation call, i.e. </w:t>
            </w:r>
            <w:r w:rsidRPr="00C63ED2">
              <w:rPr>
                <w:rFonts w:ascii="Courier New" w:hAnsi="Courier New"/>
                <w:szCs w:val="18"/>
              </w:rPr>
              <w:t>triStartTimer</w:t>
            </w:r>
            <w:r w:rsidRPr="00C63ED2">
              <w:t>.</w:t>
            </w:r>
          </w:p>
        </w:tc>
      </w:tr>
      <w:tr w:rsidR="00370037" w:rsidRPr="00C63ED2" w14:paraId="07E98E12" w14:textId="77777777" w:rsidTr="003E3547">
        <w:trPr>
          <w:jc w:val="center"/>
        </w:trPr>
        <w:tc>
          <w:tcPr>
            <w:tcW w:w="9775" w:type="dxa"/>
            <w:gridSpan w:val="2"/>
          </w:tcPr>
          <w:p w14:paraId="5C536F81" w14:textId="77777777" w:rsidR="00370037" w:rsidRPr="00C63ED2" w:rsidRDefault="00370037" w:rsidP="003E3547">
            <w:pPr>
              <w:pStyle w:val="TAN"/>
            </w:pPr>
            <w:r w:rsidRPr="00C63ED2">
              <w:t>NOTE:</w:t>
            </w:r>
            <w:r w:rsidRPr="00C63ED2">
              <w:tab/>
              <w:t>This might be achieved for example by spawning a new thread or process. This handling of this procedure call is, however, dependent on implementation of the TE.</w:t>
            </w:r>
          </w:p>
        </w:tc>
      </w:tr>
    </w:tbl>
    <w:p w14:paraId="25FBF2BA" w14:textId="77777777" w:rsidR="00370037" w:rsidRPr="00C63ED2" w:rsidRDefault="00370037" w:rsidP="00264906"/>
    <w:p w14:paraId="4D9B8729" w14:textId="77777777" w:rsidR="00264906" w:rsidRPr="00C63ED2" w:rsidRDefault="00264906" w:rsidP="00051C41">
      <w:pPr>
        <w:pStyle w:val="berschrift3"/>
      </w:pPr>
      <w:bookmarkStart w:id="58" w:name="_Toc420499170"/>
      <w:r w:rsidRPr="00C63ED2">
        <w:lastRenderedPageBreak/>
        <w:t>6.6.7</w:t>
      </w:r>
      <w:r w:rsidRPr="00C63ED2">
        <w:tab/>
        <w:t xml:space="preserve">triCallMCRT (TE </w:t>
      </w:r>
      <w:r w:rsidRPr="00C63ED2">
        <w:sym w:font="Symbol" w:char="F0AE"/>
      </w:r>
      <w:r w:rsidRPr="00C63ED2">
        <w:t xml:space="preserve"> SA)</w:t>
      </w:r>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873"/>
        <w:gridCol w:w="7756"/>
      </w:tblGrid>
      <w:tr w:rsidR="007E3634" w:rsidRPr="00C63ED2" w14:paraId="51E6CC4F" w14:textId="77777777" w:rsidTr="003E3547">
        <w:trPr>
          <w:jc w:val="center"/>
        </w:trPr>
        <w:tc>
          <w:tcPr>
            <w:tcW w:w="1911" w:type="dxa"/>
          </w:tcPr>
          <w:p w14:paraId="629D1592" w14:textId="77777777" w:rsidR="007E3634" w:rsidRPr="00C63ED2" w:rsidRDefault="007E3634" w:rsidP="003E3547">
            <w:pPr>
              <w:pStyle w:val="TAL"/>
              <w:rPr>
                <w:b/>
              </w:rPr>
            </w:pPr>
            <w:r w:rsidRPr="00C63ED2">
              <w:rPr>
                <w:b/>
              </w:rPr>
              <w:t>Signature</w:t>
            </w:r>
          </w:p>
        </w:tc>
        <w:tc>
          <w:tcPr>
            <w:tcW w:w="7864" w:type="dxa"/>
          </w:tcPr>
          <w:p w14:paraId="3F516E89" w14:textId="77777777" w:rsidR="007E3634" w:rsidRPr="00C63ED2" w:rsidRDefault="007E3634" w:rsidP="003E3547">
            <w:pPr>
              <w:pStyle w:val="SignatureDefLong"/>
              <w:tabs>
                <w:tab w:val="clear" w:pos="1716"/>
                <w:tab w:val="left" w:pos="32"/>
              </w:tabs>
              <w:rPr>
                <w:rFonts w:ascii="Courier New" w:hAnsi="Courier New"/>
                <w:sz w:val="18"/>
                <w:szCs w:val="18"/>
              </w:rPr>
            </w:pPr>
            <w:r w:rsidRPr="00C63ED2">
              <w:rPr>
                <w:rFonts w:ascii="Courier New" w:hAnsi="Courier New"/>
                <w:sz w:val="18"/>
                <w:szCs w:val="18"/>
              </w:rPr>
              <w:t>TriStatusType triCallMC(in TriComponentIdType componentId,</w:t>
            </w:r>
          </w:p>
          <w:p w14:paraId="320A5836" w14:textId="77777777" w:rsidR="007E3634" w:rsidRPr="00C63ED2" w:rsidRDefault="007E3634" w:rsidP="003E3547">
            <w:pPr>
              <w:pStyle w:val="TAL"/>
              <w:ind w:left="2272"/>
            </w:pPr>
            <w:r w:rsidRPr="00C63ED2">
              <w:rPr>
                <w:rFonts w:ascii="Courier New" w:hAnsi="Courier New"/>
                <w:szCs w:val="18"/>
              </w:rPr>
              <w:t xml:space="preserve">in TriPortIdType tsiPortId, </w:t>
            </w:r>
            <w:r w:rsidRPr="00C63ED2">
              <w:rPr>
                <w:rFonts w:ascii="Courier New" w:hAnsi="Courier New"/>
                <w:szCs w:val="18"/>
              </w:rPr>
              <w:br/>
              <w:t xml:space="preserve">in TriAddressListType SUTaddresses, </w:t>
            </w:r>
            <w:r w:rsidRPr="00C63ED2">
              <w:rPr>
                <w:rFonts w:ascii="Courier New" w:hAnsi="Courier New"/>
                <w:szCs w:val="18"/>
              </w:rPr>
              <w:br/>
              <w:t xml:space="preserve">in TriSignatureIdType signatureId, </w:t>
            </w:r>
            <w:r w:rsidRPr="00C63ED2">
              <w:rPr>
                <w:rFonts w:ascii="Courier New" w:hAnsi="Courier New"/>
                <w:szCs w:val="18"/>
              </w:rPr>
              <w:br/>
              <w:t xml:space="preserve">in TriParameterListType parameterList, </w:t>
            </w:r>
            <w:r w:rsidRPr="00C63ED2">
              <w:rPr>
                <w:rFonts w:ascii="Courier New" w:hAnsi="Courier New"/>
                <w:szCs w:val="18"/>
              </w:rPr>
              <w:br/>
              <w:t>inout TriTimerDuration timestamp)</w:t>
            </w:r>
          </w:p>
        </w:tc>
      </w:tr>
      <w:tr w:rsidR="007E3634" w:rsidRPr="00C63ED2" w14:paraId="14C21FA7" w14:textId="77777777" w:rsidTr="003E3547">
        <w:trPr>
          <w:jc w:val="center"/>
        </w:trPr>
        <w:tc>
          <w:tcPr>
            <w:tcW w:w="1911" w:type="dxa"/>
          </w:tcPr>
          <w:p w14:paraId="1E38D17C" w14:textId="77777777" w:rsidR="007E3634" w:rsidRPr="00C63ED2" w:rsidRDefault="007E3634" w:rsidP="003E3547">
            <w:pPr>
              <w:pStyle w:val="TAL"/>
              <w:rPr>
                <w:b/>
              </w:rPr>
            </w:pPr>
            <w:r w:rsidRPr="00C63ED2">
              <w:rPr>
                <w:b/>
              </w:rPr>
              <w:t>In Parameters</w:t>
            </w:r>
          </w:p>
        </w:tc>
        <w:tc>
          <w:tcPr>
            <w:tcW w:w="7864" w:type="dxa"/>
          </w:tcPr>
          <w:p w14:paraId="04C95346" w14:textId="77777777" w:rsidR="007E3634" w:rsidRPr="00C63ED2" w:rsidRDefault="007E3634" w:rsidP="003E3547">
            <w:pPr>
              <w:pStyle w:val="SignatureDefCont"/>
              <w:keepNext w:val="0"/>
              <w:keepLines/>
              <w:numPr>
                <w:ilvl w:val="12"/>
                <w:numId w:val="0"/>
              </w:numPr>
              <w:tabs>
                <w:tab w:val="clear" w:pos="1716"/>
                <w:tab w:val="left" w:pos="1953"/>
              </w:tabs>
              <w:spacing w:before="60"/>
              <w:ind w:left="1950" w:hanging="1950"/>
              <w:rPr>
                <w:rFonts w:ascii="Arial" w:hAnsi="Arial" w:cs="Arial"/>
                <w:sz w:val="18"/>
                <w:szCs w:val="18"/>
                <w:lang w:val="en-GB"/>
              </w:rPr>
            </w:pPr>
            <w:r w:rsidRPr="00C63ED2">
              <w:rPr>
                <w:rFonts w:ascii="Courier New" w:hAnsi="Courier New"/>
                <w:sz w:val="18"/>
                <w:szCs w:val="18"/>
                <w:lang w:val="en-GB"/>
              </w:rPr>
              <w:t>componentId</w:t>
            </w:r>
            <w:r w:rsidRPr="00C63ED2">
              <w:rPr>
                <w:sz w:val="18"/>
                <w:szCs w:val="18"/>
                <w:lang w:val="en-GB"/>
              </w:rPr>
              <w:tab/>
            </w:r>
            <w:r w:rsidRPr="00C63ED2">
              <w:rPr>
                <w:rFonts w:ascii="Arial" w:hAnsi="Arial" w:cs="Arial"/>
                <w:sz w:val="18"/>
                <w:szCs w:val="18"/>
                <w:lang w:val="en-GB"/>
              </w:rPr>
              <w:t>identifier of the test component issuing the procedure call</w:t>
            </w:r>
          </w:p>
          <w:p w14:paraId="3A8C5403" w14:textId="77777777" w:rsidR="007E3634" w:rsidRPr="00C63ED2" w:rsidRDefault="007E3634"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procedure call is sent to the SUT Adaptor</w:t>
            </w:r>
          </w:p>
          <w:p w14:paraId="347FB7AE" w14:textId="77777777" w:rsidR="007E3634" w:rsidRPr="00C63ED2" w:rsidRDefault="007E3634"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SUTaddresses</w:t>
            </w:r>
            <w:r w:rsidRPr="00C63ED2">
              <w:rPr>
                <w:sz w:val="18"/>
                <w:szCs w:val="18"/>
                <w:lang w:val="en-GB"/>
              </w:rPr>
              <w:tab/>
            </w:r>
            <w:r w:rsidRPr="00C63ED2">
              <w:rPr>
                <w:rFonts w:ascii="Arial" w:hAnsi="Arial" w:cs="Arial"/>
                <w:sz w:val="18"/>
                <w:szCs w:val="18"/>
                <w:lang w:val="en-GB"/>
              </w:rPr>
              <w:t>destination addresses within the SUT</w:t>
            </w:r>
          </w:p>
          <w:p w14:paraId="22B657B8" w14:textId="77777777" w:rsidR="007E3634" w:rsidRPr="00C63ED2" w:rsidRDefault="007E3634"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w:t>
            </w:r>
          </w:p>
          <w:p w14:paraId="484FE896" w14:textId="77777777" w:rsidR="007E3634" w:rsidRPr="00C63ED2" w:rsidRDefault="007E3634" w:rsidP="003E3547">
            <w:pPr>
              <w:pStyle w:val="TAL"/>
              <w:tabs>
                <w:tab w:val="left" w:pos="1953"/>
              </w:tabs>
              <w:ind w:left="1953" w:hanging="1953"/>
              <w:rPr>
                <w:rFonts w:cs="Arial"/>
                <w:szCs w:val="18"/>
              </w:rPr>
            </w:pPr>
            <w:r w:rsidRPr="00C63ED2">
              <w:rPr>
                <w:rFonts w:ascii="Courier New" w:hAnsi="Courier New"/>
                <w:szCs w:val="18"/>
              </w:rPr>
              <w:t>parameterList</w:t>
            </w:r>
            <w:r w:rsidRPr="00C63ED2">
              <w:rPr>
                <w:szCs w:val="18"/>
              </w:rPr>
              <w:tab/>
            </w:r>
            <w:r w:rsidRPr="00C63ED2">
              <w:rPr>
                <w:rFonts w:cs="Arial"/>
                <w:szCs w:val="18"/>
              </w:rPr>
              <w:t xml:space="preserve">a list of encoded parameters which are part of the indicated signature. The parameters in </w:t>
            </w:r>
            <w:r w:rsidRPr="00C63ED2">
              <w:rPr>
                <w:rFonts w:ascii="Courier New" w:hAnsi="Courier New" w:cs="Courier New"/>
                <w:szCs w:val="18"/>
              </w:rPr>
              <w:t>parameterList</w:t>
            </w:r>
            <w:r w:rsidRPr="00C63ED2">
              <w:rPr>
                <w:rFonts w:cs="Arial"/>
                <w:szCs w:val="18"/>
              </w:rPr>
              <w:t xml:space="preserve"> are ordered as they appear in the TTCN</w:t>
            </w:r>
            <w:r w:rsidRPr="00C63ED2">
              <w:rPr>
                <w:rFonts w:cs="Arial"/>
                <w:szCs w:val="18"/>
              </w:rPr>
              <w:noBreakHyphen/>
              <w:t>3 signature declaration.</w:t>
            </w:r>
          </w:p>
          <w:p w14:paraId="3C9AABEB" w14:textId="77777777" w:rsidR="007E3634" w:rsidRPr="00C63ED2" w:rsidRDefault="007E3634" w:rsidP="003E3547">
            <w:pPr>
              <w:pStyle w:val="TAL"/>
              <w:tabs>
                <w:tab w:val="left" w:pos="1953"/>
              </w:tabs>
              <w:ind w:left="1953" w:hanging="1953"/>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call has to be sent or has been sent to the SUT</w:t>
            </w:r>
          </w:p>
        </w:tc>
      </w:tr>
      <w:tr w:rsidR="007E3634" w:rsidRPr="00C63ED2" w14:paraId="5F431FD8" w14:textId="77777777" w:rsidTr="003E3547">
        <w:trPr>
          <w:jc w:val="center"/>
        </w:trPr>
        <w:tc>
          <w:tcPr>
            <w:tcW w:w="1911" w:type="dxa"/>
          </w:tcPr>
          <w:p w14:paraId="764515DE" w14:textId="77777777" w:rsidR="007E3634" w:rsidRPr="00C63ED2" w:rsidRDefault="007E3634" w:rsidP="003E3547">
            <w:pPr>
              <w:pStyle w:val="TAL"/>
              <w:rPr>
                <w:b/>
              </w:rPr>
            </w:pPr>
            <w:r w:rsidRPr="00C63ED2">
              <w:rPr>
                <w:b/>
              </w:rPr>
              <w:t>Out Parameters</w:t>
            </w:r>
          </w:p>
        </w:tc>
        <w:tc>
          <w:tcPr>
            <w:tcW w:w="7864" w:type="dxa"/>
          </w:tcPr>
          <w:p w14:paraId="5364DB6F" w14:textId="77777777" w:rsidR="007E3634" w:rsidRPr="00C63ED2" w:rsidRDefault="007E3634" w:rsidP="003E3547">
            <w:pPr>
              <w:pStyle w:val="TAL"/>
            </w:pPr>
            <w:r w:rsidRPr="00C63ED2">
              <w:t>n.a.</w:t>
            </w:r>
          </w:p>
        </w:tc>
      </w:tr>
      <w:tr w:rsidR="007E3634" w:rsidRPr="00C63ED2" w14:paraId="4D19BB62" w14:textId="77777777" w:rsidTr="003E3547">
        <w:trPr>
          <w:jc w:val="center"/>
        </w:trPr>
        <w:tc>
          <w:tcPr>
            <w:tcW w:w="1911" w:type="dxa"/>
          </w:tcPr>
          <w:p w14:paraId="2D29783D" w14:textId="77777777" w:rsidR="007E3634" w:rsidRPr="00C63ED2" w:rsidRDefault="007E3634" w:rsidP="003E3547">
            <w:pPr>
              <w:pStyle w:val="TAL"/>
              <w:rPr>
                <w:b/>
              </w:rPr>
            </w:pPr>
            <w:r w:rsidRPr="00C63ED2">
              <w:rPr>
                <w:b/>
              </w:rPr>
              <w:t>Return Value</w:t>
            </w:r>
          </w:p>
        </w:tc>
        <w:tc>
          <w:tcPr>
            <w:tcW w:w="7864" w:type="dxa"/>
          </w:tcPr>
          <w:p w14:paraId="2AF67CAD" w14:textId="77777777" w:rsidR="007E3634" w:rsidRPr="00C63ED2" w:rsidRDefault="007E3634" w:rsidP="003E3547">
            <w:pPr>
              <w:pStyle w:val="TAL"/>
            </w:pPr>
            <w:r w:rsidRPr="00C63ED2">
              <w:t xml:space="preserve">The return status of the </w:t>
            </w:r>
            <w:r w:rsidRPr="00C63ED2">
              <w:rPr>
                <w:rFonts w:ascii="Courier New" w:hAnsi="Courier New"/>
                <w:szCs w:val="18"/>
              </w:rPr>
              <w:t xml:space="preserve">triCallMC </w:t>
            </w:r>
            <w:r w:rsidRPr="00C63ED2">
              <w:t>operation. The return status indicates the local success (</w:t>
            </w:r>
            <w:r w:rsidRPr="00C63ED2">
              <w:rPr>
                <w:b/>
                <w:i/>
              </w:rPr>
              <w:t>TRI_OK</w:t>
            </w:r>
            <w:r w:rsidRPr="00C63ED2">
              <w:t>) or failure (</w:t>
            </w:r>
            <w:r w:rsidRPr="00C63ED2">
              <w:rPr>
                <w:b/>
                <w:i/>
              </w:rPr>
              <w:t>TRI_Error</w:t>
            </w:r>
            <w:r w:rsidRPr="00C63ED2">
              <w:t>) of the operation.</w:t>
            </w:r>
          </w:p>
        </w:tc>
      </w:tr>
      <w:tr w:rsidR="007E3634" w:rsidRPr="00C63ED2" w14:paraId="69A26A20" w14:textId="77777777" w:rsidTr="003E3547">
        <w:trPr>
          <w:jc w:val="center"/>
        </w:trPr>
        <w:tc>
          <w:tcPr>
            <w:tcW w:w="1911" w:type="dxa"/>
          </w:tcPr>
          <w:p w14:paraId="6F3683D4" w14:textId="77777777" w:rsidR="007E3634" w:rsidRPr="00C63ED2" w:rsidRDefault="007E3634" w:rsidP="003E3547">
            <w:pPr>
              <w:pStyle w:val="TAL"/>
              <w:rPr>
                <w:b/>
              </w:rPr>
            </w:pPr>
            <w:r w:rsidRPr="00C63ED2">
              <w:rPr>
                <w:b/>
              </w:rPr>
              <w:t>Constraints</w:t>
            </w:r>
          </w:p>
        </w:tc>
        <w:tc>
          <w:tcPr>
            <w:tcW w:w="7864" w:type="dxa"/>
          </w:tcPr>
          <w:p w14:paraId="196C4511" w14:textId="77777777" w:rsidR="007E3634" w:rsidRPr="00C63ED2" w:rsidRDefault="007E3634" w:rsidP="003E3547">
            <w:pPr>
              <w:pStyle w:val="TAL"/>
            </w:pPr>
            <w:r w:rsidRPr="00C63ED2">
              <w:t>This operation is called by the TE when it executes a TTCN</w:t>
            </w:r>
            <w:r w:rsidRPr="00C63ED2">
              <w:noBreakHyphen/>
              <w:t>3 multicast call operation on a component port, which has been mapped to a TSI port. This operation is called by the TE for all TTCN</w:t>
            </w:r>
            <w:r w:rsidRPr="00C63ED2">
              <w:noBreakHyphen/>
              <w:t xml:space="preserve">3 call operations if no system component has been specified for a test case, i.e. only a MTC test component is created for a test case. </w:t>
            </w:r>
            <w:r w:rsidRPr="00C63ED2">
              <w:br/>
              <w:t xml:space="preserve">All </w:t>
            </w:r>
            <w:r w:rsidRPr="00C63ED2">
              <w:rPr>
                <w:i/>
              </w:rPr>
              <w:t>in</w:t>
            </w:r>
            <w:r w:rsidRPr="00C63ED2">
              <w:t xml:space="preserve"> and </w:t>
            </w:r>
            <w:r w:rsidRPr="00C63ED2">
              <w:rPr>
                <w:i/>
              </w:rPr>
              <w:t>inout</w:t>
            </w:r>
            <w:r w:rsidRPr="00C63ED2">
              <w:t xml:space="preserve"> procedure parameters contain encoded values. </w:t>
            </w:r>
            <w:r w:rsidRPr="00C63ED2">
              <w:br/>
              <w:t>The procedure parameters are the parameters specified in the TTCN</w:t>
            </w:r>
            <w:r w:rsidRPr="00C63ED2">
              <w:noBreakHyphen/>
              <w:t>3 signature template. Their encoding has to be done in the TE prior to this TRI operation call.</w:t>
            </w:r>
          </w:p>
        </w:tc>
      </w:tr>
      <w:tr w:rsidR="007E3634" w:rsidRPr="00C63ED2" w14:paraId="645ACBCD" w14:textId="77777777" w:rsidTr="003E3547">
        <w:trPr>
          <w:jc w:val="center"/>
        </w:trPr>
        <w:tc>
          <w:tcPr>
            <w:tcW w:w="1911" w:type="dxa"/>
          </w:tcPr>
          <w:p w14:paraId="16CE3C5F" w14:textId="77777777" w:rsidR="007E3634" w:rsidRPr="00C63ED2" w:rsidRDefault="007E3634" w:rsidP="003E3547">
            <w:pPr>
              <w:pStyle w:val="TAL"/>
              <w:rPr>
                <w:b/>
              </w:rPr>
            </w:pPr>
            <w:r w:rsidRPr="00C63ED2">
              <w:rPr>
                <w:b/>
              </w:rPr>
              <w:t>Effect</w:t>
            </w:r>
          </w:p>
        </w:tc>
        <w:tc>
          <w:tcPr>
            <w:tcW w:w="7864" w:type="dxa"/>
          </w:tcPr>
          <w:p w14:paraId="00EECDD3" w14:textId="77777777" w:rsidR="007E3634" w:rsidRPr="00C63ED2" w:rsidRDefault="007E3634" w:rsidP="003E3547">
            <w:pPr>
              <w:pStyle w:val="TAL"/>
              <w:rPr>
                <w:szCs w:val="18"/>
              </w:rPr>
            </w:pPr>
            <w:r w:rsidRPr="00C63ED2">
              <w:rPr>
                <w:szCs w:val="18"/>
              </w:rPr>
              <w:t xml:space="preserve">On invocation of this operation the SA can initiate and multicast the procedure call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w:t>
            </w:r>
            <w:r w:rsidRPr="00C63ED2">
              <w:rPr>
                <w:szCs w:val="18"/>
              </w:rPr>
              <w:br/>
              <w:t xml:space="preserve">The </w:t>
            </w:r>
            <w:r w:rsidRPr="00C63ED2">
              <w:rPr>
                <w:rFonts w:ascii="Courier New" w:hAnsi="Courier New"/>
                <w:szCs w:val="18"/>
              </w:rPr>
              <w:t>triCallMC</w:t>
            </w:r>
            <w:r w:rsidRPr="00C63ED2">
              <w:rPr>
                <w:szCs w:val="18"/>
              </w:rPr>
              <w:t xml:space="preserve"> operation shall return without waiting for the return of the issued procedure call (see note). This TRI operation returns </w:t>
            </w:r>
            <w:r w:rsidRPr="00C63ED2">
              <w:rPr>
                <w:i/>
                <w:szCs w:val="18"/>
              </w:rPr>
              <w:t>TRI_OK</w:t>
            </w:r>
            <w:r w:rsidRPr="00C63ED2">
              <w:rPr>
                <w:szCs w:val="18"/>
              </w:rPr>
              <w:t xml:space="preserve"> on successful initiation of the procedure call in time, </w:t>
            </w:r>
            <w:r w:rsidRPr="00C63ED2">
              <w:rPr>
                <w:i/>
                <w:szCs w:val="18"/>
              </w:rPr>
              <w:t>TRI_Error</w:t>
            </w:r>
            <w:r w:rsidRPr="00C63ED2">
              <w:rPr>
                <w:szCs w:val="18"/>
              </w:rPr>
              <w:t xml:space="preserve"> otherwise. No error shall be indicated by the SA in case the value of any </w:t>
            </w:r>
            <w:r w:rsidRPr="00C63ED2">
              <w:rPr>
                <w:i/>
                <w:szCs w:val="18"/>
              </w:rPr>
              <w:t xml:space="preserve">out </w:t>
            </w:r>
            <w:r w:rsidRPr="00C63ED2">
              <w:rPr>
                <w:szCs w:val="18"/>
              </w:rPr>
              <w:t>parameter is non</w:t>
            </w:r>
            <w:r w:rsidRPr="00C63ED2">
              <w:rPr>
                <w:szCs w:val="18"/>
              </w:rPr>
              <w:noBreakHyphen/>
              <w:t>null. Notice that the return value of this TRI operation does not make any statement about the success or failure of the procedure call.</w:t>
            </w:r>
            <w:r w:rsidRPr="00C63ED2">
              <w:rPr>
                <w:szCs w:val="18"/>
              </w:rPr>
              <w:br/>
              <w:t>Note that an optional timeout value, which can be specified in the TTCN</w:t>
            </w:r>
            <w:r w:rsidRPr="00C63ED2">
              <w:rPr>
                <w:szCs w:val="18"/>
              </w:rPr>
              <w:noBreakHyphen/>
              <w:t xml:space="preserve">3 ATS for a call operation, is </w:t>
            </w:r>
            <w:r w:rsidRPr="00C63ED2">
              <w:rPr>
                <w:i/>
                <w:szCs w:val="18"/>
              </w:rPr>
              <w:t xml:space="preserve">not </w:t>
            </w:r>
            <w:r w:rsidRPr="00C63ED2">
              <w:rPr>
                <w:szCs w:val="18"/>
              </w:rPr>
              <w:t xml:space="preserve">included in the </w:t>
            </w:r>
            <w:r w:rsidRPr="00C63ED2">
              <w:rPr>
                <w:rFonts w:ascii="Courier New" w:hAnsi="Courier New"/>
                <w:szCs w:val="18"/>
              </w:rPr>
              <w:t>triCallMC</w:t>
            </w:r>
            <w:r w:rsidRPr="00C63ED2">
              <w:rPr>
                <w:szCs w:val="18"/>
              </w:rPr>
              <w:t xml:space="preserve"> operation signature. The TE is responsible to address this issue by starting a timer for the TTCN</w:t>
            </w:r>
            <w:r w:rsidRPr="00C63ED2">
              <w:rPr>
                <w:szCs w:val="18"/>
              </w:rPr>
              <w:noBreakHyphen/>
              <w:t>3 call operation in the PA with a separate TRI operation call, i.e. </w:t>
            </w:r>
            <w:r w:rsidRPr="00C63ED2">
              <w:rPr>
                <w:rFonts w:ascii="Courier New" w:hAnsi="Courier New"/>
                <w:szCs w:val="18"/>
              </w:rPr>
              <w:t>triStartTimer</w:t>
            </w:r>
            <w:r w:rsidRPr="00C63ED2">
              <w:rPr>
                <w:szCs w:val="18"/>
              </w:rPr>
              <w:t>.</w:t>
            </w:r>
          </w:p>
        </w:tc>
      </w:tr>
      <w:tr w:rsidR="007E3634" w:rsidRPr="00C63ED2" w14:paraId="3C2E2B44" w14:textId="77777777" w:rsidTr="003E3547">
        <w:trPr>
          <w:jc w:val="center"/>
        </w:trPr>
        <w:tc>
          <w:tcPr>
            <w:tcW w:w="9775" w:type="dxa"/>
            <w:gridSpan w:val="2"/>
          </w:tcPr>
          <w:p w14:paraId="0A496180" w14:textId="77777777" w:rsidR="007E3634" w:rsidRPr="00C63ED2" w:rsidRDefault="007E3634" w:rsidP="003E3547">
            <w:pPr>
              <w:pStyle w:val="TAN"/>
            </w:pPr>
            <w:r w:rsidRPr="00C63ED2">
              <w:t>NOTE:</w:t>
            </w:r>
            <w:r w:rsidRPr="00C63ED2">
              <w:tab/>
              <w:t>This might be achieved for example by spawning a new thread or process. This handling of this procedure call is, however, dependent on implementation of the TE.</w:t>
            </w:r>
          </w:p>
        </w:tc>
      </w:tr>
    </w:tbl>
    <w:p w14:paraId="523E9948" w14:textId="77777777" w:rsidR="007E3634" w:rsidRPr="00C63ED2" w:rsidRDefault="007E3634" w:rsidP="00264906"/>
    <w:p w14:paraId="468B473B" w14:textId="77777777" w:rsidR="00264906" w:rsidRPr="00C63ED2" w:rsidRDefault="00264906" w:rsidP="00051C41">
      <w:pPr>
        <w:pStyle w:val="berschrift3"/>
      </w:pPr>
      <w:bookmarkStart w:id="59" w:name="_Toc420499171"/>
      <w:r w:rsidRPr="00C63ED2">
        <w:lastRenderedPageBreak/>
        <w:t>6.6.8</w:t>
      </w:r>
      <w:r w:rsidRPr="00C63ED2">
        <w:tab/>
        <w:t xml:space="preserve">triReplyRT (TE </w:t>
      </w:r>
      <w:r w:rsidRPr="00C63ED2">
        <w:sym w:font="Symbol" w:char="F0AE"/>
      </w:r>
      <w:r w:rsidRPr="00C63ED2">
        <w:t xml:space="preserve"> SA)</w:t>
      </w:r>
      <w:bookmarkEnd w:id="5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69"/>
        <w:gridCol w:w="7797"/>
      </w:tblGrid>
      <w:tr w:rsidR="00CB555B" w:rsidRPr="00C63ED2" w14:paraId="2EAC47FE" w14:textId="77777777" w:rsidTr="003E3547">
        <w:trPr>
          <w:jc w:val="center"/>
        </w:trPr>
        <w:tc>
          <w:tcPr>
            <w:tcW w:w="1769" w:type="dxa"/>
          </w:tcPr>
          <w:p w14:paraId="683887BC" w14:textId="77777777" w:rsidR="00CB555B" w:rsidRPr="00C63ED2" w:rsidRDefault="00CB555B" w:rsidP="003E3547">
            <w:pPr>
              <w:pStyle w:val="TAL"/>
              <w:rPr>
                <w:b/>
              </w:rPr>
            </w:pPr>
            <w:r w:rsidRPr="00C63ED2">
              <w:rPr>
                <w:b/>
              </w:rPr>
              <w:t>Signature</w:t>
            </w:r>
          </w:p>
        </w:tc>
        <w:tc>
          <w:tcPr>
            <w:tcW w:w="7797" w:type="dxa"/>
          </w:tcPr>
          <w:p w14:paraId="5BBC2750" w14:textId="77777777" w:rsidR="00CB555B" w:rsidRPr="00C63ED2" w:rsidRDefault="00CB555B" w:rsidP="003E3547">
            <w:pPr>
              <w:pStyle w:val="SignatureDefLong"/>
              <w:rPr>
                <w:rFonts w:ascii="Courier New" w:hAnsi="Courier New"/>
                <w:sz w:val="18"/>
                <w:szCs w:val="18"/>
              </w:rPr>
            </w:pPr>
            <w:r w:rsidRPr="00C63ED2">
              <w:rPr>
                <w:rFonts w:ascii="Courier New" w:hAnsi="Courier New"/>
                <w:sz w:val="18"/>
                <w:szCs w:val="18"/>
              </w:rPr>
              <w:t>TriStatusType triReply(in TriComponentIdType componentId,</w:t>
            </w:r>
          </w:p>
          <w:p w14:paraId="5C3D171B" w14:textId="77777777" w:rsidR="00CB555B" w:rsidRPr="00C63ED2" w:rsidRDefault="00CB555B" w:rsidP="003E3547">
            <w:pPr>
              <w:pStyle w:val="TAL"/>
              <w:ind w:left="2443"/>
              <w:rPr>
                <w:szCs w:val="18"/>
              </w:rPr>
            </w:pPr>
            <w:r w:rsidRPr="00C63ED2">
              <w:rPr>
                <w:rFonts w:ascii="Courier New" w:hAnsi="Courier New"/>
                <w:szCs w:val="18"/>
              </w:rPr>
              <w:t>in TriPortIdType tsiPortId,</w:t>
            </w:r>
            <w:r w:rsidRPr="00C63ED2">
              <w:rPr>
                <w:rFonts w:ascii="Courier New" w:hAnsi="Courier New"/>
                <w:szCs w:val="18"/>
              </w:rPr>
              <w:br/>
              <w:t>in TriAddressType SUTaddress,</w:t>
            </w:r>
            <w:r w:rsidRPr="00C63ED2">
              <w:rPr>
                <w:rFonts w:ascii="Courier New" w:hAnsi="Courier New"/>
                <w:szCs w:val="18"/>
              </w:rPr>
              <w:br/>
              <w:t>in TriSignatureIdType signatureId,</w:t>
            </w:r>
            <w:r w:rsidRPr="00C63ED2">
              <w:rPr>
                <w:rFonts w:ascii="Courier New" w:hAnsi="Courier New"/>
                <w:szCs w:val="18"/>
              </w:rPr>
              <w:br/>
              <w:t>in TriParameterListType parameterList,</w:t>
            </w:r>
            <w:r w:rsidRPr="00C63ED2">
              <w:rPr>
                <w:rFonts w:ascii="Courier New" w:hAnsi="Courier New"/>
                <w:szCs w:val="18"/>
              </w:rPr>
              <w:br/>
              <w:t xml:space="preserve">in TriParameterType returnValue, </w:t>
            </w:r>
            <w:r w:rsidRPr="00C63ED2">
              <w:rPr>
                <w:rFonts w:ascii="Courier New" w:hAnsi="Courier New"/>
                <w:szCs w:val="18"/>
              </w:rPr>
              <w:br/>
              <w:t>inout TriTimerDuration timestamp)</w:t>
            </w:r>
          </w:p>
        </w:tc>
      </w:tr>
      <w:tr w:rsidR="00CB555B" w:rsidRPr="00C63ED2" w14:paraId="3262BC66" w14:textId="77777777" w:rsidTr="003E3547">
        <w:trPr>
          <w:jc w:val="center"/>
        </w:trPr>
        <w:tc>
          <w:tcPr>
            <w:tcW w:w="1769" w:type="dxa"/>
          </w:tcPr>
          <w:p w14:paraId="2252A54E" w14:textId="77777777" w:rsidR="00CB555B" w:rsidRPr="00C63ED2" w:rsidRDefault="00CB555B" w:rsidP="003E3547">
            <w:pPr>
              <w:pStyle w:val="TAL"/>
              <w:rPr>
                <w:b/>
              </w:rPr>
            </w:pPr>
            <w:r w:rsidRPr="00C63ED2">
              <w:rPr>
                <w:b/>
              </w:rPr>
              <w:t>In Parameters</w:t>
            </w:r>
          </w:p>
        </w:tc>
        <w:tc>
          <w:tcPr>
            <w:tcW w:w="7797" w:type="dxa"/>
          </w:tcPr>
          <w:p w14:paraId="579C667E" w14:textId="77777777" w:rsidR="00CB555B" w:rsidRPr="00C63ED2" w:rsidRDefault="00CB555B" w:rsidP="003E3547">
            <w:pPr>
              <w:pStyle w:val="SignatureDefCont"/>
              <w:keepNext w:val="0"/>
              <w:keepLines/>
              <w:numPr>
                <w:ilvl w:val="12"/>
                <w:numId w:val="0"/>
              </w:numPr>
              <w:tabs>
                <w:tab w:val="clear" w:pos="1716"/>
                <w:tab w:val="left" w:pos="1953"/>
              </w:tabs>
              <w:spacing w:before="60"/>
              <w:ind w:left="1950" w:hanging="1950"/>
              <w:rPr>
                <w:rFonts w:ascii="Arial" w:hAnsi="Arial" w:cs="Arial"/>
                <w:sz w:val="18"/>
                <w:szCs w:val="18"/>
                <w:lang w:val="en-GB"/>
              </w:rPr>
            </w:pPr>
            <w:r w:rsidRPr="00C63ED2">
              <w:rPr>
                <w:rFonts w:ascii="Courier New" w:hAnsi="Courier New"/>
                <w:sz w:val="18"/>
                <w:szCs w:val="18"/>
                <w:lang w:val="en-GB"/>
              </w:rPr>
              <w:t>componentId</w:t>
            </w:r>
            <w:r w:rsidRPr="00C63ED2">
              <w:rPr>
                <w:sz w:val="18"/>
                <w:szCs w:val="18"/>
                <w:lang w:val="en-GB"/>
              </w:rPr>
              <w:tab/>
            </w:r>
            <w:r w:rsidRPr="00C63ED2">
              <w:rPr>
                <w:rFonts w:ascii="Arial" w:hAnsi="Arial" w:cs="Arial"/>
                <w:sz w:val="18"/>
                <w:szCs w:val="18"/>
                <w:lang w:val="en-GB"/>
              </w:rPr>
              <w:t>identifier of the replying test component</w:t>
            </w:r>
          </w:p>
          <w:p w14:paraId="2614E2B7" w14:textId="77777777" w:rsidR="00CB555B" w:rsidRPr="00C63ED2" w:rsidRDefault="00CB555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reply is sent to the SUT Adaptor</w:t>
            </w:r>
          </w:p>
          <w:p w14:paraId="0A4A5263" w14:textId="77777777" w:rsidR="00CB555B" w:rsidRPr="00C63ED2" w:rsidRDefault="00CB555B"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SUTaddress</w:t>
            </w:r>
            <w:r w:rsidRPr="00C63ED2">
              <w:rPr>
                <w:sz w:val="18"/>
                <w:szCs w:val="18"/>
                <w:lang w:val="en-GB"/>
              </w:rPr>
              <w:tab/>
            </w:r>
            <w:r w:rsidRPr="00C63ED2">
              <w:rPr>
                <w:rFonts w:ascii="Arial" w:hAnsi="Arial" w:cs="Arial"/>
                <w:sz w:val="18"/>
                <w:szCs w:val="18"/>
                <w:lang w:val="en-GB"/>
              </w:rPr>
              <w:t>(optional) destination address within the SUT</w:t>
            </w:r>
          </w:p>
          <w:p w14:paraId="60475384" w14:textId="77777777" w:rsidR="00CB555B" w:rsidRPr="00C63ED2" w:rsidRDefault="00CB555B"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w:t>
            </w:r>
          </w:p>
          <w:p w14:paraId="2B5BC798" w14:textId="77777777" w:rsidR="00CB555B" w:rsidRPr="00C63ED2" w:rsidRDefault="00CB555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parameterList</w:t>
            </w:r>
            <w:r w:rsidRPr="00C63ED2">
              <w:rPr>
                <w:sz w:val="18"/>
                <w:szCs w:val="18"/>
                <w:lang w:val="en-GB"/>
              </w:rPr>
              <w:tab/>
            </w:r>
            <w:r w:rsidRPr="00C63ED2">
              <w:rPr>
                <w:rFonts w:ascii="Arial" w:hAnsi="Arial" w:cs="Arial"/>
                <w:sz w:val="18"/>
                <w:szCs w:val="18"/>
                <w:lang w:val="en-GB"/>
              </w:rPr>
              <w:t>a list of encoded parameters which are part of the indicated signature. The parameters in</w:t>
            </w:r>
            <w:r w:rsidRPr="00C63ED2">
              <w:rPr>
                <w:sz w:val="18"/>
                <w:szCs w:val="18"/>
                <w:lang w:val="en-GB"/>
              </w:rPr>
              <w:t xml:space="preserve"> </w:t>
            </w:r>
            <w:r w:rsidRPr="00C63ED2">
              <w:rPr>
                <w:rFonts w:ascii="Courier New" w:hAnsi="Courier New"/>
                <w:sz w:val="18"/>
                <w:szCs w:val="18"/>
                <w:lang w:val="en-GB"/>
              </w:rPr>
              <w:t xml:space="preserve">parameterList </w:t>
            </w:r>
            <w:r w:rsidRPr="00C63ED2">
              <w:rPr>
                <w:rFonts w:ascii="Arial" w:hAnsi="Arial" w:cs="Arial"/>
                <w:sz w:val="18"/>
                <w:szCs w:val="18"/>
                <w:lang w:val="en-GB"/>
              </w:rPr>
              <w:t>are ordered as they appear in the TTCN</w:t>
            </w:r>
            <w:r w:rsidRPr="00C63ED2">
              <w:rPr>
                <w:rFonts w:ascii="Arial" w:hAnsi="Arial" w:cs="Arial"/>
                <w:sz w:val="18"/>
                <w:szCs w:val="18"/>
                <w:lang w:val="en-GB"/>
              </w:rPr>
              <w:noBreakHyphen/>
              <w:t>3 signature declaration</w:t>
            </w:r>
          </w:p>
          <w:p w14:paraId="7B04E77C" w14:textId="77777777" w:rsidR="00CB555B" w:rsidRPr="00C63ED2" w:rsidRDefault="00CB555B" w:rsidP="003E3547">
            <w:pPr>
              <w:pStyle w:val="TAL"/>
              <w:tabs>
                <w:tab w:val="left" w:pos="1953"/>
              </w:tabs>
              <w:rPr>
                <w:rFonts w:cs="Arial"/>
                <w:szCs w:val="18"/>
              </w:rPr>
            </w:pPr>
            <w:r w:rsidRPr="00C63ED2">
              <w:rPr>
                <w:rFonts w:ascii="Courier New" w:hAnsi="Courier New"/>
                <w:szCs w:val="18"/>
              </w:rPr>
              <w:t>returnValue</w:t>
            </w:r>
            <w:r w:rsidRPr="00C63ED2">
              <w:rPr>
                <w:szCs w:val="18"/>
              </w:rPr>
              <w:tab/>
            </w:r>
            <w:r w:rsidRPr="00C63ED2">
              <w:rPr>
                <w:rFonts w:cs="Arial"/>
                <w:szCs w:val="18"/>
              </w:rPr>
              <w:t>(optional) encoded return value of the procedure call</w:t>
            </w:r>
          </w:p>
          <w:p w14:paraId="06317504" w14:textId="77777777" w:rsidR="00CB555B" w:rsidRPr="00C63ED2" w:rsidRDefault="00CB555B" w:rsidP="003E3547">
            <w:pPr>
              <w:pStyle w:val="TAL"/>
              <w:tabs>
                <w:tab w:val="left" w:pos="1953"/>
              </w:tabs>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 xml:space="preserve">the point in time when the reply has to be sent or has been sent to the </w:t>
            </w:r>
            <w:r w:rsidR="00477A1F" w:rsidRPr="00C63ED2">
              <w:rPr>
                <w:szCs w:val="18"/>
              </w:rPr>
              <w:tab/>
            </w:r>
            <w:r w:rsidRPr="00C63ED2">
              <w:rPr>
                <w:szCs w:val="18"/>
              </w:rPr>
              <w:t>SUT</w:t>
            </w:r>
          </w:p>
        </w:tc>
      </w:tr>
      <w:tr w:rsidR="00CB555B" w:rsidRPr="00C63ED2" w14:paraId="6265E1CD" w14:textId="77777777" w:rsidTr="003E3547">
        <w:trPr>
          <w:jc w:val="center"/>
        </w:trPr>
        <w:tc>
          <w:tcPr>
            <w:tcW w:w="1769" w:type="dxa"/>
          </w:tcPr>
          <w:p w14:paraId="10E25366" w14:textId="77777777" w:rsidR="00CB555B" w:rsidRPr="00C63ED2" w:rsidRDefault="00CB555B" w:rsidP="003E3547">
            <w:pPr>
              <w:pStyle w:val="TAL"/>
              <w:rPr>
                <w:b/>
              </w:rPr>
            </w:pPr>
            <w:r w:rsidRPr="00C63ED2">
              <w:rPr>
                <w:b/>
              </w:rPr>
              <w:t>Out Parameters</w:t>
            </w:r>
          </w:p>
        </w:tc>
        <w:tc>
          <w:tcPr>
            <w:tcW w:w="7797" w:type="dxa"/>
          </w:tcPr>
          <w:p w14:paraId="55A62853" w14:textId="77777777" w:rsidR="00CB555B" w:rsidRPr="00C63ED2" w:rsidRDefault="00CB555B" w:rsidP="003E3547">
            <w:pPr>
              <w:pStyle w:val="TAL"/>
            </w:pPr>
            <w:r w:rsidRPr="00C63ED2">
              <w:t>n.a.</w:t>
            </w:r>
          </w:p>
        </w:tc>
      </w:tr>
      <w:tr w:rsidR="00CB555B" w:rsidRPr="00C63ED2" w14:paraId="0278E059" w14:textId="77777777" w:rsidTr="003E3547">
        <w:trPr>
          <w:jc w:val="center"/>
        </w:trPr>
        <w:tc>
          <w:tcPr>
            <w:tcW w:w="1769" w:type="dxa"/>
          </w:tcPr>
          <w:p w14:paraId="799453A8" w14:textId="77777777" w:rsidR="00CB555B" w:rsidRPr="00C63ED2" w:rsidRDefault="00CB555B" w:rsidP="003E3547">
            <w:pPr>
              <w:pStyle w:val="TAL"/>
              <w:rPr>
                <w:b/>
              </w:rPr>
            </w:pPr>
            <w:r w:rsidRPr="00C63ED2">
              <w:rPr>
                <w:b/>
              </w:rPr>
              <w:t>Return Value</w:t>
            </w:r>
          </w:p>
        </w:tc>
        <w:tc>
          <w:tcPr>
            <w:tcW w:w="7797" w:type="dxa"/>
          </w:tcPr>
          <w:p w14:paraId="4A5A3A3C" w14:textId="77777777" w:rsidR="00CB555B" w:rsidRPr="00C63ED2" w:rsidRDefault="00CB555B" w:rsidP="003E3547">
            <w:pPr>
              <w:pStyle w:val="TAL"/>
            </w:pPr>
            <w:r w:rsidRPr="00C63ED2">
              <w:t xml:space="preserve">The return status of the </w:t>
            </w:r>
            <w:r w:rsidRPr="00C63ED2">
              <w:rPr>
                <w:rFonts w:ascii="Courier New" w:hAnsi="Courier New"/>
              </w:rPr>
              <w:t>triReply</w:t>
            </w:r>
            <w:r w:rsidRPr="00C63ED2">
              <w:t xml:space="preserve"> operation. The return status indicates the local success (</w:t>
            </w:r>
            <w:r w:rsidRPr="00C63ED2">
              <w:rPr>
                <w:b/>
                <w:i/>
              </w:rPr>
              <w:t>TRI_OK</w:t>
            </w:r>
            <w:r w:rsidRPr="00C63ED2">
              <w:t>) or failure (</w:t>
            </w:r>
            <w:r w:rsidRPr="00C63ED2">
              <w:rPr>
                <w:b/>
                <w:i/>
              </w:rPr>
              <w:t>TRI_Error</w:t>
            </w:r>
            <w:r w:rsidRPr="00C63ED2">
              <w:t>) of the operation.</w:t>
            </w:r>
          </w:p>
        </w:tc>
      </w:tr>
      <w:tr w:rsidR="00CB555B" w:rsidRPr="00C63ED2" w14:paraId="6675C850" w14:textId="77777777" w:rsidTr="003E3547">
        <w:trPr>
          <w:jc w:val="center"/>
        </w:trPr>
        <w:tc>
          <w:tcPr>
            <w:tcW w:w="1769" w:type="dxa"/>
          </w:tcPr>
          <w:p w14:paraId="724373EC" w14:textId="77777777" w:rsidR="00CB555B" w:rsidRPr="00C63ED2" w:rsidRDefault="00CB555B" w:rsidP="003E3547">
            <w:pPr>
              <w:pStyle w:val="TAL"/>
              <w:rPr>
                <w:b/>
              </w:rPr>
            </w:pPr>
            <w:r w:rsidRPr="00C63ED2">
              <w:rPr>
                <w:b/>
              </w:rPr>
              <w:t>Constraints</w:t>
            </w:r>
          </w:p>
        </w:tc>
        <w:tc>
          <w:tcPr>
            <w:tcW w:w="7797" w:type="dxa"/>
          </w:tcPr>
          <w:p w14:paraId="20C30A6B" w14:textId="77777777" w:rsidR="00CB555B" w:rsidRPr="00C63ED2" w:rsidRDefault="00CB555B" w:rsidP="003E3547">
            <w:pPr>
              <w:pStyle w:val="TAL"/>
              <w:rPr>
                <w:rFonts w:cs="Arial"/>
                <w:szCs w:val="18"/>
              </w:rPr>
            </w:pPr>
            <w:r w:rsidRPr="00C63ED2">
              <w:rPr>
                <w:szCs w:val="18"/>
              </w:rPr>
              <w:t>This operation is called by the TE when it executes a TTCN</w:t>
            </w:r>
            <w:r w:rsidRPr="00C63ED2">
              <w:rPr>
                <w:szCs w:val="18"/>
              </w:rPr>
              <w:noBreakHyphen/>
              <w:t>3 unicast reply operation on a component port that has been mapped to a TSI p</w:t>
            </w:r>
            <w:r w:rsidRPr="00C63ED2">
              <w:rPr>
                <w:rFonts w:cs="Arial"/>
                <w:szCs w:val="18"/>
              </w:rPr>
              <w:t>ort. This operation is called by the TE for all TTCN</w:t>
            </w:r>
            <w:r w:rsidRPr="00C63ED2">
              <w:rPr>
                <w:rFonts w:cs="Arial"/>
                <w:szCs w:val="18"/>
              </w:rPr>
              <w:noBreakHyphen/>
              <w:t xml:space="preserve">3 reply operations if no system component has been specified for a test case, i.e. only a MTC test component is created for a test case. </w:t>
            </w:r>
            <w:r w:rsidRPr="00C63ED2">
              <w:rPr>
                <w:rFonts w:cs="Arial"/>
                <w:szCs w:val="18"/>
              </w:rPr>
              <w:br/>
              <w:t xml:space="preserve">All </w:t>
            </w:r>
            <w:r w:rsidRPr="00C63ED2">
              <w:rPr>
                <w:rFonts w:cs="Arial"/>
                <w:i/>
                <w:szCs w:val="18"/>
              </w:rPr>
              <w:t>out</w:t>
            </w:r>
            <w:r w:rsidRPr="00C63ED2">
              <w:rPr>
                <w:rFonts w:cs="Arial"/>
                <w:szCs w:val="18"/>
              </w:rPr>
              <w:t xml:space="preserve"> and </w:t>
            </w:r>
            <w:r w:rsidRPr="00C63ED2">
              <w:rPr>
                <w:rFonts w:cs="Arial"/>
                <w:i/>
                <w:szCs w:val="18"/>
              </w:rPr>
              <w:t>inout</w:t>
            </w:r>
            <w:r w:rsidRPr="00C63ED2">
              <w:rPr>
                <w:rFonts w:cs="Arial"/>
                <w:szCs w:val="18"/>
              </w:rPr>
              <w:t xml:space="preserve"> procedure parameters and the return value contain encoded values. </w:t>
            </w:r>
            <w:r w:rsidRPr="00C63ED2">
              <w:rPr>
                <w:szCs w:val="18"/>
              </w:rPr>
              <w:br/>
            </w:r>
            <w:r w:rsidRPr="00C63ED2">
              <w:rPr>
                <w:rFonts w:cs="Arial"/>
                <w:szCs w:val="18"/>
              </w:rPr>
              <w:t>The</w:t>
            </w:r>
            <w:r w:rsidRPr="00C63ED2">
              <w:rPr>
                <w:szCs w:val="18"/>
              </w:rPr>
              <w:t xml:space="preserve"> </w:t>
            </w:r>
            <w:r w:rsidRPr="00C63ED2">
              <w:rPr>
                <w:rFonts w:ascii="Courier New" w:hAnsi="Courier New"/>
                <w:szCs w:val="18"/>
              </w:rPr>
              <w:t>parameterList</w:t>
            </w:r>
            <w:r w:rsidRPr="00C63ED2">
              <w:rPr>
                <w:szCs w:val="18"/>
              </w:rPr>
              <w:t xml:space="preserve"> </w:t>
            </w:r>
            <w:r w:rsidRPr="00C63ED2">
              <w:rPr>
                <w:rFonts w:cs="Arial"/>
                <w:szCs w:val="18"/>
              </w:rPr>
              <w:t>contains procedure call parameters. These parameters are the parameters specified in the TTCN</w:t>
            </w:r>
            <w:r w:rsidRPr="00C63ED2">
              <w:rPr>
                <w:rFonts w:cs="Arial"/>
                <w:szCs w:val="18"/>
              </w:rPr>
              <w:noBreakHyphen/>
              <w:t xml:space="preserve">3 signature template. Their encoding has to be done in the TE prior to this TRI operation call. </w:t>
            </w:r>
          </w:p>
          <w:p w14:paraId="757361A4" w14:textId="77777777" w:rsidR="00CB555B" w:rsidRPr="00C63ED2" w:rsidRDefault="00CB555B" w:rsidP="003E3547">
            <w:pPr>
              <w:pStyle w:val="TAL"/>
              <w:rPr>
                <w:szCs w:val="18"/>
              </w:rPr>
            </w:pPr>
            <w:r w:rsidRPr="00C63ED2">
              <w:rPr>
                <w:szCs w:val="18"/>
              </w:rPr>
              <w:t>If no return type has been defined for the procedure signature in the TTCN</w:t>
            </w:r>
            <w:r w:rsidRPr="00C63ED2">
              <w:rPr>
                <w:szCs w:val="18"/>
              </w:rPr>
              <w:noBreakHyphen/>
              <w:t xml:space="preserve">3 ATS, the distinct value </w:t>
            </w:r>
            <w:r w:rsidRPr="00C63ED2">
              <w:rPr>
                <w:rFonts w:ascii="Courier New" w:hAnsi="Courier New"/>
                <w:szCs w:val="18"/>
              </w:rPr>
              <w:t>null</w:t>
            </w:r>
            <w:r w:rsidRPr="00C63ED2">
              <w:rPr>
                <w:szCs w:val="18"/>
              </w:rPr>
              <w:t xml:space="preserve"> shall be passed for the return value.</w:t>
            </w:r>
          </w:p>
        </w:tc>
      </w:tr>
      <w:tr w:rsidR="00CB555B" w:rsidRPr="00C63ED2" w14:paraId="3E4BFC60" w14:textId="77777777" w:rsidTr="003E3547">
        <w:trPr>
          <w:jc w:val="center"/>
        </w:trPr>
        <w:tc>
          <w:tcPr>
            <w:tcW w:w="1769" w:type="dxa"/>
          </w:tcPr>
          <w:p w14:paraId="4F928917" w14:textId="77777777" w:rsidR="00CB555B" w:rsidRPr="00C63ED2" w:rsidRDefault="00CB555B" w:rsidP="003E3547">
            <w:pPr>
              <w:pStyle w:val="TAL"/>
              <w:rPr>
                <w:b/>
              </w:rPr>
            </w:pPr>
            <w:r w:rsidRPr="00C63ED2">
              <w:rPr>
                <w:b/>
              </w:rPr>
              <w:t>Effect</w:t>
            </w:r>
          </w:p>
        </w:tc>
        <w:tc>
          <w:tcPr>
            <w:tcW w:w="7797" w:type="dxa"/>
          </w:tcPr>
          <w:p w14:paraId="43A22400" w14:textId="77777777" w:rsidR="00CB555B" w:rsidRPr="00C63ED2" w:rsidRDefault="00CB555B" w:rsidP="003E3547">
            <w:pPr>
              <w:pStyle w:val="TAL"/>
              <w:rPr>
                <w:szCs w:val="18"/>
              </w:rPr>
            </w:pPr>
            <w:r w:rsidRPr="00C63ED2">
              <w:rPr>
                <w:szCs w:val="18"/>
              </w:rPr>
              <w:t xml:space="preserve">On invocation of this operation the SA can issue the reply to a procedure call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w:t>
            </w:r>
            <w:r w:rsidRPr="00C63ED2">
              <w:rPr>
                <w:szCs w:val="18"/>
              </w:rPr>
              <w:br/>
              <w:t xml:space="preserve">The </w:t>
            </w:r>
            <w:r w:rsidRPr="00C63ED2">
              <w:rPr>
                <w:rFonts w:ascii="Courier New" w:hAnsi="Courier New"/>
                <w:szCs w:val="18"/>
              </w:rPr>
              <w:t>triReply</w:t>
            </w:r>
            <w:r w:rsidRPr="00C63ED2">
              <w:rPr>
                <w:szCs w:val="18"/>
              </w:rPr>
              <w:t xml:space="preserve"> operation will return </w:t>
            </w:r>
            <w:r w:rsidRPr="00C63ED2">
              <w:rPr>
                <w:b/>
                <w:i/>
                <w:szCs w:val="18"/>
              </w:rPr>
              <w:t>TRI_OK</w:t>
            </w:r>
            <w:r w:rsidRPr="00C63ED2">
              <w:rPr>
                <w:szCs w:val="18"/>
              </w:rPr>
              <w:t xml:space="preserve"> on successful execution of this operation in time, </w:t>
            </w:r>
            <w:r w:rsidRPr="00C63ED2">
              <w:rPr>
                <w:b/>
                <w:i/>
                <w:szCs w:val="18"/>
              </w:rPr>
              <w:t>TRI_Error</w:t>
            </w:r>
            <w:r w:rsidRPr="00C63ED2">
              <w:rPr>
                <w:szCs w:val="18"/>
              </w:rPr>
              <w:t xml:space="preserve"> otherwise. The SA shall indicate no error in case the value of any </w:t>
            </w:r>
            <w:r w:rsidRPr="00C63ED2">
              <w:rPr>
                <w:i/>
                <w:szCs w:val="18"/>
              </w:rPr>
              <w:t xml:space="preserve">in </w:t>
            </w:r>
            <w:r w:rsidRPr="00C63ED2">
              <w:rPr>
                <w:szCs w:val="18"/>
              </w:rPr>
              <w:t>parameter or an undefined return value is different from null.</w:t>
            </w:r>
          </w:p>
        </w:tc>
      </w:tr>
    </w:tbl>
    <w:p w14:paraId="041DC9B1" w14:textId="77777777" w:rsidR="00CB555B" w:rsidRPr="00C63ED2" w:rsidRDefault="00CB555B" w:rsidP="00CB555B"/>
    <w:p w14:paraId="05CF447A" w14:textId="77777777" w:rsidR="00264906" w:rsidRPr="00C63ED2" w:rsidRDefault="00264906" w:rsidP="00051C41">
      <w:pPr>
        <w:pStyle w:val="berschrift3"/>
      </w:pPr>
      <w:bookmarkStart w:id="60" w:name="_Toc420499172"/>
      <w:r w:rsidRPr="00C63ED2">
        <w:lastRenderedPageBreak/>
        <w:t>6.6.9</w:t>
      </w:r>
      <w:r w:rsidRPr="00C63ED2">
        <w:tab/>
        <w:t xml:space="preserve">triReplyBCRT (TE </w:t>
      </w:r>
      <w:r w:rsidRPr="00C63ED2">
        <w:sym w:font="Symbol" w:char="F0AE"/>
      </w:r>
      <w:r w:rsidRPr="00C63ED2">
        <w:t xml:space="preserve"> SA)</w:t>
      </w:r>
      <w:bookmarkEnd w:id="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11"/>
        <w:gridCol w:w="7513"/>
      </w:tblGrid>
      <w:tr w:rsidR="00376ABB" w:rsidRPr="00C63ED2" w14:paraId="1CEB7014" w14:textId="77777777" w:rsidTr="003E3547">
        <w:trPr>
          <w:jc w:val="center"/>
        </w:trPr>
        <w:tc>
          <w:tcPr>
            <w:tcW w:w="1911" w:type="dxa"/>
          </w:tcPr>
          <w:p w14:paraId="7B82A022" w14:textId="77777777" w:rsidR="00376ABB" w:rsidRPr="00C63ED2" w:rsidRDefault="00376ABB" w:rsidP="003E3547">
            <w:pPr>
              <w:pStyle w:val="TAL"/>
              <w:rPr>
                <w:b/>
              </w:rPr>
            </w:pPr>
            <w:r w:rsidRPr="00C63ED2">
              <w:rPr>
                <w:b/>
              </w:rPr>
              <w:t>Signature</w:t>
            </w:r>
          </w:p>
        </w:tc>
        <w:tc>
          <w:tcPr>
            <w:tcW w:w="7513" w:type="dxa"/>
          </w:tcPr>
          <w:p w14:paraId="5D4631CF" w14:textId="77777777" w:rsidR="00376ABB" w:rsidRPr="00C63ED2" w:rsidRDefault="00376ABB" w:rsidP="003E3547">
            <w:pPr>
              <w:pStyle w:val="SignatureDefLong"/>
              <w:rPr>
                <w:rFonts w:ascii="Courier New" w:hAnsi="Courier New"/>
                <w:sz w:val="18"/>
                <w:szCs w:val="18"/>
              </w:rPr>
            </w:pPr>
            <w:r w:rsidRPr="00C63ED2">
              <w:rPr>
                <w:rFonts w:ascii="Courier New" w:hAnsi="Courier New"/>
                <w:sz w:val="18"/>
                <w:szCs w:val="18"/>
              </w:rPr>
              <w:t>TriStatusType triReplyBC(in TriComponentIdType componentId,</w:t>
            </w:r>
          </w:p>
          <w:p w14:paraId="68F1BCF8" w14:textId="77777777" w:rsidR="00376ABB" w:rsidRPr="00C63ED2" w:rsidRDefault="00376ABB" w:rsidP="003E3547">
            <w:pPr>
              <w:pStyle w:val="TAL"/>
              <w:ind w:left="2616"/>
              <w:rPr>
                <w:szCs w:val="18"/>
              </w:rPr>
            </w:pPr>
            <w:r w:rsidRPr="00C63ED2">
              <w:rPr>
                <w:rFonts w:ascii="Courier New" w:hAnsi="Courier New"/>
                <w:szCs w:val="18"/>
              </w:rPr>
              <w:t>in TriPortIdType tsiPortId,</w:t>
            </w:r>
            <w:r w:rsidRPr="00C63ED2">
              <w:rPr>
                <w:rFonts w:ascii="Courier New" w:hAnsi="Courier New"/>
                <w:szCs w:val="18"/>
              </w:rPr>
              <w:br/>
              <w:t>in TriSignatureIdType signatureId,</w:t>
            </w:r>
            <w:r w:rsidRPr="00C63ED2">
              <w:rPr>
                <w:rFonts w:ascii="Courier New" w:hAnsi="Courier New"/>
                <w:szCs w:val="18"/>
              </w:rPr>
              <w:br/>
              <w:t>in TriParameterListType parameterList,</w:t>
            </w:r>
            <w:r w:rsidRPr="00C63ED2">
              <w:rPr>
                <w:rFonts w:ascii="Courier New" w:hAnsi="Courier New"/>
                <w:szCs w:val="18"/>
              </w:rPr>
              <w:br/>
              <w:t xml:space="preserve">in TriParameterType returnValue, </w:t>
            </w:r>
            <w:r w:rsidRPr="00C63ED2">
              <w:rPr>
                <w:rFonts w:ascii="Courier New" w:hAnsi="Courier New"/>
                <w:szCs w:val="18"/>
              </w:rPr>
              <w:br/>
              <w:t>inout TriTimerDuration timestamp)</w:t>
            </w:r>
          </w:p>
        </w:tc>
      </w:tr>
      <w:tr w:rsidR="00376ABB" w:rsidRPr="00C63ED2" w14:paraId="383DC914" w14:textId="77777777" w:rsidTr="003E3547">
        <w:trPr>
          <w:jc w:val="center"/>
        </w:trPr>
        <w:tc>
          <w:tcPr>
            <w:tcW w:w="1911" w:type="dxa"/>
          </w:tcPr>
          <w:p w14:paraId="0F377E05" w14:textId="77777777" w:rsidR="00376ABB" w:rsidRPr="00C63ED2" w:rsidRDefault="00376ABB" w:rsidP="003E3547">
            <w:pPr>
              <w:pStyle w:val="TAL"/>
              <w:rPr>
                <w:b/>
              </w:rPr>
            </w:pPr>
            <w:r w:rsidRPr="00C63ED2">
              <w:rPr>
                <w:b/>
              </w:rPr>
              <w:t>In Parameters</w:t>
            </w:r>
          </w:p>
        </w:tc>
        <w:tc>
          <w:tcPr>
            <w:tcW w:w="7513" w:type="dxa"/>
          </w:tcPr>
          <w:p w14:paraId="5EEA359E" w14:textId="77777777" w:rsidR="00376ABB" w:rsidRPr="00C63ED2" w:rsidRDefault="00376ABB" w:rsidP="003E3547">
            <w:pPr>
              <w:pStyle w:val="TAL"/>
              <w:spacing w:before="60"/>
              <w:ind w:left="1956" w:hanging="1973"/>
              <w:rPr>
                <w:szCs w:val="18"/>
              </w:rPr>
            </w:pPr>
            <w:r w:rsidRPr="00C63ED2">
              <w:rPr>
                <w:rFonts w:ascii="Courier New" w:hAnsi="Courier New"/>
                <w:szCs w:val="18"/>
              </w:rPr>
              <w:t>componentId</w:t>
            </w:r>
            <w:r w:rsidRPr="00C63ED2">
              <w:rPr>
                <w:szCs w:val="18"/>
              </w:rPr>
              <w:tab/>
              <w:t>identifier of the replying test component</w:t>
            </w:r>
          </w:p>
          <w:p w14:paraId="5A17EA41" w14:textId="77777777" w:rsidR="00376ABB" w:rsidRPr="00C63ED2" w:rsidRDefault="00376AB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reply is sent to the SUT Adaptor</w:t>
            </w:r>
          </w:p>
          <w:p w14:paraId="6282A31E" w14:textId="77777777" w:rsidR="00376ABB" w:rsidRPr="00C63ED2" w:rsidRDefault="00376ABB"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w:t>
            </w:r>
          </w:p>
          <w:p w14:paraId="48B89821" w14:textId="77777777" w:rsidR="00376ABB" w:rsidRPr="00C63ED2" w:rsidRDefault="00376AB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parameterList</w:t>
            </w:r>
            <w:r w:rsidRPr="00C63ED2">
              <w:rPr>
                <w:sz w:val="18"/>
                <w:szCs w:val="18"/>
                <w:lang w:val="en-GB"/>
              </w:rPr>
              <w:tab/>
            </w:r>
            <w:r w:rsidRPr="00C63ED2">
              <w:rPr>
                <w:rFonts w:ascii="Arial" w:hAnsi="Arial" w:cs="Arial"/>
                <w:sz w:val="18"/>
                <w:szCs w:val="18"/>
                <w:lang w:val="en-GB"/>
              </w:rPr>
              <w:t>a list of encoded parameters which are part of the indicated signature. The parameters in</w:t>
            </w:r>
            <w:r w:rsidRPr="00C63ED2">
              <w:rPr>
                <w:sz w:val="18"/>
                <w:szCs w:val="18"/>
                <w:lang w:val="en-GB"/>
              </w:rPr>
              <w:t xml:space="preserve"> </w:t>
            </w:r>
            <w:r w:rsidRPr="00C63ED2">
              <w:rPr>
                <w:rFonts w:ascii="Courier New" w:hAnsi="Courier New"/>
                <w:sz w:val="18"/>
                <w:szCs w:val="18"/>
                <w:lang w:val="en-GB"/>
              </w:rPr>
              <w:t xml:space="preserve">parameterList </w:t>
            </w:r>
            <w:r w:rsidRPr="00C63ED2">
              <w:rPr>
                <w:rFonts w:ascii="Arial" w:hAnsi="Arial" w:cs="Arial"/>
                <w:sz w:val="18"/>
                <w:szCs w:val="18"/>
                <w:lang w:val="en-GB"/>
              </w:rPr>
              <w:t>are ordered as they appear in the TTCN</w:t>
            </w:r>
            <w:r w:rsidRPr="00C63ED2">
              <w:rPr>
                <w:rFonts w:ascii="Arial" w:hAnsi="Arial" w:cs="Arial"/>
                <w:sz w:val="18"/>
                <w:szCs w:val="18"/>
                <w:lang w:val="en-GB"/>
              </w:rPr>
              <w:noBreakHyphen/>
              <w:t>3 signature declaration</w:t>
            </w:r>
          </w:p>
          <w:p w14:paraId="6CB108D8" w14:textId="77777777" w:rsidR="00376ABB" w:rsidRPr="00C63ED2" w:rsidRDefault="00376ABB" w:rsidP="003E3547">
            <w:pPr>
              <w:pStyle w:val="TAL"/>
              <w:tabs>
                <w:tab w:val="left" w:pos="1953"/>
              </w:tabs>
              <w:rPr>
                <w:rFonts w:cs="Arial"/>
                <w:szCs w:val="18"/>
              </w:rPr>
            </w:pPr>
            <w:r w:rsidRPr="00C63ED2">
              <w:rPr>
                <w:rFonts w:ascii="Courier New" w:hAnsi="Courier New"/>
                <w:szCs w:val="18"/>
              </w:rPr>
              <w:t>returnValue</w:t>
            </w:r>
            <w:r w:rsidRPr="00C63ED2">
              <w:rPr>
                <w:szCs w:val="18"/>
              </w:rPr>
              <w:tab/>
            </w:r>
            <w:r w:rsidRPr="00C63ED2">
              <w:rPr>
                <w:rFonts w:cs="Arial"/>
                <w:szCs w:val="18"/>
              </w:rPr>
              <w:t>(optional) encoded return value of the procedure call</w:t>
            </w:r>
          </w:p>
          <w:p w14:paraId="5EAD4505" w14:textId="77777777" w:rsidR="00376ABB" w:rsidRPr="00C63ED2" w:rsidRDefault="00376ABB" w:rsidP="003E3547">
            <w:pPr>
              <w:pStyle w:val="TAL"/>
              <w:tabs>
                <w:tab w:val="left" w:pos="1953"/>
              </w:tabs>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 xml:space="preserve">the point in time when the reply has to be sent or has been sent to </w:t>
            </w:r>
            <w:r w:rsidR="007C756B" w:rsidRPr="00C63ED2">
              <w:rPr>
                <w:szCs w:val="18"/>
              </w:rPr>
              <w:tab/>
            </w:r>
            <w:r w:rsidRPr="00C63ED2">
              <w:rPr>
                <w:szCs w:val="18"/>
              </w:rPr>
              <w:t>the SUT</w:t>
            </w:r>
          </w:p>
        </w:tc>
      </w:tr>
      <w:tr w:rsidR="00376ABB" w:rsidRPr="00C63ED2" w14:paraId="60340334" w14:textId="77777777" w:rsidTr="003E3547">
        <w:trPr>
          <w:jc w:val="center"/>
        </w:trPr>
        <w:tc>
          <w:tcPr>
            <w:tcW w:w="1911" w:type="dxa"/>
          </w:tcPr>
          <w:p w14:paraId="3557CC33" w14:textId="77777777" w:rsidR="00376ABB" w:rsidRPr="00C63ED2" w:rsidRDefault="00376ABB" w:rsidP="003E3547">
            <w:pPr>
              <w:pStyle w:val="TAL"/>
              <w:rPr>
                <w:b/>
              </w:rPr>
            </w:pPr>
            <w:r w:rsidRPr="00C63ED2">
              <w:rPr>
                <w:b/>
              </w:rPr>
              <w:t>Out Parameters</w:t>
            </w:r>
          </w:p>
        </w:tc>
        <w:tc>
          <w:tcPr>
            <w:tcW w:w="7513" w:type="dxa"/>
          </w:tcPr>
          <w:p w14:paraId="04418265" w14:textId="77777777" w:rsidR="00376ABB" w:rsidRPr="00C63ED2" w:rsidRDefault="00376ABB" w:rsidP="003E3547">
            <w:pPr>
              <w:pStyle w:val="TAL"/>
            </w:pPr>
            <w:r w:rsidRPr="00C63ED2">
              <w:t>n.a.</w:t>
            </w:r>
          </w:p>
        </w:tc>
      </w:tr>
      <w:tr w:rsidR="00376ABB" w:rsidRPr="00C63ED2" w14:paraId="00B1F15E" w14:textId="77777777" w:rsidTr="003E3547">
        <w:trPr>
          <w:jc w:val="center"/>
        </w:trPr>
        <w:tc>
          <w:tcPr>
            <w:tcW w:w="1911" w:type="dxa"/>
          </w:tcPr>
          <w:p w14:paraId="466BC9AB" w14:textId="77777777" w:rsidR="00376ABB" w:rsidRPr="00C63ED2" w:rsidRDefault="00376ABB" w:rsidP="003E3547">
            <w:pPr>
              <w:pStyle w:val="TAL"/>
              <w:rPr>
                <w:b/>
              </w:rPr>
            </w:pPr>
            <w:r w:rsidRPr="00C63ED2">
              <w:rPr>
                <w:b/>
              </w:rPr>
              <w:t>Return Value</w:t>
            </w:r>
          </w:p>
        </w:tc>
        <w:tc>
          <w:tcPr>
            <w:tcW w:w="7513" w:type="dxa"/>
          </w:tcPr>
          <w:p w14:paraId="30246E8D" w14:textId="77777777" w:rsidR="00376ABB" w:rsidRPr="00C63ED2" w:rsidRDefault="00376ABB" w:rsidP="003E3547">
            <w:pPr>
              <w:pStyle w:val="TAL"/>
            </w:pPr>
            <w:r w:rsidRPr="00C63ED2">
              <w:t xml:space="preserve">The return status of the </w:t>
            </w:r>
            <w:r w:rsidRPr="00C63ED2">
              <w:rPr>
                <w:rFonts w:ascii="Courier New" w:hAnsi="Courier New"/>
              </w:rPr>
              <w:t>triReplyBC</w:t>
            </w:r>
            <w:r w:rsidRPr="00C63ED2">
              <w:t xml:space="preserve"> operation. The return status indicates the local success (</w:t>
            </w:r>
            <w:r w:rsidRPr="00C63ED2">
              <w:rPr>
                <w:b/>
                <w:i/>
              </w:rPr>
              <w:t>TRI_OK</w:t>
            </w:r>
            <w:r w:rsidRPr="00C63ED2">
              <w:t>) or failure (</w:t>
            </w:r>
            <w:r w:rsidRPr="00C63ED2">
              <w:rPr>
                <w:b/>
                <w:i/>
              </w:rPr>
              <w:t>TRI_Error</w:t>
            </w:r>
            <w:r w:rsidRPr="00C63ED2">
              <w:t>) of the operation.</w:t>
            </w:r>
          </w:p>
        </w:tc>
      </w:tr>
      <w:tr w:rsidR="00376ABB" w:rsidRPr="00C63ED2" w14:paraId="0FD2B674" w14:textId="77777777" w:rsidTr="003E3547">
        <w:trPr>
          <w:jc w:val="center"/>
        </w:trPr>
        <w:tc>
          <w:tcPr>
            <w:tcW w:w="1911" w:type="dxa"/>
          </w:tcPr>
          <w:p w14:paraId="458543F8" w14:textId="77777777" w:rsidR="00376ABB" w:rsidRPr="00C63ED2" w:rsidRDefault="00376ABB" w:rsidP="003E3547">
            <w:pPr>
              <w:pStyle w:val="TAL"/>
              <w:rPr>
                <w:b/>
              </w:rPr>
            </w:pPr>
            <w:r w:rsidRPr="00C63ED2">
              <w:rPr>
                <w:b/>
              </w:rPr>
              <w:t>Constraints</w:t>
            </w:r>
          </w:p>
        </w:tc>
        <w:tc>
          <w:tcPr>
            <w:tcW w:w="7513" w:type="dxa"/>
          </w:tcPr>
          <w:p w14:paraId="248D4A01" w14:textId="77777777" w:rsidR="00376ABB" w:rsidRPr="00C63ED2" w:rsidRDefault="00376ABB" w:rsidP="003E3547">
            <w:pPr>
              <w:pStyle w:val="TAL"/>
              <w:rPr>
                <w:rFonts w:cs="Arial"/>
                <w:szCs w:val="18"/>
              </w:rPr>
            </w:pPr>
            <w:r w:rsidRPr="00C63ED2">
              <w:rPr>
                <w:szCs w:val="18"/>
              </w:rPr>
              <w:t>This operation is called by the TE when it executes a TTCN</w:t>
            </w:r>
            <w:r w:rsidRPr="00C63ED2">
              <w:rPr>
                <w:szCs w:val="18"/>
              </w:rPr>
              <w:noBreakHyphen/>
              <w:t>3 broadcast reply operation on a component port that has been mapped to a TSI p</w:t>
            </w:r>
            <w:r w:rsidRPr="00C63ED2">
              <w:rPr>
                <w:rFonts w:cs="Arial"/>
                <w:szCs w:val="18"/>
              </w:rPr>
              <w:t>ort. This operation is called by the TE for all TTCN</w:t>
            </w:r>
            <w:r w:rsidRPr="00C63ED2">
              <w:rPr>
                <w:rFonts w:cs="Arial"/>
                <w:szCs w:val="18"/>
              </w:rPr>
              <w:noBreakHyphen/>
              <w:t>3 reply operations if no system component has been specified for a test case,</w:t>
            </w:r>
            <w:r w:rsidRPr="00C63ED2">
              <w:rPr>
                <w:rFonts w:cs="Arial"/>
                <w:szCs w:val="18"/>
              </w:rPr>
              <w:br/>
              <w:t xml:space="preserve">i.e. only a MTC test component is created for a test case. </w:t>
            </w:r>
            <w:r w:rsidRPr="00C63ED2">
              <w:rPr>
                <w:rFonts w:cs="Arial"/>
                <w:szCs w:val="18"/>
              </w:rPr>
              <w:br/>
              <w:t xml:space="preserve">All </w:t>
            </w:r>
            <w:r w:rsidRPr="00C63ED2">
              <w:rPr>
                <w:rFonts w:cs="Arial"/>
                <w:i/>
                <w:szCs w:val="18"/>
              </w:rPr>
              <w:t>out</w:t>
            </w:r>
            <w:r w:rsidRPr="00C63ED2">
              <w:rPr>
                <w:rFonts w:cs="Arial"/>
                <w:szCs w:val="18"/>
              </w:rPr>
              <w:t xml:space="preserve"> and </w:t>
            </w:r>
            <w:r w:rsidRPr="00C63ED2">
              <w:rPr>
                <w:rFonts w:cs="Arial"/>
                <w:i/>
                <w:szCs w:val="18"/>
              </w:rPr>
              <w:t>inout</w:t>
            </w:r>
            <w:r w:rsidRPr="00C63ED2">
              <w:rPr>
                <w:rFonts w:cs="Arial"/>
                <w:szCs w:val="18"/>
              </w:rPr>
              <w:t xml:space="preserve"> procedure parameters and the return value contain encoded values. </w:t>
            </w:r>
            <w:r w:rsidRPr="00C63ED2">
              <w:rPr>
                <w:szCs w:val="18"/>
              </w:rPr>
              <w:br/>
            </w:r>
            <w:r w:rsidRPr="00C63ED2">
              <w:rPr>
                <w:rFonts w:cs="Arial"/>
                <w:szCs w:val="18"/>
              </w:rPr>
              <w:t>The</w:t>
            </w:r>
            <w:r w:rsidRPr="00C63ED2">
              <w:rPr>
                <w:szCs w:val="18"/>
              </w:rPr>
              <w:t xml:space="preserve"> </w:t>
            </w:r>
            <w:r w:rsidRPr="00C63ED2">
              <w:rPr>
                <w:rFonts w:ascii="Courier New" w:hAnsi="Courier New"/>
                <w:szCs w:val="18"/>
              </w:rPr>
              <w:t>parameterList</w:t>
            </w:r>
            <w:r w:rsidRPr="00C63ED2">
              <w:rPr>
                <w:szCs w:val="18"/>
              </w:rPr>
              <w:t xml:space="preserve"> </w:t>
            </w:r>
            <w:r w:rsidRPr="00C63ED2">
              <w:rPr>
                <w:rFonts w:cs="Arial"/>
                <w:szCs w:val="18"/>
              </w:rPr>
              <w:t>contains procedure call parameters. These parameters are the parameters specified in the TTCN</w:t>
            </w:r>
            <w:r w:rsidRPr="00C63ED2">
              <w:rPr>
                <w:rFonts w:cs="Arial"/>
                <w:szCs w:val="18"/>
              </w:rPr>
              <w:noBreakHyphen/>
              <w:t>3 signature template. Their encoding has to be done in the TE prior to this TRI operation call.</w:t>
            </w:r>
          </w:p>
          <w:p w14:paraId="5B5CBD30" w14:textId="77777777" w:rsidR="00376ABB" w:rsidRPr="00C63ED2" w:rsidRDefault="00376ABB" w:rsidP="003E3547">
            <w:pPr>
              <w:pStyle w:val="TAL"/>
              <w:rPr>
                <w:szCs w:val="18"/>
              </w:rPr>
            </w:pPr>
            <w:r w:rsidRPr="00C63ED2">
              <w:rPr>
                <w:szCs w:val="18"/>
              </w:rPr>
              <w:t>If no return type has been defined for the procedure signature in the TTCN</w:t>
            </w:r>
            <w:r w:rsidRPr="00C63ED2">
              <w:rPr>
                <w:szCs w:val="18"/>
              </w:rPr>
              <w:noBreakHyphen/>
              <w:t xml:space="preserve">3 ATS, the distinct value </w:t>
            </w:r>
            <w:r w:rsidRPr="00C63ED2">
              <w:rPr>
                <w:rFonts w:ascii="Courier New" w:hAnsi="Courier New"/>
                <w:szCs w:val="18"/>
              </w:rPr>
              <w:t>null</w:t>
            </w:r>
            <w:r w:rsidRPr="00C63ED2">
              <w:rPr>
                <w:szCs w:val="18"/>
              </w:rPr>
              <w:t xml:space="preserve"> shall be passed for the return value.</w:t>
            </w:r>
          </w:p>
        </w:tc>
      </w:tr>
      <w:tr w:rsidR="00376ABB" w:rsidRPr="00C63ED2" w14:paraId="0C4C4EDF" w14:textId="77777777" w:rsidTr="003E3547">
        <w:trPr>
          <w:jc w:val="center"/>
        </w:trPr>
        <w:tc>
          <w:tcPr>
            <w:tcW w:w="1911" w:type="dxa"/>
          </w:tcPr>
          <w:p w14:paraId="21AE35B7" w14:textId="77777777" w:rsidR="00376ABB" w:rsidRPr="00C63ED2" w:rsidRDefault="00376ABB" w:rsidP="003E3547">
            <w:pPr>
              <w:pStyle w:val="TAL"/>
              <w:rPr>
                <w:b/>
              </w:rPr>
            </w:pPr>
            <w:r w:rsidRPr="00C63ED2">
              <w:rPr>
                <w:b/>
              </w:rPr>
              <w:t>Effect</w:t>
            </w:r>
          </w:p>
        </w:tc>
        <w:tc>
          <w:tcPr>
            <w:tcW w:w="7513" w:type="dxa"/>
          </w:tcPr>
          <w:p w14:paraId="334F8273" w14:textId="77777777" w:rsidR="00376ABB" w:rsidRPr="00C63ED2" w:rsidRDefault="00376ABB" w:rsidP="003E3547">
            <w:pPr>
              <w:pStyle w:val="TAL"/>
              <w:rPr>
                <w:szCs w:val="18"/>
              </w:rPr>
            </w:pPr>
            <w:r w:rsidRPr="00C63ED2">
              <w:rPr>
                <w:szCs w:val="18"/>
              </w:rPr>
              <w:t xml:space="preserve">On invocation of this operation the SA can broadcast the reply to procedure calls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w:t>
            </w:r>
            <w:r w:rsidRPr="00C63ED2">
              <w:rPr>
                <w:szCs w:val="18"/>
              </w:rPr>
              <w:br/>
              <w:t xml:space="preserve">The </w:t>
            </w:r>
            <w:r w:rsidRPr="00C63ED2">
              <w:rPr>
                <w:rFonts w:ascii="Courier New" w:hAnsi="Courier New"/>
                <w:szCs w:val="18"/>
              </w:rPr>
              <w:t>triReplyBC</w:t>
            </w:r>
            <w:r w:rsidRPr="00C63ED2">
              <w:rPr>
                <w:szCs w:val="18"/>
              </w:rPr>
              <w:t xml:space="preserve"> operation will return </w:t>
            </w:r>
            <w:r w:rsidRPr="00C63ED2">
              <w:rPr>
                <w:b/>
                <w:i/>
                <w:szCs w:val="18"/>
              </w:rPr>
              <w:t>TRI_OK</w:t>
            </w:r>
            <w:r w:rsidRPr="00C63ED2">
              <w:rPr>
                <w:szCs w:val="18"/>
              </w:rPr>
              <w:t xml:space="preserve"> on successful execution of this operation in time, </w:t>
            </w:r>
            <w:r w:rsidRPr="00C63ED2">
              <w:rPr>
                <w:b/>
                <w:i/>
                <w:szCs w:val="18"/>
              </w:rPr>
              <w:t>TRI_Error</w:t>
            </w:r>
            <w:r w:rsidRPr="00C63ED2">
              <w:rPr>
                <w:szCs w:val="18"/>
              </w:rPr>
              <w:t xml:space="preserve"> otherwise. The SA shall indicate no error in case the value of any </w:t>
            </w:r>
            <w:r w:rsidRPr="00C63ED2">
              <w:rPr>
                <w:i/>
                <w:szCs w:val="18"/>
              </w:rPr>
              <w:t xml:space="preserve">in </w:t>
            </w:r>
            <w:r w:rsidRPr="00C63ED2">
              <w:rPr>
                <w:szCs w:val="18"/>
              </w:rPr>
              <w:t>parameter or an undefined return value is different from null.</w:t>
            </w:r>
          </w:p>
        </w:tc>
      </w:tr>
    </w:tbl>
    <w:p w14:paraId="667A735D" w14:textId="77777777" w:rsidR="00376ABB" w:rsidRPr="00C63ED2" w:rsidRDefault="00376ABB" w:rsidP="00264906"/>
    <w:p w14:paraId="02A89307" w14:textId="77777777" w:rsidR="00264906" w:rsidRPr="00C63ED2" w:rsidRDefault="00264906" w:rsidP="00051C41">
      <w:pPr>
        <w:pStyle w:val="berschrift3"/>
      </w:pPr>
      <w:bookmarkStart w:id="61" w:name="_Toc420499173"/>
      <w:r w:rsidRPr="00C63ED2">
        <w:lastRenderedPageBreak/>
        <w:t>6.6.10</w:t>
      </w:r>
      <w:r w:rsidRPr="00C63ED2">
        <w:tab/>
        <w:t xml:space="preserve">triReplyMCRT (TE </w:t>
      </w:r>
      <w:r w:rsidRPr="00C63ED2">
        <w:sym w:font="Symbol" w:char="F0AE"/>
      </w:r>
      <w:r w:rsidRPr="00C63ED2">
        <w:t xml:space="preserve"> SA)</w:t>
      </w:r>
      <w:bookmarkEnd w:id="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11"/>
        <w:gridCol w:w="7621"/>
      </w:tblGrid>
      <w:tr w:rsidR="00B01168" w:rsidRPr="00C63ED2" w14:paraId="59B0256D" w14:textId="77777777" w:rsidTr="003E3547">
        <w:trPr>
          <w:jc w:val="center"/>
        </w:trPr>
        <w:tc>
          <w:tcPr>
            <w:tcW w:w="1911" w:type="dxa"/>
          </w:tcPr>
          <w:p w14:paraId="181D17A9" w14:textId="77777777" w:rsidR="00B01168" w:rsidRPr="00C63ED2" w:rsidRDefault="00B01168" w:rsidP="003E3547">
            <w:pPr>
              <w:pStyle w:val="TAL"/>
              <w:rPr>
                <w:b/>
                <w:szCs w:val="18"/>
              </w:rPr>
            </w:pPr>
            <w:r w:rsidRPr="00C63ED2">
              <w:rPr>
                <w:b/>
                <w:szCs w:val="18"/>
              </w:rPr>
              <w:t>Signature</w:t>
            </w:r>
          </w:p>
        </w:tc>
        <w:tc>
          <w:tcPr>
            <w:tcW w:w="7621" w:type="dxa"/>
          </w:tcPr>
          <w:p w14:paraId="2F217701" w14:textId="77777777" w:rsidR="00B01168" w:rsidRPr="00C63ED2" w:rsidRDefault="00B01168" w:rsidP="003E3547">
            <w:pPr>
              <w:pStyle w:val="SignatureDefLong"/>
              <w:rPr>
                <w:rFonts w:ascii="Courier New" w:hAnsi="Courier New"/>
                <w:sz w:val="18"/>
                <w:szCs w:val="18"/>
              </w:rPr>
            </w:pPr>
            <w:r w:rsidRPr="00C63ED2">
              <w:rPr>
                <w:rFonts w:ascii="Courier New" w:hAnsi="Courier New"/>
                <w:sz w:val="18"/>
                <w:szCs w:val="18"/>
              </w:rPr>
              <w:t>TriStatusType triReplyMC(in TriComponentIdType componentId,</w:t>
            </w:r>
          </w:p>
          <w:p w14:paraId="31DF2C38" w14:textId="77777777" w:rsidR="00B01168" w:rsidRPr="00C63ED2" w:rsidRDefault="00B01168" w:rsidP="003E3547">
            <w:pPr>
              <w:pStyle w:val="TAL"/>
              <w:ind w:left="2714"/>
              <w:rPr>
                <w:szCs w:val="18"/>
              </w:rPr>
            </w:pPr>
            <w:r w:rsidRPr="00C63ED2">
              <w:rPr>
                <w:rFonts w:ascii="Courier New" w:hAnsi="Courier New"/>
                <w:szCs w:val="18"/>
              </w:rPr>
              <w:t>in TriPortIdType tsiPortId,</w:t>
            </w:r>
            <w:r w:rsidRPr="00C63ED2">
              <w:rPr>
                <w:rFonts w:ascii="Courier New" w:hAnsi="Courier New"/>
                <w:szCs w:val="18"/>
              </w:rPr>
              <w:br/>
              <w:t>in TriAddressListType SUTaddresses,</w:t>
            </w:r>
            <w:r w:rsidRPr="00C63ED2">
              <w:rPr>
                <w:rFonts w:ascii="Courier New" w:hAnsi="Courier New"/>
                <w:szCs w:val="18"/>
              </w:rPr>
              <w:br/>
              <w:t>in TriSignatureIdType signatureId,</w:t>
            </w:r>
            <w:r w:rsidRPr="00C63ED2">
              <w:rPr>
                <w:rFonts w:ascii="Courier New" w:hAnsi="Courier New"/>
                <w:szCs w:val="18"/>
              </w:rPr>
              <w:br/>
              <w:t>in TriParameterListType parameterList,</w:t>
            </w:r>
            <w:r w:rsidRPr="00C63ED2">
              <w:rPr>
                <w:rFonts w:ascii="Courier New" w:hAnsi="Courier New"/>
                <w:szCs w:val="18"/>
              </w:rPr>
              <w:br/>
              <w:t xml:space="preserve">in TriParameterType returnValue, </w:t>
            </w:r>
            <w:r w:rsidRPr="00C63ED2">
              <w:rPr>
                <w:rFonts w:ascii="Courier New" w:hAnsi="Courier New"/>
                <w:szCs w:val="18"/>
              </w:rPr>
              <w:br/>
              <w:t>inout TriTimerDuration timestamp)</w:t>
            </w:r>
          </w:p>
        </w:tc>
      </w:tr>
      <w:tr w:rsidR="00B01168" w:rsidRPr="00C63ED2" w14:paraId="69276616" w14:textId="77777777" w:rsidTr="003E3547">
        <w:trPr>
          <w:jc w:val="center"/>
        </w:trPr>
        <w:tc>
          <w:tcPr>
            <w:tcW w:w="1911" w:type="dxa"/>
          </w:tcPr>
          <w:p w14:paraId="5598B291" w14:textId="77777777" w:rsidR="00B01168" w:rsidRPr="00C63ED2" w:rsidRDefault="00B01168" w:rsidP="003E3547">
            <w:pPr>
              <w:pStyle w:val="TAL"/>
              <w:rPr>
                <w:b/>
                <w:szCs w:val="18"/>
              </w:rPr>
            </w:pPr>
            <w:r w:rsidRPr="00C63ED2">
              <w:rPr>
                <w:b/>
                <w:szCs w:val="18"/>
              </w:rPr>
              <w:t>In Parameters</w:t>
            </w:r>
          </w:p>
        </w:tc>
        <w:tc>
          <w:tcPr>
            <w:tcW w:w="7621" w:type="dxa"/>
          </w:tcPr>
          <w:p w14:paraId="5E075B10" w14:textId="77777777" w:rsidR="00B01168" w:rsidRPr="00C63ED2" w:rsidRDefault="00B01168" w:rsidP="003E3547">
            <w:pPr>
              <w:pStyle w:val="TAL"/>
              <w:spacing w:before="60"/>
              <w:ind w:left="1962" w:hanging="1978"/>
              <w:rPr>
                <w:szCs w:val="18"/>
              </w:rPr>
            </w:pPr>
            <w:r w:rsidRPr="00C63ED2">
              <w:rPr>
                <w:rFonts w:ascii="Courier New" w:hAnsi="Courier New"/>
                <w:szCs w:val="18"/>
              </w:rPr>
              <w:t>componentId</w:t>
            </w:r>
            <w:r w:rsidRPr="00C63ED2">
              <w:rPr>
                <w:szCs w:val="18"/>
              </w:rPr>
              <w:tab/>
              <w:t>identifier of the replying test component</w:t>
            </w:r>
          </w:p>
          <w:p w14:paraId="5B3D4E5A" w14:textId="77777777" w:rsidR="00B01168" w:rsidRPr="00C63ED2" w:rsidRDefault="00B01168"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reply is sent to the SUT Adaptor</w:t>
            </w:r>
          </w:p>
          <w:p w14:paraId="59F3AEDB" w14:textId="77777777" w:rsidR="00B01168" w:rsidRPr="00C63ED2" w:rsidRDefault="00B01168"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SUTaddresses</w:t>
            </w:r>
            <w:r w:rsidRPr="00C63ED2">
              <w:rPr>
                <w:sz w:val="18"/>
                <w:szCs w:val="18"/>
                <w:lang w:val="en-GB"/>
              </w:rPr>
              <w:tab/>
            </w:r>
            <w:r w:rsidRPr="00C63ED2">
              <w:rPr>
                <w:rFonts w:ascii="Arial" w:hAnsi="Arial" w:cs="Arial"/>
                <w:sz w:val="18"/>
                <w:szCs w:val="18"/>
                <w:lang w:val="en-GB"/>
              </w:rPr>
              <w:t>destination addresses within the SUT</w:t>
            </w:r>
          </w:p>
          <w:p w14:paraId="7487F16E" w14:textId="77777777" w:rsidR="00B01168" w:rsidRPr="00C63ED2" w:rsidRDefault="00B01168"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w:t>
            </w:r>
          </w:p>
          <w:p w14:paraId="1E45FC0E" w14:textId="77777777" w:rsidR="00B01168" w:rsidRPr="00C63ED2" w:rsidRDefault="00B01168"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C63ED2">
              <w:rPr>
                <w:rFonts w:ascii="Courier New" w:hAnsi="Courier New"/>
                <w:sz w:val="18"/>
                <w:szCs w:val="18"/>
                <w:lang w:val="en-GB"/>
              </w:rPr>
              <w:t>parameterList</w:t>
            </w:r>
            <w:r w:rsidRPr="00C63ED2">
              <w:rPr>
                <w:sz w:val="18"/>
                <w:szCs w:val="18"/>
                <w:lang w:val="en-GB"/>
              </w:rPr>
              <w:tab/>
            </w:r>
            <w:r w:rsidRPr="00C63ED2">
              <w:rPr>
                <w:rFonts w:ascii="Arial" w:hAnsi="Arial" w:cs="Arial"/>
                <w:sz w:val="18"/>
                <w:szCs w:val="18"/>
                <w:lang w:val="en-GB"/>
              </w:rPr>
              <w:t>a list of encoded parameters which are part of the indicated signature. The parameters in</w:t>
            </w:r>
            <w:r w:rsidRPr="00C63ED2">
              <w:rPr>
                <w:sz w:val="18"/>
                <w:szCs w:val="18"/>
                <w:lang w:val="en-GB"/>
              </w:rPr>
              <w:t xml:space="preserve"> </w:t>
            </w:r>
            <w:r w:rsidRPr="00C63ED2">
              <w:rPr>
                <w:rFonts w:ascii="Courier New" w:hAnsi="Courier New"/>
                <w:sz w:val="18"/>
                <w:szCs w:val="18"/>
                <w:lang w:val="en-GB"/>
              </w:rPr>
              <w:t xml:space="preserve">parameterList </w:t>
            </w:r>
            <w:r w:rsidRPr="00C63ED2">
              <w:rPr>
                <w:rFonts w:ascii="Arial" w:hAnsi="Arial" w:cs="Arial"/>
                <w:sz w:val="18"/>
                <w:szCs w:val="18"/>
                <w:lang w:val="en-GB"/>
              </w:rPr>
              <w:t>are ordered as they appear in the TTCN</w:t>
            </w:r>
            <w:r w:rsidRPr="00C63ED2">
              <w:rPr>
                <w:rFonts w:ascii="Arial" w:hAnsi="Arial" w:cs="Arial"/>
                <w:sz w:val="18"/>
                <w:szCs w:val="18"/>
                <w:lang w:val="en-GB"/>
              </w:rPr>
              <w:noBreakHyphen/>
              <w:t>3 signature declaration</w:t>
            </w:r>
          </w:p>
          <w:p w14:paraId="7DE3588F" w14:textId="77777777" w:rsidR="00B01168" w:rsidRPr="00C63ED2" w:rsidRDefault="00B01168" w:rsidP="003E3547">
            <w:pPr>
              <w:pStyle w:val="TAL"/>
              <w:tabs>
                <w:tab w:val="left" w:pos="1953"/>
              </w:tabs>
              <w:rPr>
                <w:rFonts w:cs="Arial"/>
                <w:szCs w:val="18"/>
              </w:rPr>
            </w:pPr>
            <w:r w:rsidRPr="00C63ED2">
              <w:rPr>
                <w:rFonts w:ascii="Courier New" w:hAnsi="Courier New"/>
                <w:szCs w:val="18"/>
              </w:rPr>
              <w:t>returnValue</w:t>
            </w:r>
            <w:r w:rsidRPr="00C63ED2">
              <w:rPr>
                <w:szCs w:val="18"/>
              </w:rPr>
              <w:tab/>
            </w:r>
            <w:r w:rsidRPr="00C63ED2">
              <w:rPr>
                <w:rFonts w:cs="Arial"/>
                <w:szCs w:val="18"/>
              </w:rPr>
              <w:t>(optional) encoded return value of the procedure call</w:t>
            </w:r>
          </w:p>
          <w:p w14:paraId="15C95DFD" w14:textId="77777777" w:rsidR="00B01168" w:rsidRPr="00C63ED2" w:rsidRDefault="00B01168" w:rsidP="003E3547">
            <w:pPr>
              <w:pStyle w:val="TAL"/>
              <w:tabs>
                <w:tab w:val="left" w:pos="1953"/>
              </w:tabs>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 xml:space="preserve">the point in time when the reply has to be sent or has been sent to </w:t>
            </w:r>
            <w:r w:rsidR="007C756B" w:rsidRPr="00C63ED2">
              <w:rPr>
                <w:szCs w:val="18"/>
              </w:rPr>
              <w:tab/>
            </w:r>
            <w:r w:rsidRPr="00C63ED2">
              <w:rPr>
                <w:szCs w:val="18"/>
              </w:rPr>
              <w:t>the SUT</w:t>
            </w:r>
          </w:p>
        </w:tc>
      </w:tr>
      <w:tr w:rsidR="00B01168" w:rsidRPr="00C63ED2" w14:paraId="265752B9" w14:textId="77777777" w:rsidTr="003E3547">
        <w:trPr>
          <w:jc w:val="center"/>
        </w:trPr>
        <w:tc>
          <w:tcPr>
            <w:tcW w:w="1911" w:type="dxa"/>
          </w:tcPr>
          <w:p w14:paraId="27843628" w14:textId="77777777" w:rsidR="00B01168" w:rsidRPr="00C63ED2" w:rsidRDefault="00B01168" w:rsidP="003E3547">
            <w:pPr>
              <w:pStyle w:val="TAL"/>
              <w:rPr>
                <w:b/>
                <w:szCs w:val="18"/>
              </w:rPr>
            </w:pPr>
            <w:r w:rsidRPr="00C63ED2">
              <w:rPr>
                <w:b/>
                <w:szCs w:val="18"/>
              </w:rPr>
              <w:t>Out Parameters</w:t>
            </w:r>
          </w:p>
        </w:tc>
        <w:tc>
          <w:tcPr>
            <w:tcW w:w="7621" w:type="dxa"/>
          </w:tcPr>
          <w:p w14:paraId="161E600B" w14:textId="77777777" w:rsidR="00B01168" w:rsidRPr="00C63ED2" w:rsidRDefault="00B01168" w:rsidP="003E3547">
            <w:pPr>
              <w:pStyle w:val="TAL"/>
              <w:rPr>
                <w:szCs w:val="18"/>
              </w:rPr>
            </w:pPr>
            <w:r w:rsidRPr="00C63ED2">
              <w:rPr>
                <w:szCs w:val="18"/>
              </w:rPr>
              <w:t>n.a.</w:t>
            </w:r>
          </w:p>
        </w:tc>
      </w:tr>
      <w:tr w:rsidR="00B01168" w:rsidRPr="00C63ED2" w14:paraId="1CF87773" w14:textId="77777777" w:rsidTr="003E3547">
        <w:trPr>
          <w:jc w:val="center"/>
        </w:trPr>
        <w:tc>
          <w:tcPr>
            <w:tcW w:w="1911" w:type="dxa"/>
          </w:tcPr>
          <w:p w14:paraId="7F0D5D0B" w14:textId="77777777" w:rsidR="00B01168" w:rsidRPr="00C63ED2" w:rsidRDefault="00B01168" w:rsidP="003E3547">
            <w:pPr>
              <w:pStyle w:val="TAL"/>
              <w:rPr>
                <w:b/>
              </w:rPr>
            </w:pPr>
            <w:r w:rsidRPr="00C63ED2">
              <w:rPr>
                <w:b/>
              </w:rPr>
              <w:t>Return Value</w:t>
            </w:r>
          </w:p>
        </w:tc>
        <w:tc>
          <w:tcPr>
            <w:tcW w:w="7621" w:type="dxa"/>
          </w:tcPr>
          <w:p w14:paraId="3EB76708" w14:textId="77777777" w:rsidR="00B01168" w:rsidRPr="00C63ED2" w:rsidRDefault="00B01168" w:rsidP="003E3547">
            <w:pPr>
              <w:pStyle w:val="TAL"/>
              <w:rPr>
                <w:szCs w:val="18"/>
              </w:rPr>
            </w:pPr>
            <w:r w:rsidRPr="00C63ED2">
              <w:rPr>
                <w:szCs w:val="18"/>
              </w:rPr>
              <w:t xml:space="preserve">The return status of the </w:t>
            </w:r>
            <w:r w:rsidRPr="00C63ED2">
              <w:rPr>
                <w:rFonts w:ascii="Courier New" w:hAnsi="Courier New"/>
                <w:szCs w:val="18"/>
              </w:rPr>
              <w:t>triReplyMC</w:t>
            </w:r>
            <w:r w:rsidRPr="00C63ED2">
              <w:rPr>
                <w:szCs w:val="18"/>
              </w:rPr>
              <w:t xml:space="preserve"> operation. The return status indicates the local success (</w:t>
            </w:r>
            <w:r w:rsidRPr="00C63ED2">
              <w:rPr>
                <w:b/>
                <w:i/>
                <w:szCs w:val="18"/>
              </w:rPr>
              <w:t>TRI_OK</w:t>
            </w:r>
            <w:r w:rsidRPr="00C63ED2">
              <w:rPr>
                <w:szCs w:val="18"/>
              </w:rPr>
              <w:t>) or failure (</w:t>
            </w:r>
            <w:r w:rsidRPr="00C63ED2">
              <w:rPr>
                <w:b/>
                <w:i/>
                <w:szCs w:val="18"/>
              </w:rPr>
              <w:t>TRI_Error</w:t>
            </w:r>
            <w:r w:rsidRPr="00C63ED2">
              <w:rPr>
                <w:szCs w:val="18"/>
              </w:rPr>
              <w:t>) of the operation.</w:t>
            </w:r>
          </w:p>
        </w:tc>
      </w:tr>
      <w:tr w:rsidR="00B01168" w:rsidRPr="00C63ED2" w14:paraId="6438A428" w14:textId="77777777" w:rsidTr="003E3547">
        <w:trPr>
          <w:jc w:val="center"/>
        </w:trPr>
        <w:tc>
          <w:tcPr>
            <w:tcW w:w="1911" w:type="dxa"/>
          </w:tcPr>
          <w:p w14:paraId="030B2C94" w14:textId="77777777" w:rsidR="00B01168" w:rsidRPr="00C63ED2" w:rsidRDefault="00B01168" w:rsidP="003E3547">
            <w:pPr>
              <w:pStyle w:val="TAL"/>
              <w:rPr>
                <w:b/>
              </w:rPr>
            </w:pPr>
            <w:r w:rsidRPr="00C63ED2">
              <w:rPr>
                <w:b/>
              </w:rPr>
              <w:t>Constraints</w:t>
            </w:r>
          </w:p>
        </w:tc>
        <w:tc>
          <w:tcPr>
            <w:tcW w:w="7621" w:type="dxa"/>
          </w:tcPr>
          <w:p w14:paraId="5EB9ED46" w14:textId="77777777" w:rsidR="00B01168" w:rsidRPr="00C63ED2" w:rsidRDefault="00B01168" w:rsidP="003E3547">
            <w:pPr>
              <w:pStyle w:val="TAL"/>
              <w:rPr>
                <w:rFonts w:cs="Arial"/>
                <w:szCs w:val="18"/>
              </w:rPr>
            </w:pPr>
            <w:r w:rsidRPr="00C63ED2">
              <w:rPr>
                <w:szCs w:val="18"/>
              </w:rPr>
              <w:t>This operation is called by the TE when it executes a TTCN</w:t>
            </w:r>
            <w:r w:rsidRPr="00C63ED2">
              <w:rPr>
                <w:szCs w:val="18"/>
              </w:rPr>
              <w:noBreakHyphen/>
              <w:t>3 multicast reply operation on a component port that has been mapped to a TSI p</w:t>
            </w:r>
            <w:r w:rsidRPr="00C63ED2">
              <w:rPr>
                <w:rFonts w:cs="Arial"/>
                <w:szCs w:val="18"/>
              </w:rPr>
              <w:t>ort. This operation is called by the TE for all TTCN</w:t>
            </w:r>
            <w:r w:rsidRPr="00C63ED2">
              <w:rPr>
                <w:rFonts w:cs="Arial"/>
                <w:szCs w:val="18"/>
              </w:rPr>
              <w:noBreakHyphen/>
              <w:t xml:space="preserve">3 reply operations if no system component has been specified for a test case, i.e. only a MTC test component is created for a test case. </w:t>
            </w:r>
            <w:r w:rsidRPr="00C63ED2">
              <w:rPr>
                <w:rFonts w:cs="Arial"/>
                <w:szCs w:val="18"/>
              </w:rPr>
              <w:br/>
              <w:t xml:space="preserve">All </w:t>
            </w:r>
            <w:r w:rsidRPr="00C63ED2">
              <w:rPr>
                <w:rFonts w:cs="Arial"/>
                <w:i/>
                <w:szCs w:val="18"/>
              </w:rPr>
              <w:t>out</w:t>
            </w:r>
            <w:r w:rsidRPr="00C63ED2">
              <w:rPr>
                <w:rFonts w:cs="Arial"/>
                <w:szCs w:val="18"/>
              </w:rPr>
              <w:t xml:space="preserve"> and </w:t>
            </w:r>
            <w:r w:rsidRPr="00C63ED2">
              <w:rPr>
                <w:rFonts w:cs="Arial"/>
                <w:i/>
                <w:szCs w:val="18"/>
              </w:rPr>
              <w:t>inout</w:t>
            </w:r>
            <w:r w:rsidRPr="00C63ED2">
              <w:rPr>
                <w:rFonts w:cs="Arial"/>
                <w:szCs w:val="18"/>
              </w:rPr>
              <w:t xml:space="preserve"> procedure parameters and the return value contain encoded values. </w:t>
            </w:r>
            <w:r w:rsidRPr="00C63ED2">
              <w:rPr>
                <w:szCs w:val="18"/>
              </w:rPr>
              <w:br/>
            </w:r>
            <w:r w:rsidRPr="00C63ED2">
              <w:rPr>
                <w:rFonts w:cs="Arial"/>
                <w:szCs w:val="18"/>
              </w:rPr>
              <w:t>The</w:t>
            </w:r>
            <w:r w:rsidRPr="00C63ED2">
              <w:rPr>
                <w:szCs w:val="18"/>
              </w:rPr>
              <w:t xml:space="preserve"> </w:t>
            </w:r>
            <w:r w:rsidRPr="00C63ED2">
              <w:rPr>
                <w:rFonts w:ascii="Courier New" w:hAnsi="Courier New"/>
                <w:szCs w:val="18"/>
              </w:rPr>
              <w:t>parameterList</w:t>
            </w:r>
            <w:r w:rsidRPr="00C63ED2">
              <w:rPr>
                <w:szCs w:val="18"/>
              </w:rPr>
              <w:t xml:space="preserve"> </w:t>
            </w:r>
            <w:r w:rsidRPr="00C63ED2">
              <w:rPr>
                <w:rFonts w:cs="Arial"/>
                <w:szCs w:val="18"/>
              </w:rPr>
              <w:t>contains procedure call parameters. These parameters are the parameters specified in the TTCN</w:t>
            </w:r>
            <w:r w:rsidRPr="00C63ED2">
              <w:rPr>
                <w:rFonts w:cs="Arial"/>
                <w:szCs w:val="18"/>
              </w:rPr>
              <w:noBreakHyphen/>
              <w:t xml:space="preserve">3 signature template. Their encoding has to be done in the TE prior to this TRI operation call. </w:t>
            </w:r>
          </w:p>
          <w:p w14:paraId="1DD08986" w14:textId="77777777" w:rsidR="00B01168" w:rsidRPr="00C63ED2" w:rsidRDefault="00B01168" w:rsidP="003E3547">
            <w:pPr>
              <w:pStyle w:val="TAL"/>
              <w:rPr>
                <w:szCs w:val="18"/>
              </w:rPr>
            </w:pPr>
            <w:r w:rsidRPr="00C63ED2">
              <w:rPr>
                <w:szCs w:val="18"/>
              </w:rPr>
              <w:t>If no return type has been defined for the procedure signature in the TTCN</w:t>
            </w:r>
            <w:r w:rsidRPr="00C63ED2">
              <w:rPr>
                <w:szCs w:val="18"/>
              </w:rPr>
              <w:noBreakHyphen/>
              <w:t xml:space="preserve">3 ATS, the distinct value </w:t>
            </w:r>
            <w:r w:rsidRPr="00C63ED2">
              <w:rPr>
                <w:rFonts w:ascii="Courier New" w:hAnsi="Courier New"/>
                <w:szCs w:val="18"/>
              </w:rPr>
              <w:t>null</w:t>
            </w:r>
            <w:r w:rsidRPr="00C63ED2">
              <w:rPr>
                <w:szCs w:val="18"/>
              </w:rPr>
              <w:t xml:space="preserve"> shall be passed for the return value.</w:t>
            </w:r>
          </w:p>
        </w:tc>
      </w:tr>
      <w:tr w:rsidR="00B01168" w:rsidRPr="00C63ED2" w14:paraId="260B6BA2" w14:textId="77777777" w:rsidTr="003E3547">
        <w:trPr>
          <w:jc w:val="center"/>
        </w:trPr>
        <w:tc>
          <w:tcPr>
            <w:tcW w:w="1911" w:type="dxa"/>
          </w:tcPr>
          <w:p w14:paraId="6BFE817F" w14:textId="77777777" w:rsidR="00B01168" w:rsidRPr="00C63ED2" w:rsidRDefault="00B01168" w:rsidP="003E3547">
            <w:pPr>
              <w:pStyle w:val="TAL"/>
              <w:rPr>
                <w:b/>
              </w:rPr>
            </w:pPr>
            <w:r w:rsidRPr="00C63ED2">
              <w:rPr>
                <w:b/>
              </w:rPr>
              <w:t>Effect</w:t>
            </w:r>
          </w:p>
        </w:tc>
        <w:tc>
          <w:tcPr>
            <w:tcW w:w="7621" w:type="dxa"/>
          </w:tcPr>
          <w:p w14:paraId="1DBAE5B7" w14:textId="77777777" w:rsidR="00B01168" w:rsidRPr="00C63ED2" w:rsidRDefault="00B01168" w:rsidP="003E3547">
            <w:pPr>
              <w:pStyle w:val="TAL"/>
              <w:rPr>
                <w:szCs w:val="18"/>
              </w:rPr>
            </w:pPr>
            <w:r w:rsidRPr="00C63ED2">
              <w:rPr>
                <w:szCs w:val="18"/>
              </w:rPr>
              <w:t xml:space="preserve">On invocation of this operation the SA can multicast the reply to procedure calls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w:t>
            </w:r>
            <w:r w:rsidRPr="00C63ED2">
              <w:rPr>
                <w:szCs w:val="18"/>
              </w:rPr>
              <w:br/>
              <w:t xml:space="preserve">The </w:t>
            </w:r>
            <w:r w:rsidRPr="00C63ED2">
              <w:rPr>
                <w:rFonts w:ascii="Courier New" w:hAnsi="Courier New"/>
                <w:szCs w:val="18"/>
              </w:rPr>
              <w:t>triReplyMC</w:t>
            </w:r>
            <w:r w:rsidRPr="00C63ED2">
              <w:rPr>
                <w:szCs w:val="18"/>
              </w:rPr>
              <w:t xml:space="preserve"> operation will return </w:t>
            </w:r>
            <w:r w:rsidRPr="00C63ED2">
              <w:rPr>
                <w:b/>
                <w:i/>
                <w:szCs w:val="18"/>
              </w:rPr>
              <w:t>TRI_OK</w:t>
            </w:r>
            <w:r w:rsidRPr="00C63ED2">
              <w:rPr>
                <w:szCs w:val="18"/>
              </w:rPr>
              <w:t xml:space="preserve"> on successful execution of this operation in time, </w:t>
            </w:r>
            <w:r w:rsidRPr="00C63ED2">
              <w:rPr>
                <w:b/>
                <w:i/>
                <w:szCs w:val="18"/>
              </w:rPr>
              <w:t>TRI_Error</w:t>
            </w:r>
            <w:r w:rsidRPr="00C63ED2">
              <w:rPr>
                <w:szCs w:val="18"/>
              </w:rPr>
              <w:t xml:space="preserve"> otherwise. The SA shall indicate no error in case the value of any </w:t>
            </w:r>
            <w:r w:rsidRPr="00C63ED2">
              <w:rPr>
                <w:i/>
                <w:szCs w:val="18"/>
              </w:rPr>
              <w:t xml:space="preserve">in </w:t>
            </w:r>
            <w:r w:rsidRPr="00C63ED2">
              <w:rPr>
                <w:szCs w:val="18"/>
              </w:rPr>
              <w:t>parameter or an undefined return value is different from null.</w:t>
            </w:r>
          </w:p>
        </w:tc>
      </w:tr>
    </w:tbl>
    <w:p w14:paraId="1F2CEAA3" w14:textId="77777777" w:rsidR="00B01168" w:rsidRPr="00C63ED2" w:rsidRDefault="00B01168" w:rsidP="00B01168"/>
    <w:p w14:paraId="19323F51" w14:textId="77777777" w:rsidR="00264906" w:rsidRPr="00C63ED2" w:rsidRDefault="00264906" w:rsidP="00051C41">
      <w:pPr>
        <w:pStyle w:val="berschrift3"/>
      </w:pPr>
      <w:bookmarkStart w:id="62" w:name="_Toc420499174"/>
      <w:r w:rsidRPr="00C63ED2">
        <w:lastRenderedPageBreak/>
        <w:t>6.6.11</w:t>
      </w:r>
      <w:r w:rsidRPr="00C63ED2">
        <w:tab/>
        <w:t xml:space="preserve">triRaiseRT (TE </w:t>
      </w:r>
      <w:r w:rsidRPr="00C63ED2">
        <w:sym w:font="Symbol" w:char="F0AE"/>
      </w:r>
      <w:r w:rsidRPr="00C63ED2">
        <w:t xml:space="preserve"> SA)</w:t>
      </w:r>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11"/>
        <w:gridCol w:w="7540"/>
      </w:tblGrid>
      <w:tr w:rsidR="00E5428A" w:rsidRPr="00C63ED2" w14:paraId="08D93729" w14:textId="77777777" w:rsidTr="003E3547">
        <w:trPr>
          <w:jc w:val="center"/>
        </w:trPr>
        <w:tc>
          <w:tcPr>
            <w:tcW w:w="1911" w:type="dxa"/>
          </w:tcPr>
          <w:p w14:paraId="37B3C092" w14:textId="77777777" w:rsidR="00E5428A" w:rsidRPr="00C63ED2" w:rsidRDefault="00E5428A" w:rsidP="003E3547">
            <w:pPr>
              <w:pStyle w:val="TAL"/>
              <w:rPr>
                <w:b/>
              </w:rPr>
            </w:pPr>
            <w:r w:rsidRPr="00C63ED2">
              <w:rPr>
                <w:b/>
              </w:rPr>
              <w:t>Signature</w:t>
            </w:r>
          </w:p>
        </w:tc>
        <w:tc>
          <w:tcPr>
            <w:tcW w:w="7540" w:type="dxa"/>
          </w:tcPr>
          <w:p w14:paraId="05EF7915" w14:textId="77777777" w:rsidR="00E5428A" w:rsidRPr="00C63ED2" w:rsidRDefault="00E5428A" w:rsidP="003E3547">
            <w:pPr>
              <w:pStyle w:val="SignatureDefLong"/>
              <w:rPr>
                <w:rFonts w:ascii="Courier New" w:hAnsi="Courier New"/>
                <w:sz w:val="18"/>
                <w:szCs w:val="18"/>
              </w:rPr>
            </w:pPr>
            <w:r w:rsidRPr="00C63ED2">
              <w:rPr>
                <w:rFonts w:ascii="Courier New" w:hAnsi="Courier New"/>
                <w:sz w:val="18"/>
                <w:szCs w:val="18"/>
              </w:rPr>
              <w:t>TriStatusType triRaise(in TriComponentIdType componentId,</w:t>
            </w:r>
          </w:p>
          <w:p w14:paraId="4F04DE83" w14:textId="77777777" w:rsidR="00E5428A" w:rsidRPr="00C63ED2" w:rsidRDefault="00E5428A" w:rsidP="003E3547">
            <w:pPr>
              <w:pStyle w:val="TAL"/>
              <w:ind w:left="2441"/>
              <w:rPr>
                <w:rFonts w:ascii="Courier New" w:hAnsi="Courier New"/>
                <w:szCs w:val="18"/>
              </w:rPr>
            </w:pPr>
            <w:r w:rsidRPr="00C63ED2">
              <w:rPr>
                <w:rFonts w:ascii="Courier New" w:hAnsi="Courier New"/>
                <w:szCs w:val="18"/>
              </w:rPr>
              <w:t>in TriPortIdType tsiPortId,</w:t>
            </w:r>
            <w:r w:rsidRPr="00C63ED2">
              <w:rPr>
                <w:rFonts w:ascii="Courier New" w:hAnsi="Courier New"/>
                <w:szCs w:val="18"/>
              </w:rPr>
              <w:br/>
              <w:t>in TriAddressType SUTaddress,</w:t>
            </w:r>
            <w:r w:rsidRPr="00C63ED2">
              <w:rPr>
                <w:rFonts w:ascii="Courier New" w:hAnsi="Courier New"/>
                <w:szCs w:val="18"/>
              </w:rPr>
              <w:br/>
              <w:t>in TriSignatureIdType signatureId,</w:t>
            </w:r>
            <w:r w:rsidRPr="00C63ED2">
              <w:rPr>
                <w:rFonts w:ascii="Courier New" w:hAnsi="Courier New"/>
                <w:szCs w:val="18"/>
              </w:rPr>
              <w:br/>
              <w:t xml:space="preserve">in TriExceptionType exc, </w:t>
            </w:r>
            <w:r w:rsidRPr="00C63ED2">
              <w:rPr>
                <w:rFonts w:ascii="Courier New" w:hAnsi="Courier New"/>
                <w:szCs w:val="18"/>
              </w:rPr>
              <w:br/>
              <w:t>inout TriTimerDuration timestamp)</w:t>
            </w:r>
          </w:p>
        </w:tc>
      </w:tr>
      <w:tr w:rsidR="00E5428A" w:rsidRPr="00C63ED2" w14:paraId="3D47EBFA" w14:textId="77777777" w:rsidTr="003E3547">
        <w:trPr>
          <w:jc w:val="center"/>
        </w:trPr>
        <w:tc>
          <w:tcPr>
            <w:tcW w:w="1911" w:type="dxa"/>
          </w:tcPr>
          <w:p w14:paraId="1025E522" w14:textId="77777777" w:rsidR="00E5428A" w:rsidRPr="00C63ED2" w:rsidRDefault="00E5428A" w:rsidP="003E3547">
            <w:pPr>
              <w:pStyle w:val="TAL"/>
              <w:rPr>
                <w:b/>
              </w:rPr>
            </w:pPr>
            <w:r w:rsidRPr="00C63ED2">
              <w:rPr>
                <w:b/>
              </w:rPr>
              <w:t>In Parameters</w:t>
            </w:r>
          </w:p>
        </w:tc>
        <w:tc>
          <w:tcPr>
            <w:tcW w:w="7540" w:type="dxa"/>
          </w:tcPr>
          <w:p w14:paraId="18D3F689" w14:textId="77777777" w:rsidR="00E5428A" w:rsidRPr="00C63ED2" w:rsidRDefault="00E5428A" w:rsidP="003E3547">
            <w:pPr>
              <w:pStyle w:val="TAL"/>
              <w:ind w:left="1748" w:hanging="1748"/>
              <w:rPr>
                <w:szCs w:val="18"/>
              </w:rPr>
            </w:pPr>
            <w:r w:rsidRPr="00C63ED2">
              <w:rPr>
                <w:rFonts w:ascii="Courier New" w:hAnsi="Courier New"/>
                <w:szCs w:val="18"/>
              </w:rPr>
              <w:t>componentId</w:t>
            </w:r>
            <w:r w:rsidRPr="00C63ED2">
              <w:rPr>
                <w:szCs w:val="18"/>
              </w:rPr>
              <w:tab/>
              <w:t>identifier of the test component raising the exception</w:t>
            </w:r>
          </w:p>
          <w:p w14:paraId="16A5AD8E" w14:textId="77777777" w:rsidR="00E5428A" w:rsidRPr="00C63ED2" w:rsidRDefault="00E5428A"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exception is sent to the SUT Adaptor</w:t>
            </w:r>
          </w:p>
          <w:p w14:paraId="6CFFD482" w14:textId="77777777" w:rsidR="00E5428A" w:rsidRPr="00C63ED2" w:rsidRDefault="00E5428A" w:rsidP="003E3547">
            <w:pPr>
              <w:pStyle w:val="SignatureDefCont"/>
              <w:keepNext w:val="0"/>
              <w:keepLines/>
              <w:numPr>
                <w:ilvl w:val="12"/>
                <w:numId w:val="0"/>
              </w:numPr>
              <w:tabs>
                <w:tab w:val="clear" w:pos="1716"/>
              </w:tabs>
              <w:ind w:left="1753" w:hanging="1753"/>
              <w:rPr>
                <w:sz w:val="18"/>
                <w:szCs w:val="18"/>
                <w:lang w:val="en-GB"/>
              </w:rPr>
            </w:pPr>
            <w:r w:rsidRPr="00C63ED2">
              <w:rPr>
                <w:rFonts w:ascii="Courier New" w:hAnsi="Courier New"/>
                <w:sz w:val="18"/>
                <w:szCs w:val="18"/>
                <w:lang w:val="en-GB"/>
              </w:rPr>
              <w:t>SUTaddress</w:t>
            </w:r>
            <w:r w:rsidRPr="00C63ED2">
              <w:rPr>
                <w:sz w:val="18"/>
                <w:szCs w:val="18"/>
                <w:lang w:val="en-GB"/>
              </w:rPr>
              <w:tab/>
            </w:r>
            <w:r w:rsidRPr="00C63ED2">
              <w:rPr>
                <w:rFonts w:ascii="Arial" w:hAnsi="Arial" w:cs="Arial"/>
                <w:sz w:val="18"/>
                <w:szCs w:val="18"/>
                <w:lang w:val="en-GB"/>
              </w:rPr>
              <w:t>(optional) destination address within the SUT</w:t>
            </w:r>
          </w:p>
          <w:p w14:paraId="2D887AB6" w14:textId="77777777" w:rsidR="00E5428A" w:rsidRPr="00C63ED2" w:rsidRDefault="00E5428A"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 which the exception is associated with</w:t>
            </w:r>
          </w:p>
          <w:p w14:paraId="67D858C7" w14:textId="77777777" w:rsidR="00E5428A" w:rsidRPr="00C63ED2" w:rsidRDefault="00E5428A" w:rsidP="003E3547">
            <w:pPr>
              <w:pStyle w:val="TAL"/>
              <w:ind w:left="1753" w:hanging="1753"/>
              <w:rPr>
                <w:rFonts w:cs="Arial"/>
                <w:szCs w:val="18"/>
              </w:rPr>
            </w:pPr>
            <w:r w:rsidRPr="00C63ED2">
              <w:rPr>
                <w:rFonts w:ascii="Courier New" w:hAnsi="Courier New"/>
                <w:szCs w:val="18"/>
              </w:rPr>
              <w:t>Exc</w:t>
            </w:r>
            <w:r w:rsidRPr="00C63ED2">
              <w:rPr>
                <w:szCs w:val="18"/>
              </w:rPr>
              <w:tab/>
            </w:r>
            <w:r w:rsidRPr="00C63ED2">
              <w:rPr>
                <w:rFonts w:cs="Arial"/>
                <w:szCs w:val="18"/>
              </w:rPr>
              <w:t>the encoded exception</w:t>
            </w:r>
          </w:p>
          <w:p w14:paraId="71D2C120" w14:textId="77777777" w:rsidR="00E5428A" w:rsidRPr="00C63ED2" w:rsidRDefault="00E5428A" w:rsidP="003E3547">
            <w:pPr>
              <w:pStyle w:val="TAL"/>
              <w:ind w:left="1753" w:hanging="1753"/>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exception has to be sent or has been sent to the SUT</w:t>
            </w:r>
          </w:p>
        </w:tc>
      </w:tr>
      <w:tr w:rsidR="00E5428A" w:rsidRPr="00C63ED2" w14:paraId="0601FA27" w14:textId="77777777" w:rsidTr="003E3547">
        <w:trPr>
          <w:jc w:val="center"/>
        </w:trPr>
        <w:tc>
          <w:tcPr>
            <w:tcW w:w="1911" w:type="dxa"/>
          </w:tcPr>
          <w:p w14:paraId="0B349956" w14:textId="77777777" w:rsidR="00E5428A" w:rsidRPr="00C63ED2" w:rsidRDefault="00E5428A" w:rsidP="003E3547">
            <w:pPr>
              <w:pStyle w:val="TAL"/>
              <w:rPr>
                <w:b/>
              </w:rPr>
            </w:pPr>
            <w:r w:rsidRPr="00C63ED2">
              <w:rPr>
                <w:b/>
              </w:rPr>
              <w:t>Out Parameters</w:t>
            </w:r>
          </w:p>
        </w:tc>
        <w:tc>
          <w:tcPr>
            <w:tcW w:w="7540" w:type="dxa"/>
          </w:tcPr>
          <w:p w14:paraId="7BEB1E9A" w14:textId="77777777" w:rsidR="00E5428A" w:rsidRPr="00C63ED2" w:rsidRDefault="00E5428A" w:rsidP="003E3547">
            <w:pPr>
              <w:pStyle w:val="TAL"/>
              <w:rPr>
                <w:szCs w:val="18"/>
              </w:rPr>
            </w:pPr>
            <w:r w:rsidRPr="00C63ED2">
              <w:rPr>
                <w:szCs w:val="18"/>
              </w:rPr>
              <w:t>n.a.</w:t>
            </w:r>
          </w:p>
        </w:tc>
      </w:tr>
      <w:tr w:rsidR="00E5428A" w:rsidRPr="00C63ED2" w14:paraId="633D383B" w14:textId="77777777" w:rsidTr="003E3547">
        <w:trPr>
          <w:jc w:val="center"/>
        </w:trPr>
        <w:tc>
          <w:tcPr>
            <w:tcW w:w="1911" w:type="dxa"/>
          </w:tcPr>
          <w:p w14:paraId="14E6558E" w14:textId="77777777" w:rsidR="00E5428A" w:rsidRPr="00C63ED2" w:rsidRDefault="00E5428A" w:rsidP="003E3547">
            <w:pPr>
              <w:pStyle w:val="TAL"/>
              <w:rPr>
                <w:b/>
              </w:rPr>
            </w:pPr>
            <w:r w:rsidRPr="00C63ED2">
              <w:rPr>
                <w:b/>
              </w:rPr>
              <w:t>Return Value</w:t>
            </w:r>
          </w:p>
        </w:tc>
        <w:tc>
          <w:tcPr>
            <w:tcW w:w="7540" w:type="dxa"/>
          </w:tcPr>
          <w:p w14:paraId="636CE294" w14:textId="77777777" w:rsidR="00E5428A" w:rsidRPr="00C63ED2" w:rsidRDefault="00E5428A" w:rsidP="003E3547">
            <w:pPr>
              <w:pStyle w:val="TAL"/>
              <w:rPr>
                <w:szCs w:val="18"/>
              </w:rPr>
            </w:pPr>
            <w:r w:rsidRPr="00C63ED2">
              <w:rPr>
                <w:szCs w:val="18"/>
              </w:rPr>
              <w:t xml:space="preserve">The return status of the </w:t>
            </w:r>
            <w:r w:rsidRPr="00C63ED2">
              <w:rPr>
                <w:rFonts w:ascii="Courier New" w:hAnsi="Courier New"/>
                <w:szCs w:val="18"/>
              </w:rPr>
              <w:t>triRaise</w:t>
            </w:r>
            <w:r w:rsidRPr="00C63ED2">
              <w:rPr>
                <w:szCs w:val="18"/>
              </w:rPr>
              <w:t xml:space="preserve"> operation. The return status indicates the local success (</w:t>
            </w:r>
            <w:r w:rsidRPr="00C63ED2">
              <w:rPr>
                <w:b/>
                <w:i/>
                <w:szCs w:val="18"/>
              </w:rPr>
              <w:t>TRI_OK</w:t>
            </w:r>
            <w:r w:rsidRPr="00C63ED2">
              <w:rPr>
                <w:szCs w:val="18"/>
              </w:rPr>
              <w:t>) or failure (</w:t>
            </w:r>
            <w:r w:rsidRPr="00C63ED2">
              <w:rPr>
                <w:b/>
                <w:i/>
                <w:szCs w:val="18"/>
              </w:rPr>
              <w:t>TRI_Error</w:t>
            </w:r>
            <w:r w:rsidRPr="00C63ED2">
              <w:rPr>
                <w:szCs w:val="18"/>
              </w:rPr>
              <w:t>) of the operation.</w:t>
            </w:r>
          </w:p>
        </w:tc>
      </w:tr>
      <w:tr w:rsidR="00E5428A" w:rsidRPr="00C63ED2" w14:paraId="18602CAE" w14:textId="77777777" w:rsidTr="003E3547">
        <w:trPr>
          <w:jc w:val="center"/>
        </w:trPr>
        <w:tc>
          <w:tcPr>
            <w:tcW w:w="1911" w:type="dxa"/>
          </w:tcPr>
          <w:p w14:paraId="3EA321ED" w14:textId="77777777" w:rsidR="00E5428A" w:rsidRPr="00C63ED2" w:rsidRDefault="00E5428A" w:rsidP="003E3547">
            <w:pPr>
              <w:pStyle w:val="TAL"/>
              <w:rPr>
                <w:b/>
              </w:rPr>
            </w:pPr>
            <w:r w:rsidRPr="00C63ED2">
              <w:rPr>
                <w:b/>
              </w:rPr>
              <w:t>Constraints</w:t>
            </w:r>
          </w:p>
        </w:tc>
        <w:tc>
          <w:tcPr>
            <w:tcW w:w="7540" w:type="dxa"/>
          </w:tcPr>
          <w:p w14:paraId="1359498E" w14:textId="77777777" w:rsidR="00E5428A" w:rsidRPr="00C63ED2" w:rsidRDefault="00E5428A" w:rsidP="003E3547">
            <w:pPr>
              <w:pStyle w:val="TAL"/>
              <w:rPr>
                <w:szCs w:val="18"/>
              </w:rPr>
            </w:pPr>
            <w:r w:rsidRPr="00C63ED2">
              <w:rPr>
                <w:szCs w:val="18"/>
              </w:rPr>
              <w:t>This operation is called by the TE when it executes a TTCN</w:t>
            </w:r>
            <w:r w:rsidRPr="00C63ED2">
              <w:rPr>
                <w:szCs w:val="18"/>
              </w:rPr>
              <w:noBreakHyphen/>
              <w:t>3 unicast raise operation on a component port that has been mapped to a TSI port. This operation is called by the TE for all TTCN</w:t>
            </w:r>
            <w:r w:rsidRPr="00C63ED2">
              <w:rPr>
                <w:szCs w:val="18"/>
              </w:rPr>
              <w:noBreakHyphen/>
              <w:t>3 raise operations if no system component has been specified for a test case, i.e. only a MTC test component is created for a test case.</w:t>
            </w:r>
          </w:p>
          <w:p w14:paraId="636798DC" w14:textId="77777777" w:rsidR="00E5428A" w:rsidRPr="00C63ED2" w:rsidRDefault="00E5428A" w:rsidP="003E3547">
            <w:pPr>
              <w:pStyle w:val="TAL"/>
              <w:rPr>
                <w:szCs w:val="18"/>
              </w:rPr>
            </w:pPr>
            <w:r w:rsidRPr="00C63ED2">
              <w:rPr>
                <w:szCs w:val="18"/>
              </w:rPr>
              <w:t>The encoding of the exception has to be done in the TE prior to this TRI operation call.</w:t>
            </w:r>
          </w:p>
        </w:tc>
      </w:tr>
      <w:tr w:rsidR="00E5428A" w:rsidRPr="00C63ED2" w14:paraId="1D51C5DA" w14:textId="77777777" w:rsidTr="003E3547">
        <w:trPr>
          <w:jc w:val="center"/>
        </w:trPr>
        <w:tc>
          <w:tcPr>
            <w:tcW w:w="1911" w:type="dxa"/>
          </w:tcPr>
          <w:p w14:paraId="3C9ED33F" w14:textId="77777777" w:rsidR="00E5428A" w:rsidRPr="00C63ED2" w:rsidRDefault="00E5428A" w:rsidP="003E3547">
            <w:pPr>
              <w:pStyle w:val="TAL"/>
              <w:rPr>
                <w:b/>
              </w:rPr>
            </w:pPr>
            <w:r w:rsidRPr="00C63ED2">
              <w:rPr>
                <w:b/>
              </w:rPr>
              <w:t>Effect</w:t>
            </w:r>
          </w:p>
        </w:tc>
        <w:tc>
          <w:tcPr>
            <w:tcW w:w="7540" w:type="dxa"/>
          </w:tcPr>
          <w:p w14:paraId="341AEF08" w14:textId="77777777" w:rsidR="00E5428A" w:rsidRPr="00C63ED2" w:rsidRDefault="00E5428A" w:rsidP="003E3547">
            <w:pPr>
              <w:pStyle w:val="TAL"/>
              <w:rPr>
                <w:szCs w:val="18"/>
              </w:rPr>
            </w:pPr>
            <w:r w:rsidRPr="00C63ED2">
              <w:rPr>
                <w:szCs w:val="18"/>
              </w:rPr>
              <w:t xml:space="preserve">On invocation of this operation the SA can raise an exception to a procedure call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 xml:space="preserve">. </w:t>
            </w:r>
          </w:p>
          <w:p w14:paraId="0850C2E7" w14:textId="77777777" w:rsidR="00E5428A" w:rsidRPr="00C63ED2" w:rsidRDefault="00E5428A" w:rsidP="003E3547">
            <w:pPr>
              <w:pStyle w:val="TAL"/>
              <w:rPr>
                <w:szCs w:val="18"/>
              </w:rPr>
            </w:pPr>
            <w:r w:rsidRPr="00C63ED2">
              <w:rPr>
                <w:szCs w:val="18"/>
              </w:rPr>
              <w:t xml:space="preserve">The </w:t>
            </w:r>
            <w:r w:rsidRPr="00C63ED2">
              <w:rPr>
                <w:rFonts w:ascii="Courier New" w:hAnsi="Courier New"/>
                <w:szCs w:val="18"/>
              </w:rPr>
              <w:t>triRaise</w:t>
            </w:r>
            <w:r w:rsidRPr="00C63ED2">
              <w:rPr>
                <w:szCs w:val="18"/>
              </w:rPr>
              <w:t xml:space="preserve"> operation returns </w:t>
            </w:r>
            <w:r w:rsidRPr="00C63ED2">
              <w:rPr>
                <w:i/>
                <w:szCs w:val="18"/>
              </w:rPr>
              <w:t>TRI_OK</w:t>
            </w:r>
            <w:r w:rsidRPr="00C63ED2">
              <w:rPr>
                <w:szCs w:val="18"/>
              </w:rPr>
              <w:t xml:space="preserve"> on successful execution of the operation in time, </w:t>
            </w:r>
            <w:r w:rsidRPr="00C63ED2">
              <w:rPr>
                <w:i/>
                <w:szCs w:val="18"/>
              </w:rPr>
              <w:t>TRI_Error</w:t>
            </w:r>
            <w:r w:rsidRPr="00C63ED2">
              <w:rPr>
                <w:szCs w:val="18"/>
              </w:rPr>
              <w:t xml:space="preserve"> otherwise.</w:t>
            </w:r>
          </w:p>
        </w:tc>
      </w:tr>
    </w:tbl>
    <w:p w14:paraId="651FFCEE" w14:textId="77777777" w:rsidR="00E5428A" w:rsidRPr="00C63ED2" w:rsidRDefault="00E5428A" w:rsidP="00E5428A"/>
    <w:p w14:paraId="17373445" w14:textId="77777777" w:rsidR="00264906" w:rsidRPr="00C63ED2" w:rsidRDefault="00264906" w:rsidP="00051C41">
      <w:pPr>
        <w:pStyle w:val="berschrift3"/>
      </w:pPr>
      <w:bookmarkStart w:id="63" w:name="_Toc420499175"/>
      <w:r w:rsidRPr="00C63ED2">
        <w:t>6.6.12</w:t>
      </w:r>
      <w:r w:rsidRPr="00C63ED2">
        <w:tab/>
        <w:t xml:space="preserve">triRaiseBCRT (TE </w:t>
      </w:r>
      <w:r w:rsidRPr="00C63ED2">
        <w:sym w:font="Symbol" w:char="F0AE"/>
      </w:r>
      <w:r w:rsidRPr="00C63ED2">
        <w:t xml:space="preserve"> SA)</w:t>
      </w:r>
      <w:bookmarkEnd w:id="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57"/>
        <w:gridCol w:w="7449"/>
      </w:tblGrid>
      <w:tr w:rsidR="00D53342" w:rsidRPr="00C63ED2" w14:paraId="118B69AF" w14:textId="77777777" w:rsidTr="003E3547">
        <w:trPr>
          <w:jc w:val="center"/>
        </w:trPr>
        <w:tc>
          <w:tcPr>
            <w:tcW w:w="1957" w:type="dxa"/>
          </w:tcPr>
          <w:p w14:paraId="3BDCED92" w14:textId="77777777" w:rsidR="00D53342" w:rsidRPr="00C63ED2" w:rsidRDefault="00D53342" w:rsidP="003E3547">
            <w:pPr>
              <w:pStyle w:val="TAL"/>
              <w:rPr>
                <w:b/>
              </w:rPr>
            </w:pPr>
            <w:r w:rsidRPr="00C63ED2">
              <w:rPr>
                <w:b/>
              </w:rPr>
              <w:t>Signature</w:t>
            </w:r>
          </w:p>
        </w:tc>
        <w:tc>
          <w:tcPr>
            <w:tcW w:w="7449" w:type="dxa"/>
          </w:tcPr>
          <w:p w14:paraId="2592BDDA" w14:textId="77777777" w:rsidR="00D53342" w:rsidRPr="00C63ED2" w:rsidRDefault="00D53342" w:rsidP="003E3547">
            <w:pPr>
              <w:pStyle w:val="SignatureDefLong"/>
              <w:rPr>
                <w:rFonts w:ascii="Courier New" w:hAnsi="Courier New"/>
                <w:sz w:val="18"/>
                <w:szCs w:val="18"/>
              </w:rPr>
            </w:pPr>
            <w:r w:rsidRPr="00C63ED2">
              <w:rPr>
                <w:rFonts w:ascii="Courier New" w:hAnsi="Courier New"/>
                <w:sz w:val="18"/>
                <w:szCs w:val="18"/>
              </w:rPr>
              <w:t>TriStatusType triRaiseBC(in TriComponentIdType componentId,</w:t>
            </w:r>
          </w:p>
          <w:p w14:paraId="098A1670" w14:textId="77777777" w:rsidR="00D53342" w:rsidRPr="00C63ED2" w:rsidRDefault="00D53342" w:rsidP="003E3547">
            <w:pPr>
              <w:pStyle w:val="TAL"/>
              <w:ind w:left="2672"/>
              <w:rPr>
                <w:szCs w:val="18"/>
              </w:rPr>
            </w:pPr>
            <w:r w:rsidRPr="00C63ED2">
              <w:rPr>
                <w:rFonts w:ascii="Courier New" w:hAnsi="Courier New"/>
                <w:szCs w:val="18"/>
              </w:rPr>
              <w:t>in TriPortIdType tsiPortId,</w:t>
            </w:r>
            <w:r w:rsidRPr="00C63ED2">
              <w:rPr>
                <w:rFonts w:ascii="Courier New" w:hAnsi="Courier New"/>
                <w:szCs w:val="18"/>
              </w:rPr>
              <w:br/>
              <w:t>in TriSignatureIdType signatureId,</w:t>
            </w:r>
            <w:r w:rsidRPr="00C63ED2">
              <w:rPr>
                <w:rFonts w:ascii="Courier New" w:hAnsi="Courier New"/>
                <w:szCs w:val="18"/>
              </w:rPr>
              <w:br/>
              <w:t xml:space="preserve">in TriExceptionType exc, </w:t>
            </w:r>
            <w:r w:rsidRPr="00C63ED2">
              <w:rPr>
                <w:rFonts w:ascii="Courier New" w:hAnsi="Courier New"/>
                <w:szCs w:val="18"/>
              </w:rPr>
              <w:br/>
              <w:t>inout TriTimerDuration timestamp)</w:t>
            </w:r>
          </w:p>
        </w:tc>
      </w:tr>
      <w:tr w:rsidR="00D53342" w:rsidRPr="00C63ED2" w14:paraId="10E1F7AA" w14:textId="77777777" w:rsidTr="003E3547">
        <w:trPr>
          <w:jc w:val="center"/>
        </w:trPr>
        <w:tc>
          <w:tcPr>
            <w:tcW w:w="1957" w:type="dxa"/>
          </w:tcPr>
          <w:p w14:paraId="2C620B62" w14:textId="77777777" w:rsidR="00D53342" w:rsidRPr="00C63ED2" w:rsidRDefault="00D53342" w:rsidP="003E3547">
            <w:pPr>
              <w:pStyle w:val="TAL"/>
              <w:rPr>
                <w:b/>
              </w:rPr>
            </w:pPr>
            <w:r w:rsidRPr="00C63ED2">
              <w:rPr>
                <w:b/>
              </w:rPr>
              <w:t>In Parameters</w:t>
            </w:r>
          </w:p>
        </w:tc>
        <w:tc>
          <w:tcPr>
            <w:tcW w:w="7449" w:type="dxa"/>
          </w:tcPr>
          <w:p w14:paraId="485B79E8" w14:textId="77777777" w:rsidR="00D53342" w:rsidRPr="00C63ED2" w:rsidRDefault="00D53342" w:rsidP="003E3547">
            <w:pPr>
              <w:pStyle w:val="TAL"/>
              <w:ind w:left="1852" w:hanging="1859"/>
              <w:rPr>
                <w:szCs w:val="18"/>
              </w:rPr>
            </w:pPr>
            <w:r w:rsidRPr="00C63ED2">
              <w:rPr>
                <w:rFonts w:ascii="Courier New" w:hAnsi="Courier New"/>
                <w:szCs w:val="18"/>
              </w:rPr>
              <w:t>componentId</w:t>
            </w:r>
            <w:r w:rsidRPr="00C63ED2">
              <w:rPr>
                <w:szCs w:val="18"/>
              </w:rPr>
              <w:tab/>
              <w:t>identifier of the test component raising the exception</w:t>
            </w:r>
          </w:p>
          <w:p w14:paraId="786081CF" w14:textId="77777777" w:rsidR="00D53342" w:rsidRPr="00C63ED2" w:rsidRDefault="00D53342" w:rsidP="003E3547">
            <w:pPr>
              <w:pStyle w:val="SignatureDefCont"/>
              <w:keepNext w:val="0"/>
              <w:keepLines/>
              <w:numPr>
                <w:ilvl w:val="12"/>
                <w:numId w:val="0"/>
              </w:numPr>
              <w:tabs>
                <w:tab w:val="clear" w:pos="1716"/>
              </w:tabs>
              <w:ind w:left="1845" w:hanging="1867"/>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exception is sent to the SUT Adaptor</w:t>
            </w:r>
          </w:p>
          <w:p w14:paraId="2960DBCF" w14:textId="77777777" w:rsidR="00D53342" w:rsidRPr="00C63ED2" w:rsidRDefault="00D53342" w:rsidP="003E3547">
            <w:pPr>
              <w:pStyle w:val="SignatureDefCont"/>
              <w:keepNext w:val="0"/>
              <w:keepLines/>
              <w:numPr>
                <w:ilvl w:val="12"/>
                <w:numId w:val="0"/>
              </w:numPr>
              <w:tabs>
                <w:tab w:val="clear" w:pos="1716"/>
              </w:tabs>
              <w:ind w:left="1845" w:hanging="1867"/>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 which the exception is associated with</w:t>
            </w:r>
          </w:p>
          <w:p w14:paraId="03DD668D" w14:textId="77777777" w:rsidR="00D53342" w:rsidRPr="00C63ED2" w:rsidRDefault="00D53342" w:rsidP="003E3547">
            <w:pPr>
              <w:pStyle w:val="TAL"/>
              <w:ind w:left="1845" w:hanging="1867"/>
              <w:rPr>
                <w:rFonts w:cs="Arial"/>
                <w:szCs w:val="18"/>
              </w:rPr>
            </w:pPr>
            <w:r w:rsidRPr="00C63ED2">
              <w:rPr>
                <w:rFonts w:ascii="Courier New" w:hAnsi="Courier New"/>
                <w:szCs w:val="18"/>
              </w:rPr>
              <w:t>exc</w:t>
            </w:r>
            <w:r w:rsidRPr="00C63ED2">
              <w:rPr>
                <w:szCs w:val="18"/>
              </w:rPr>
              <w:tab/>
            </w:r>
            <w:r w:rsidRPr="00C63ED2">
              <w:rPr>
                <w:rFonts w:cs="Arial"/>
                <w:szCs w:val="18"/>
              </w:rPr>
              <w:t>the encoded exception</w:t>
            </w:r>
          </w:p>
          <w:p w14:paraId="5FB3D43C" w14:textId="77777777" w:rsidR="00D53342" w:rsidRPr="00C63ED2" w:rsidRDefault="00D53342" w:rsidP="003E3547">
            <w:pPr>
              <w:pStyle w:val="TAL"/>
              <w:ind w:left="1845" w:hanging="1867"/>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exception has to be sent or has been sent to the SUT</w:t>
            </w:r>
          </w:p>
        </w:tc>
      </w:tr>
      <w:tr w:rsidR="00D53342" w:rsidRPr="00C63ED2" w14:paraId="1B04099F" w14:textId="77777777" w:rsidTr="003E3547">
        <w:trPr>
          <w:jc w:val="center"/>
        </w:trPr>
        <w:tc>
          <w:tcPr>
            <w:tcW w:w="1957" w:type="dxa"/>
          </w:tcPr>
          <w:p w14:paraId="47E6DD85" w14:textId="77777777" w:rsidR="00D53342" w:rsidRPr="00C63ED2" w:rsidRDefault="00D53342" w:rsidP="003E3547">
            <w:pPr>
              <w:pStyle w:val="TAL"/>
              <w:rPr>
                <w:b/>
              </w:rPr>
            </w:pPr>
            <w:r w:rsidRPr="00C63ED2">
              <w:rPr>
                <w:b/>
              </w:rPr>
              <w:t>Out Parameters</w:t>
            </w:r>
          </w:p>
        </w:tc>
        <w:tc>
          <w:tcPr>
            <w:tcW w:w="7449" w:type="dxa"/>
          </w:tcPr>
          <w:p w14:paraId="7ECD09F5" w14:textId="77777777" w:rsidR="00D53342" w:rsidRPr="00C63ED2" w:rsidRDefault="00D53342" w:rsidP="003E3547">
            <w:pPr>
              <w:pStyle w:val="TAL"/>
              <w:rPr>
                <w:szCs w:val="18"/>
              </w:rPr>
            </w:pPr>
            <w:r w:rsidRPr="00C63ED2">
              <w:rPr>
                <w:szCs w:val="18"/>
              </w:rPr>
              <w:t>n.a.</w:t>
            </w:r>
          </w:p>
        </w:tc>
      </w:tr>
      <w:tr w:rsidR="00D53342" w:rsidRPr="00C63ED2" w14:paraId="00E278B7" w14:textId="77777777" w:rsidTr="003E3547">
        <w:trPr>
          <w:jc w:val="center"/>
        </w:trPr>
        <w:tc>
          <w:tcPr>
            <w:tcW w:w="1957" w:type="dxa"/>
          </w:tcPr>
          <w:p w14:paraId="04F1D7EE" w14:textId="77777777" w:rsidR="00D53342" w:rsidRPr="00C63ED2" w:rsidRDefault="00D53342" w:rsidP="003E3547">
            <w:pPr>
              <w:pStyle w:val="TAL"/>
              <w:rPr>
                <w:b/>
              </w:rPr>
            </w:pPr>
            <w:r w:rsidRPr="00C63ED2">
              <w:rPr>
                <w:b/>
              </w:rPr>
              <w:t>Return Value</w:t>
            </w:r>
          </w:p>
        </w:tc>
        <w:tc>
          <w:tcPr>
            <w:tcW w:w="7449" w:type="dxa"/>
          </w:tcPr>
          <w:p w14:paraId="4CF57DA8" w14:textId="77777777" w:rsidR="00D53342" w:rsidRPr="00C63ED2" w:rsidRDefault="00D53342" w:rsidP="003E3547">
            <w:pPr>
              <w:pStyle w:val="TAL"/>
              <w:rPr>
                <w:szCs w:val="18"/>
              </w:rPr>
            </w:pPr>
            <w:r w:rsidRPr="00C63ED2">
              <w:rPr>
                <w:szCs w:val="18"/>
              </w:rPr>
              <w:t xml:space="preserve">The return status of the </w:t>
            </w:r>
            <w:r w:rsidRPr="00C63ED2">
              <w:rPr>
                <w:rFonts w:ascii="Courier New" w:hAnsi="Courier New"/>
                <w:szCs w:val="18"/>
              </w:rPr>
              <w:t>triRaiseBC</w:t>
            </w:r>
            <w:r w:rsidRPr="00C63ED2">
              <w:rPr>
                <w:szCs w:val="18"/>
              </w:rPr>
              <w:t xml:space="preserve"> operation. The return status indicates the local success (</w:t>
            </w:r>
            <w:r w:rsidRPr="00C63ED2">
              <w:rPr>
                <w:b/>
                <w:i/>
                <w:szCs w:val="18"/>
              </w:rPr>
              <w:t>TRI_OK</w:t>
            </w:r>
            <w:r w:rsidRPr="00C63ED2">
              <w:rPr>
                <w:szCs w:val="18"/>
              </w:rPr>
              <w:t>) or failure (</w:t>
            </w:r>
            <w:r w:rsidRPr="00C63ED2">
              <w:rPr>
                <w:b/>
                <w:i/>
                <w:szCs w:val="18"/>
              </w:rPr>
              <w:t>TRI_Error</w:t>
            </w:r>
            <w:r w:rsidRPr="00C63ED2">
              <w:rPr>
                <w:szCs w:val="18"/>
              </w:rPr>
              <w:t>) of the operation.</w:t>
            </w:r>
          </w:p>
        </w:tc>
      </w:tr>
      <w:tr w:rsidR="00D53342" w:rsidRPr="00C63ED2" w14:paraId="5770DE68" w14:textId="77777777" w:rsidTr="003E3547">
        <w:trPr>
          <w:jc w:val="center"/>
        </w:trPr>
        <w:tc>
          <w:tcPr>
            <w:tcW w:w="1957" w:type="dxa"/>
          </w:tcPr>
          <w:p w14:paraId="0B3DC06D" w14:textId="77777777" w:rsidR="00D53342" w:rsidRPr="00C63ED2" w:rsidRDefault="00D53342" w:rsidP="003E3547">
            <w:pPr>
              <w:pStyle w:val="TAL"/>
              <w:rPr>
                <w:b/>
              </w:rPr>
            </w:pPr>
            <w:r w:rsidRPr="00C63ED2">
              <w:rPr>
                <w:b/>
              </w:rPr>
              <w:t>Constraints</w:t>
            </w:r>
          </w:p>
        </w:tc>
        <w:tc>
          <w:tcPr>
            <w:tcW w:w="7449" w:type="dxa"/>
          </w:tcPr>
          <w:p w14:paraId="5B0BD510" w14:textId="77777777" w:rsidR="00D53342" w:rsidRPr="00C63ED2" w:rsidRDefault="00D53342" w:rsidP="003E3547">
            <w:pPr>
              <w:pStyle w:val="TAL"/>
              <w:rPr>
                <w:szCs w:val="18"/>
              </w:rPr>
            </w:pPr>
            <w:r w:rsidRPr="00C63ED2">
              <w:rPr>
                <w:szCs w:val="18"/>
              </w:rPr>
              <w:t>This operation is called by the TE when it executes a TTCN</w:t>
            </w:r>
            <w:r w:rsidRPr="00C63ED2">
              <w:rPr>
                <w:szCs w:val="18"/>
              </w:rPr>
              <w:noBreakHyphen/>
              <w:t>3 broadcast raise operation on a component port that has been mapped to a TSI port. This operation is called by the TE for all TTCN</w:t>
            </w:r>
            <w:r w:rsidRPr="00C63ED2">
              <w:rPr>
                <w:szCs w:val="18"/>
              </w:rPr>
              <w:noBreakHyphen/>
              <w:t>3 raise operations if no system component has been specified for a test case,</w:t>
            </w:r>
            <w:r w:rsidRPr="00C63ED2">
              <w:rPr>
                <w:szCs w:val="18"/>
              </w:rPr>
              <w:br/>
              <w:t>i.e. only a MTC test component is created for a test case.</w:t>
            </w:r>
          </w:p>
          <w:p w14:paraId="6FF9A662" w14:textId="77777777" w:rsidR="00D53342" w:rsidRPr="00C63ED2" w:rsidRDefault="00D53342" w:rsidP="003E3547">
            <w:pPr>
              <w:pStyle w:val="TAL"/>
              <w:rPr>
                <w:szCs w:val="18"/>
              </w:rPr>
            </w:pPr>
            <w:r w:rsidRPr="00C63ED2">
              <w:rPr>
                <w:szCs w:val="18"/>
              </w:rPr>
              <w:t>The encoding of the exception has to be done in the TE prior to this TRI operation call.</w:t>
            </w:r>
          </w:p>
        </w:tc>
      </w:tr>
      <w:tr w:rsidR="00D53342" w:rsidRPr="00C63ED2" w14:paraId="1130E646" w14:textId="77777777" w:rsidTr="003E3547">
        <w:trPr>
          <w:jc w:val="center"/>
        </w:trPr>
        <w:tc>
          <w:tcPr>
            <w:tcW w:w="1957" w:type="dxa"/>
          </w:tcPr>
          <w:p w14:paraId="20112FB3" w14:textId="77777777" w:rsidR="00D53342" w:rsidRPr="00C63ED2" w:rsidRDefault="00D53342" w:rsidP="003E3547">
            <w:pPr>
              <w:pStyle w:val="TAL"/>
              <w:rPr>
                <w:b/>
              </w:rPr>
            </w:pPr>
            <w:r w:rsidRPr="00C63ED2">
              <w:rPr>
                <w:b/>
              </w:rPr>
              <w:t>Effect</w:t>
            </w:r>
          </w:p>
        </w:tc>
        <w:tc>
          <w:tcPr>
            <w:tcW w:w="7449" w:type="dxa"/>
          </w:tcPr>
          <w:p w14:paraId="4E5F996D" w14:textId="77777777" w:rsidR="00D53342" w:rsidRPr="00C63ED2" w:rsidRDefault="00D53342" w:rsidP="003E3547">
            <w:pPr>
              <w:pStyle w:val="TAL"/>
              <w:rPr>
                <w:szCs w:val="18"/>
              </w:rPr>
            </w:pPr>
            <w:r w:rsidRPr="00C63ED2">
              <w:rPr>
                <w:szCs w:val="18"/>
              </w:rPr>
              <w:t xml:space="preserve">On invocation of this operation the SA can raise and broadcast an exception to procedure calls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 xml:space="preserve">. </w:t>
            </w:r>
          </w:p>
          <w:p w14:paraId="448DDBAA" w14:textId="77777777" w:rsidR="00D53342" w:rsidRPr="00C63ED2" w:rsidRDefault="00D53342" w:rsidP="003E3547">
            <w:pPr>
              <w:pStyle w:val="TAL"/>
              <w:rPr>
                <w:szCs w:val="18"/>
              </w:rPr>
            </w:pPr>
            <w:r w:rsidRPr="00C63ED2">
              <w:rPr>
                <w:szCs w:val="18"/>
              </w:rPr>
              <w:t xml:space="preserve">The </w:t>
            </w:r>
            <w:r w:rsidRPr="00C63ED2">
              <w:rPr>
                <w:rFonts w:ascii="Courier New" w:hAnsi="Courier New"/>
                <w:szCs w:val="18"/>
              </w:rPr>
              <w:t>triRaiseBC</w:t>
            </w:r>
            <w:r w:rsidRPr="00C63ED2">
              <w:rPr>
                <w:szCs w:val="18"/>
              </w:rPr>
              <w:t xml:space="preserve"> operation returns </w:t>
            </w:r>
            <w:r w:rsidRPr="00C63ED2">
              <w:rPr>
                <w:i/>
                <w:szCs w:val="18"/>
              </w:rPr>
              <w:t>TRI_OK</w:t>
            </w:r>
            <w:r w:rsidRPr="00C63ED2">
              <w:rPr>
                <w:szCs w:val="18"/>
              </w:rPr>
              <w:t xml:space="preserve"> on successful execution of the operation in time, </w:t>
            </w:r>
            <w:r w:rsidRPr="00C63ED2">
              <w:rPr>
                <w:i/>
                <w:szCs w:val="18"/>
              </w:rPr>
              <w:t>TRI_Error</w:t>
            </w:r>
            <w:r w:rsidRPr="00C63ED2">
              <w:rPr>
                <w:szCs w:val="18"/>
              </w:rPr>
              <w:t xml:space="preserve"> otherwise.</w:t>
            </w:r>
          </w:p>
        </w:tc>
      </w:tr>
    </w:tbl>
    <w:p w14:paraId="1BFEB2EB" w14:textId="77777777" w:rsidR="00D53342" w:rsidRPr="00C63ED2" w:rsidRDefault="00D53342" w:rsidP="00D53342"/>
    <w:p w14:paraId="1522B0A6" w14:textId="77777777" w:rsidR="00264906" w:rsidRPr="00C63ED2" w:rsidRDefault="00264906" w:rsidP="00051C41">
      <w:pPr>
        <w:pStyle w:val="berschrift3"/>
      </w:pPr>
      <w:bookmarkStart w:id="64" w:name="_Toc420499176"/>
      <w:r w:rsidRPr="00C63ED2">
        <w:lastRenderedPageBreak/>
        <w:t>6.6.13</w:t>
      </w:r>
      <w:r w:rsidRPr="00C63ED2">
        <w:tab/>
        <w:t xml:space="preserve">triRaiseMCRT (TE </w:t>
      </w:r>
      <w:r w:rsidRPr="00C63ED2">
        <w:sym w:font="Symbol" w:char="F0AE"/>
      </w:r>
      <w:r w:rsidRPr="00C63ED2">
        <w:t xml:space="preserve"> SA)</w:t>
      </w:r>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53"/>
        <w:gridCol w:w="7449"/>
      </w:tblGrid>
      <w:tr w:rsidR="00061CE5" w:rsidRPr="00C63ED2" w14:paraId="462B40C1" w14:textId="77777777" w:rsidTr="003E3547">
        <w:trPr>
          <w:jc w:val="center"/>
        </w:trPr>
        <w:tc>
          <w:tcPr>
            <w:tcW w:w="2053" w:type="dxa"/>
          </w:tcPr>
          <w:p w14:paraId="6EDF8A85" w14:textId="77777777" w:rsidR="00061CE5" w:rsidRPr="00C63ED2" w:rsidRDefault="00061CE5" w:rsidP="003E3547">
            <w:pPr>
              <w:pStyle w:val="TAL"/>
              <w:rPr>
                <w:b/>
              </w:rPr>
            </w:pPr>
            <w:r w:rsidRPr="00C63ED2">
              <w:rPr>
                <w:b/>
              </w:rPr>
              <w:t>Signature</w:t>
            </w:r>
          </w:p>
        </w:tc>
        <w:tc>
          <w:tcPr>
            <w:tcW w:w="7449" w:type="dxa"/>
          </w:tcPr>
          <w:p w14:paraId="10D215B1" w14:textId="77777777" w:rsidR="00061CE5" w:rsidRPr="00C63ED2" w:rsidRDefault="00061CE5" w:rsidP="003E3547">
            <w:pPr>
              <w:pStyle w:val="SignatureDefLong"/>
              <w:rPr>
                <w:rFonts w:ascii="Courier New" w:hAnsi="Courier New"/>
                <w:sz w:val="18"/>
                <w:szCs w:val="18"/>
              </w:rPr>
            </w:pPr>
            <w:r w:rsidRPr="00C63ED2">
              <w:rPr>
                <w:rFonts w:ascii="Courier New" w:hAnsi="Courier New"/>
                <w:sz w:val="18"/>
                <w:szCs w:val="18"/>
              </w:rPr>
              <w:t>TriStatusType triRaiseMC(in TriComponentIdType componentId,</w:t>
            </w:r>
          </w:p>
          <w:p w14:paraId="6696E710" w14:textId="77777777" w:rsidR="00061CE5" w:rsidRPr="00C63ED2" w:rsidRDefault="00061CE5" w:rsidP="003E3547">
            <w:pPr>
              <w:pStyle w:val="TAL"/>
              <w:ind w:left="2665"/>
              <w:rPr>
                <w:szCs w:val="18"/>
              </w:rPr>
            </w:pPr>
            <w:r w:rsidRPr="00C63ED2">
              <w:rPr>
                <w:rFonts w:ascii="Courier New" w:hAnsi="Courier New"/>
                <w:szCs w:val="18"/>
              </w:rPr>
              <w:t>in TriPortIdType tsiPortId,</w:t>
            </w:r>
            <w:r w:rsidRPr="00C63ED2">
              <w:rPr>
                <w:rFonts w:ascii="Courier New" w:hAnsi="Courier New"/>
                <w:szCs w:val="18"/>
              </w:rPr>
              <w:br/>
              <w:t>in TriAddressListType SUTaddresses,</w:t>
            </w:r>
            <w:r w:rsidRPr="00C63ED2">
              <w:rPr>
                <w:rFonts w:ascii="Courier New" w:hAnsi="Courier New"/>
                <w:szCs w:val="18"/>
              </w:rPr>
              <w:br/>
              <w:t>in TriSignatureIdType signatureId,</w:t>
            </w:r>
            <w:r w:rsidRPr="00C63ED2">
              <w:rPr>
                <w:rFonts w:ascii="Courier New" w:hAnsi="Courier New"/>
                <w:szCs w:val="18"/>
              </w:rPr>
              <w:br/>
              <w:t xml:space="preserve">in TriExceptionType exc, </w:t>
            </w:r>
            <w:r w:rsidRPr="00C63ED2">
              <w:rPr>
                <w:rFonts w:ascii="Courier New" w:hAnsi="Courier New"/>
                <w:szCs w:val="18"/>
              </w:rPr>
              <w:br/>
              <w:t>inout TriTimerDuration timestamp)</w:t>
            </w:r>
          </w:p>
        </w:tc>
      </w:tr>
      <w:tr w:rsidR="00061CE5" w:rsidRPr="00C63ED2" w14:paraId="21EA252F" w14:textId="77777777" w:rsidTr="003E3547">
        <w:trPr>
          <w:jc w:val="center"/>
        </w:trPr>
        <w:tc>
          <w:tcPr>
            <w:tcW w:w="2053" w:type="dxa"/>
          </w:tcPr>
          <w:p w14:paraId="04601431" w14:textId="77777777" w:rsidR="00061CE5" w:rsidRPr="00C63ED2" w:rsidRDefault="00061CE5" w:rsidP="003E3547">
            <w:pPr>
              <w:pStyle w:val="TAL"/>
              <w:rPr>
                <w:b/>
              </w:rPr>
            </w:pPr>
            <w:r w:rsidRPr="00C63ED2">
              <w:rPr>
                <w:b/>
              </w:rPr>
              <w:t>In Parameters</w:t>
            </w:r>
          </w:p>
        </w:tc>
        <w:tc>
          <w:tcPr>
            <w:tcW w:w="7449" w:type="dxa"/>
          </w:tcPr>
          <w:p w14:paraId="74F35ABD" w14:textId="77777777" w:rsidR="00061CE5" w:rsidRPr="00C63ED2" w:rsidRDefault="00061CE5" w:rsidP="003E3547">
            <w:pPr>
              <w:pStyle w:val="TAL"/>
              <w:ind w:left="1852" w:hanging="1873"/>
              <w:rPr>
                <w:szCs w:val="18"/>
              </w:rPr>
            </w:pPr>
            <w:r w:rsidRPr="00C63ED2">
              <w:rPr>
                <w:rFonts w:ascii="Courier New" w:hAnsi="Courier New"/>
                <w:szCs w:val="18"/>
              </w:rPr>
              <w:t>componentId</w:t>
            </w:r>
            <w:r w:rsidRPr="00C63ED2">
              <w:rPr>
                <w:szCs w:val="18"/>
              </w:rPr>
              <w:tab/>
              <w:t>identifier of the test component raising the exception</w:t>
            </w:r>
          </w:p>
          <w:p w14:paraId="36ECF4AE" w14:textId="77777777" w:rsidR="00061CE5" w:rsidRPr="00C63ED2" w:rsidRDefault="00061CE5" w:rsidP="003E3547">
            <w:pPr>
              <w:pStyle w:val="SignatureDefCont"/>
              <w:keepNext w:val="0"/>
              <w:keepLines/>
              <w:numPr>
                <w:ilvl w:val="12"/>
                <w:numId w:val="0"/>
              </w:numPr>
              <w:tabs>
                <w:tab w:val="clear" w:pos="1716"/>
              </w:tabs>
              <w:ind w:left="1852" w:hanging="1852"/>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exception is sent to the SUT Adaptor</w:t>
            </w:r>
          </w:p>
          <w:p w14:paraId="3B737FF8" w14:textId="77777777" w:rsidR="00061CE5" w:rsidRPr="00C63ED2" w:rsidRDefault="00061CE5" w:rsidP="003E3547">
            <w:pPr>
              <w:pStyle w:val="SignatureDefCont"/>
              <w:keepNext w:val="0"/>
              <w:keepLines/>
              <w:numPr>
                <w:ilvl w:val="12"/>
                <w:numId w:val="0"/>
              </w:numPr>
              <w:tabs>
                <w:tab w:val="clear" w:pos="1716"/>
              </w:tabs>
              <w:ind w:left="1852" w:hanging="1852"/>
              <w:rPr>
                <w:sz w:val="18"/>
                <w:szCs w:val="18"/>
                <w:lang w:val="en-GB"/>
              </w:rPr>
            </w:pPr>
            <w:r w:rsidRPr="00C63ED2">
              <w:rPr>
                <w:rFonts w:ascii="Courier New" w:hAnsi="Courier New"/>
                <w:sz w:val="18"/>
                <w:szCs w:val="18"/>
                <w:lang w:val="en-GB"/>
              </w:rPr>
              <w:t>SUTaddresses</w:t>
            </w:r>
            <w:r w:rsidRPr="00C63ED2">
              <w:rPr>
                <w:sz w:val="18"/>
                <w:szCs w:val="18"/>
                <w:lang w:val="en-GB"/>
              </w:rPr>
              <w:tab/>
            </w:r>
            <w:r w:rsidRPr="00C63ED2">
              <w:rPr>
                <w:rFonts w:ascii="Arial" w:hAnsi="Arial" w:cs="Arial"/>
                <w:sz w:val="18"/>
                <w:szCs w:val="18"/>
                <w:lang w:val="en-GB"/>
              </w:rPr>
              <w:t>destination addresses within the SUT</w:t>
            </w:r>
          </w:p>
          <w:p w14:paraId="59010EE1" w14:textId="77777777" w:rsidR="00061CE5" w:rsidRPr="00C63ED2" w:rsidRDefault="00061CE5" w:rsidP="003E3547">
            <w:pPr>
              <w:pStyle w:val="SignatureDefCont"/>
              <w:keepNext w:val="0"/>
              <w:keepLines/>
              <w:numPr>
                <w:ilvl w:val="12"/>
                <w:numId w:val="0"/>
              </w:numPr>
              <w:tabs>
                <w:tab w:val="clear" w:pos="1716"/>
              </w:tabs>
              <w:ind w:left="1852" w:hanging="1852"/>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 which the exception is associated with</w:t>
            </w:r>
          </w:p>
          <w:p w14:paraId="18A4BA03" w14:textId="77777777" w:rsidR="00061CE5" w:rsidRPr="00C63ED2" w:rsidRDefault="00061CE5" w:rsidP="003E3547">
            <w:pPr>
              <w:pStyle w:val="TAL"/>
              <w:ind w:left="1852" w:hanging="1852"/>
              <w:rPr>
                <w:rFonts w:cs="Arial"/>
                <w:szCs w:val="18"/>
              </w:rPr>
            </w:pPr>
            <w:r w:rsidRPr="00C63ED2">
              <w:rPr>
                <w:rFonts w:ascii="Courier New" w:hAnsi="Courier New"/>
                <w:szCs w:val="18"/>
              </w:rPr>
              <w:t>exc</w:t>
            </w:r>
            <w:r w:rsidRPr="00C63ED2">
              <w:rPr>
                <w:szCs w:val="18"/>
              </w:rPr>
              <w:tab/>
            </w:r>
            <w:r w:rsidRPr="00C63ED2">
              <w:rPr>
                <w:rFonts w:cs="Arial"/>
                <w:szCs w:val="18"/>
              </w:rPr>
              <w:t>the encoded exception</w:t>
            </w:r>
          </w:p>
          <w:p w14:paraId="0280CAA1" w14:textId="77777777" w:rsidR="00061CE5" w:rsidRPr="00C63ED2" w:rsidRDefault="00061CE5" w:rsidP="003E3547">
            <w:pPr>
              <w:pStyle w:val="TAL"/>
              <w:ind w:left="1852" w:hanging="1852"/>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exception has to be sent or has been sent to the SUT</w:t>
            </w:r>
          </w:p>
        </w:tc>
      </w:tr>
      <w:tr w:rsidR="00061CE5" w:rsidRPr="00C63ED2" w14:paraId="292A8C4E" w14:textId="77777777" w:rsidTr="003E3547">
        <w:trPr>
          <w:jc w:val="center"/>
        </w:trPr>
        <w:tc>
          <w:tcPr>
            <w:tcW w:w="2053" w:type="dxa"/>
          </w:tcPr>
          <w:p w14:paraId="2EA13360" w14:textId="77777777" w:rsidR="00061CE5" w:rsidRPr="00C63ED2" w:rsidRDefault="00061CE5" w:rsidP="003E3547">
            <w:pPr>
              <w:pStyle w:val="TAL"/>
              <w:rPr>
                <w:b/>
              </w:rPr>
            </w:pPr>
            <w:r w:rsidRPr="00C63ED2">
              <w:rPr>
                <w:b/>
              </w:rPr>
              <w:t>Out Parameters</w:t>
            </w:r>
          </w:p>
        </w:tc>
        <w:tc>
          <w:tcPr>
            <w:tcW w:w="7449" w:type="dxa"/>
          </w:tcPr>
          <w:p w14:paraId="793CB64C" w14:textId="77777777" w:rsidR="00061CE5" w:rsidRPr="00C63ED2" w:rsidRDefault="00061CE5" w:rsidP="003E3547">
            <w:pPr>
              <w:pStyle w:val="TAL"/>
              <w:rPr>
                <w:szCs w:val="18"/>
              </w:rPr>
            </w:pPr>
            <w:r w:rsidRPr="00C63ED2">
              <w:rPr>
                <w:szCs w:val="18"/>
              </w:rPr>
              <w:t>n.a.</w:t>
            </w:r>
          </w:p>
        </w:tc>
      </w:tr>
      <w:tr w:rsidR="00061CE5" w:rsidRPr="00C63ED2" w14:paraId="53DE8AF1" w14:textId="77777777" w:rsidTr="003E3547">
        <w:trPr>
          <w:jc w:val="center"/>
        </w:trPr>
        <w:tc>
          <w:tcPr>
            <w:tcW w:w="2053" w:type="dxa"/>
          </w:tcPr>
          <w:p w14:paraId="60554834" w14:textId="77777777" w:rsidR="00061CE5" w:rsidRPr="00C63ED2" w:rsidRDefault="00061CE5" w:rsidP="003E3547">
            <w:pPr>
              <w:pStyle w:val="TAL"/>
              <w:rPr>
                <w:b/>
              </w:rPr>
            </w:pPr>
            <w:r w:rsidRPr="00C63ED2">
              <w:rPr>
                <w:b/>
              </w:rPr>
              <w:t>Return Value</w:t>
            </w:r>
          </w:p>
        </w:tc>
        <w:tc>
          <w:tcPr>
            <w:tcW w:w="7449" w:type="dxa"/>
          </w:tcPr>
          <w:p w14:paraId="42BFD1C0" w14:textId="77777777" w:rsidR="00061CE5" w:rsidRPr="00C63ED2" w:rsidRDefault="00061CE5" w:rsidP="003E3547">
            <w:pPr>
              <w:pStyle w:val="TAL"/>
              <w:rPr>
                <w:szCs w:val="18"/>
              </w:rPr>
            </w:pPr>
            <w:r w:rsidRPr="00C63ED2">
              <w:rPr>
                <w:szCs w:val="18"/>
              </w:rPr>
              <w:t xml:space="preserve">The return status of the </w:t>
            </w:r>
            <w:r w:rsidRPr="00C63ED2">
              <w:rPr>
                <w:rFonts w:ascii="Courier New" w:hAnsi="Courier New"/>
                <w:szCs w:val="18"/>
              </w:rPr>
              <w:t>triRaiseMC</w:t>
            </w:r>
            <w:r w:rsidRPr="00C63ED2">
              <w:rPr>
                <w:szCs w:val="18"/>
              </w:rPr>
              <w:t xml:space="preserve"> operation. The return status indicates the local success (</w:t>
            </w:r>
            <w:r w:rsidRPr="00C63ED2">
              <w:rPr>
                <w:b/>
                <w:i/>
                <w:szCs w:val="18"/>
              </w:rPr>
              <w:t>TRI_OK</w:t>
            </w:r>
            <w:r w:rsidRPr="00C63ED2">
              <w:rPr>
                <w:szCs w:val="18"/>
              </w:rPr>
              <w:t>) or failure (</w:t>
            </w:r>
            <w:r w:rsidRPr="00C63ED2">
              <w:rPr>
                <w:b/>
                <w:i/>
                <w:szCs w:val="18"/>
              </w:rPr>
              <w:t>TRI_Error</w:t>
            </w:r>
            <w:r w:rsidRPr="00C63ED2">
              <w:rPr>
                <w:szCs w:val="18"/>
              </w:rPr>
              <w:t>) of the operation.</w:t>
            </w:r>
          </w:p>
        </w:tc>
      </w:tr>
      <w:tr w:rsidR="00061CE5" w:rsidRPr="00C63ED2" w14:paraId="182354DC" w14:textId="77777777" w:rsidTr="003E3547">
        <w:trPr>
          <w:jc w:val="center"/>
        </w:trPr>
        <w:tc>
          <w:tcPr>
            <w:tcW w:w="2053" w:type="dxa"/>
          </w:tcPr>
          <w:p w14:paraId="1B851160" w14:textId="77777777" w:rsidR="00061CE5" w:rsidRPr="00C63ED2" w:rsidRDefault="00061CE5" w:rsidP="003E3547">
            <w:pPr>
              <w:pStyle w:val="TAL"/>
              <w:rPr>
                <w:b/>
              </w:rPr>
            </w:pPr>
            <w:r w:rsidRPr="00C63ED2">
              <w:rPr>
                <w:b/>
              </w:rPr>
              <w:t>Constraints</w:t>
            </w:r>
          </w:p>
        </w:tc>
        <w:tc>
          <w:tcPr>
            <w:tcW w:w="7449" w:type="dxa"/>
          </w:tcPr>
          <w:p w14:paraId="5AF850D6" w14:textId="77777777" w:rsidR="00061CE5" w:rsidRPr="00C63ED2" w:rsidRDefault="00061CE5" w:rsidP="003E3547">
            <w:pPr>
              <w:pStyle w:val="TAL"/>
              <w:rPr>
                <w:szCs w:val="18"/>
              </w:rPr>
            </w:pPr>
            <w:r w:rsidRPr="00C63ED2">
              <w:rPr>
                <w:szCs w:val="18"/>
              </w:rPr>
              <w:t>This operation is called by the TE when it executes a TTCN</w:t>
            </w:r>
            <w:r w:rsidRPr="00C63ED2">
              <w:rPr>
                <w:szCs w:val="18"/>
              </w:rPr>
              <w:noBreakHyphen/>
              <w:t>3 multicast raise operation on a component port that has been mapped to a TSI port. This operation is called by the TE for all TTCN</w:t>
            </w:r>
            <w:r w:rsidRPr="00C63ED2">
              <w:rPr>
                <w:szCs w:val="18"/>
              </w:rPr>
              <w:noBreakHyphen/>
              <w:t>3 raise operations if no system component has been specified for a test case,</w:t>
            </w:r>
            <w:r w:rsidRPr="00C63ED2">
              <w:rPr>
                <w:szCs w:val="18"/>
              </w:rPr>
              <w:br/>
              <w:t>i.e. only a MTC test component is created for a test case.</w:t>
            </w:r>
          </w:p>
          <w:p w14:paraId="03420E18" w14:textId="77777777" w:rsidR="00061CE5" w:rsidRPr="00C63ED2" w:rsidRDefault="00061CE5" w:rsidP="003E3547">
            <w:pPr>
              <w:pStyle w:val="TAL"/>
              <w:rPr>
                <w:szCs w:val="18"/>
              </w:rPr>
            </w:pPr>
            <w:r w:rsidRPr="00C63ED2">
              <w:rPr>
                <w:szCs w:val="18"/>
              </w:rPr>
              <w:t>The encoding of the exception has to be done in the TE prior to this TRI operation call.</w:t>
            </w:r>
          </w:p>
        </w:tc>
      </w:tr>
      <w:tr w:rsidR="00061CE5" w:rsidRPr="00C63ED2" w14:paraId="4394D458" w14:textId="77777777" w:rsidTr="003E3547">
        <w:trPr>
          <w:jc w:val="center"/>
        </w:trPr>
        <w:tc>
          <w:tcPr>
            <w:tcW w:w="2053" w:type="dxa"/>
          </w:tcPr>
          <w:p w14:paraId="1E7B40DC" w14:textId="77777777" w:rsidR="00061CE5" w:rsidRPr="00C63ED2" w:rsidRDefault="00061CE5" w:rsidP="003E3547">
            <w:pPr>
              <w:pStyle w:val="TAL"/>
              <w:rPr>
                <w:b/>
              </w:rPr>
            </w:pPr>
            <w:r w:rsidRPr="00C63ED2">
              <w:rPr>
                <w:b/>
              </w:rPr>
              <w:t>Effect</w:t>
            </w:r>
          </w:p>
        </w:tc>
        <w:tc>
          <w:tcPr>
            <w:tcW w:w="7449" w:type="dxa"/>
          </w:tcPr>
          <w:p w14:paraId="79740698" w14:textId="77777777" w:rsidR="00061CE5" w:rsidRPr="00C63ED2" w:rsidRDefault="00061CE5" w:rsidP="003E3547">
            <w:pPr>
              <w:pStyle w:val="TAL"/>
              <w:rPr>
                <w:szCs w:val="18"/>
              </w:rPr>
            </w:pPr>
            <w:r w:rsidRPr="00C63ED2">
              <w:rPr>
                <w:szCs w:val="18"/>
              </w:rPr>
              <w:t xml:space="preserve">On invocation of this operation the SA can raise and multicast an exception to a procedure calls corresponding to the signature identifier </w:t>
            </w:r>
            <w:r w:rsidRPr="00C63ED2">
              <w:rPr>
                <w:rFonts w:ascii="Courier New" w:hAnsi="Courier New"/>
                <w:szCs w:val="18"/>
              </w:rPr>
              <w:t>signatureId</w:t>
            </w:r>
            <w:r w:rsidRPr="00C63ED2">
              <w:rPr>
                <w:szCs w:val="18"/>
              </w:rPr>
              <w:t xml:space="preserve"> and the TSI port </w:t>
            </w:r>
            <w:r w:rsidRPr="00C63ED2">
              <w:rPr>
                <w:rFonts w:ascii="Courier New" w:hAnsi="Courier New"/>
                <w:szCs w:val="18"/>
              </w:rPr>
              <w:t>tsiPortId</w:t>
            </w:r>
            <w:r w:rsidRPr="00C63ED2">
              <w:rPr>
                <w:szCs w:val="18"/>
              </w:rPr>
              <w:t xml:space="preserve">. </w:t>
            </w:r>
          </w:p>
          <w:p w14:paraId="732DEAC7" w14:textId="77777777" w:rsidR="00061CE5" w:rsidRPr="00C63ED2" w:rsidRDefault="00061CE5" w:rsidP="003E3547">
            <w:pPr>
              <w:pStyle w:val="TAL"/>
              <w:rPr>
                <w:szCs w:val="18"/>
              </w:rPr>
            </w:pPr>
            <w:r w:rsidRPr="00C63ED2">
              <w:rPr>
                <w:szCs w:val="18"/>
              </w:rPr>
              <w:t xml:space="preserve">The </w:t>
            </w:r>
            <w:r w:rsidRPr="00C63ED2">
              <w:rPr>
                <w:rFonts w:ascii="Courier New" w:hAnsi="Courier New"/>
                <w:szCs w:val="18"/>
              </w:rPr>
              <w:t>triRaiseMC</w:t>
            </w:r>
            <w:r w:rsidRPr="00C63ED2">
              <w:rPr>
                <w:szCs w:val="18"/>
              </w:rPr>
              <w:t xml:space="preserve"> operation returns </w:t>
            </w:r>
            <w:r w:rsidRPr="00C63ED2">
              <w:rPr>
                <w:i/>
                <w:szCs w:val="18"/>
              </w:rPr>
              <w:t>TRI_OK</w:t>
            </w:r>
            <w:r w:rsidRPr="00C63ED2">
              <w:rPr>
                <w:szCs w:val="18"/>
              </w:rPr>
              <w:t xml:space="preserve"> on successful execution of the operation in time, </w:t>
            </w:r>
            <w:r w:rsidRPr="00C63ED2">
              <w:rPr>
                <w:i/>
                <w:szCs w:val="18"/>
              </w:rPr>
              <w:t>TRI_Error</w:t>
            </w:r>
            <w:r w:rsidRPr="00C63ED2">
              <w:rPr>
                <w:szCs w:val="18"/>
              </w:rPr>
              <w:t xml:space="preserve"> otherwise.</w:t>
            </w:r>
          </w:p>
        </w:tc>
      </w:tr>
    </w:tbl>
    <w:p w14:paraId="3FA31E24" w14:textId="77777777" w:rsidR="00061CE5" w:rsidRPr="00C63ED2" w:rsidRDefault="00061CE5" w:rsidP="00264906"/>
    <w:p w14:paraId="6FC833AD" w14:textId="77777777" w:rsidR="00264906" w:rsidRPr="00C63ED2" w:rsidRDefault="0023794C" w:rsidP="00051C41">
      <w:pPr>
        <w:pStyle w:val="berschrift3"/>
      </w:pPr>
      <w:bookmarkStart w:id="65" w:name="_Toc420499177"/>
      <w:r w:rsidRPr="00C63ED2">
        <w:t>6.6.14</w:t>
      </w:r>
      <w:r w:rsidR="00264906" w:rsidRPr="00C63ED2">
        <w:tab/>
        <w:t>triEnqueueCall</w:t>
      </w:r>
      <w:r w:rsidRPr="00C63ED2">
        <w:t>RT</w:t>
      </w:r>
      <w:r w:rsidR="00264906" w:rsidRPr="00C63ED2">
        <w:t xml:space="preserve"> (SA </w:t>
      </w:r>
      <w:r w:rsidR="00264906" w:rsidRPr="00C63ED2">
        <w:sym w:font="Symbol" w:char="F0AE"/>
      </w:r>
      <w:r w:rsidR="00264906" w:rsidRPr="00C63ED2">
        <w:t xml:space="preserve"> TE)</w:t>
      </w:r>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72"/>
        <w:gridCol w:w="7560"/>
      </w:tblGrid>
      <w:tr w:rsidR="00CD7DA8" w:rsidRPr="00C63ED2" w14:paraId="5D5B2414" w14:textId="77777777" w:rsidTr="003E3547">
        <w:trPr>
          <w:jc w:val="center"/>
        </w:trPr>
        <w:tc>
          <w:tcPr>
            <w:tcW w:w="1972" w:type="dxa"/>
          </w:tcPr>
          <w:p w14:paraId="6E736390" w14:textId="77777777" w:rsidR="00CD7DA8" w:rsidRPr="00C63ED2" w:rsidRDefault="00CD7DA8" w:rsidP="003E3547">
            <w:pPr>
              <w:pStyle w:val="TAL"/>
              <w:rPr>
                <w:b/>
              </w:rPr>
            </w:pPr>
            <w:r w:rsidRPr="00C63ED2">
              <w:rPr>
                <w:b/>
              </w:rPr>
              <w:t>Signature</w:t>
            </w:r>
          </w:p>
        </w:tc>
        <w:tc>
          <w:tcPr>
            <w:tcW w:w="7560" w:type="dxa"/>
          </w:tcPr>
          <w:p w14:paraId="5BBF84EB" w14:textId="77777777" w:rsidR="00CD7DA8" w:rsidRPr="00C63ED2" w:rsidRDefault="00CD7DA8" w:rsidP="003E3547">
            <w:pPr>
              <w:pStyle w:val="TAL"/>
              <w:ind w:left="2133" w:hanging="2142"/>
              <w:rPr>
                <w:szCs w:val="18"/>
              </w:rPr>
            </w:pPr>
            <w:r w:rsidRPr="00C63ED2">
              <w:rPr>
                <w:rFonts w:ascii="Courier New" w:hAnsi="Courier New"/>
                <w:szCs w:val="18"/>
              </w:rPr>
              <w:t xml:space="preserve">void triEnqueueCall(in TriPortIdType tsiPortId, </w:t>
            </w:r>
            <w:r w:rsidRPr="00C63ED2">
              <w:rPr>
                <w:rFonts w:ascii="Courier New" w:hAnsi="Courier New"/>
                <w:szCs w:val="18"/>
              </w:rPr>
              <w:br/>
              <w:t>in TriAddressType SUTaddress,</w:t>
            </w:r>
            <w:r w:rsidRPr="00C63ED2">
              <w:rPr>
                <w:rFonts w:ascii="Courier New" w:hAnsi="Courier New"/>
                <w:szCs w:val="18"/>
              </w:rPr>
              <w:br/>
              <w:t xml:space="preserve">in TriComponentIdType componentId, </w:t>
            </w:r>
            <w:r w:rsidRPr="00C63ED2">
              <w:rPr>
                <w:rFonts w:ascii="Courier New" w:hAnsi="Courier New"/>
                <w:szCs w:val="18"/>
              </w:rPr>
              <w:br/>
              <w:t xml:space="preserve">in TriSignatureIdType signatureId, </w:t>
            </w:r>
            <w:r w:rsidRPr="00C63ED2">
              <w:rPr>
                <w:rFonts w:ascii="Courier New" w:hAnsi="Courier New"/>
                <w:szCs w:val="18"/>
              </w:rPr>
              <w:br/>
              <w:t xml:space="preserve">in TriParameterListType parameterList, </w:t>
            </w:r>
            <w:r w:rsidRPr="00C63ED2">
              <w:rPr>
                <w:rFonts w:ascii="Courier New" w:hAnsi="Courier New"/>
                <w:szCs w:val="18"/>
              </w:rPr>
              <w:br/>
              <w:t>in TriTimerDuration timestamp)</w:t>
            </w:r>
          </w:p>
        </w:tc>
      </w:tr>
      <w:tr w:rsidR="00CD7DA8" w:rsidRPr="00C63ED2" w14:paraId="5C8343DF" w14:textId="77777777" w:rsidTr="003E3547">
        <w:trPr>
          <w:jc w:val="center"/>
        </w:trPr>
        <w:tc>
          <w:tcPr>
            <w:tcW w:w="1972" w:type="dxa"/>
          </w:tcPr>
          <w:p w14:paraId="0C840503" w14:textId="77777777" w:rsidR="00CD7DA8" w:rsidRPr="00C63ED2" w:rsidRDefault="00CD7DA8" w:rsidP="003E3547">
            <w:pPr>
              <w:pStyle w:val="TAL"/>
              <w:rPr>
                <w:b/>
              </w:rPr>
            </w:pPr>
            <w:r w:rsidRPr="00C63ED2">
              <w:rPr>
                <w:b/>
              </w:rPr>
              <w:t>In Parameters</w:t>
            </w:r>
          </w:p>
        </w:tc>
        <w:tc>
          <w:tcPr>
            <w:tcW w:w="7560" w:type="dxa"/>
          </w:tcPr>
          <w:p w14:paraId="3FC0ED3A" w14:textId="77777777" w:rsidR="00CD7DA8" w:rsidRPr="00C63ED2" w:rsidRDefault="00CD7DA8" w:rsidP="003E3547">
            <w:pPr>
              <w:pStyle w:val="SignatureDefCont"/>
              <w:keepNext w:val="0"/>
              <w:keepLines/>
              <w:numPr>
                <w:ilvl w:val="12"/>
                <w:numId w:val="0"/>
              </w:numPr>
              <w:tabs>
                <w:tab w:val="clear" w:pos="1716"/>
                <w:tab w:val="left" w:pos="1853"/>
              </w:tabs>
              <w:ind w:left="1853" w:hanging="18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procedure call is enqueued by the SUT Adaptor</w:t>
            </w:r>
          </w:p>
          <w:p w14:paraId="67599931" w14:textId="77777777" w:rsidR="00CD7DA8" w:rsidRPr="00C63ED2" w:rsidRDefault="00CD7DA8" w:rsidP="003E3547">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C63ED2">
              <w:rPr>
                <w:rFonts w:ascii="Courier New" w:hAnsi="Courier New" w:cs="Courier New"/>
                <w:sz w:val="18"/>
                <w:szCs w:val="18"/>
                <w:lang w:val="en-GB"/>
              </w:rPr>
              <w:t>SUTaddress</w:t>
            </w:r>
            <w:r w:rsidRPr="00C63ED2">
              <w:rPr>
                <w:sz w:val="18"/>
                <w:szCs w:val="18"/>
                <w:lang w:val="en-GB"/>
              </w:rPr>
              <w:tab/>
            </w:r>
            <w:r w:rsidRPr="00C63ED2">
              <w:rPr>
                <w:rFonts w:ascii="Arial" w:hAnsi="Arial"/>
                <w:sz w:val="18"/>
                <w:szCs w:val="18"/>
                <w:lang w:val="en-GB"/>
              </w:rPr>
              <w:t>(optional) source address within the SUT</w:t>
            </w:r>
          </w:p>
          <w:p w14:paraId="7356E5CF" w14:textId="77777777" w:rsidR="00CD7DA8" w:rsidRPr="00C63ED2" w:rsidRDefault="00CD7DA8" w:rsidP="003E3547">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C63ED2">
              <w:rPr>
                <w:rFonts w:ascii="Courier New" w:hAnsi="Courier New" w:cs="Courier New"/>
                <w:sz w:val="18"/>
                <w:szCs w:val="18"/>
                <w:lang w:val="en-GB"/>
              </w:rPr>
              <w:t>componentId</w:t>
            </w:r>
            <w:r w:rsidRPr="00C63ED2">
              <w:rPr>
                <w:sz w:val="18"/>
                <w:szCs w:val="18"/>
                <w:lang w:val="en-GB"/>
              </w:rPr>
              <w:tab/>
            </w:r>
            <w:r w:rsidRPr="00C63ED2">
              <w:rPr>
                <w:rFonts w:ascii="Arial" w:hAnsi="Arial"/>
                <w:sz w:val="18"/>
                <w:szCs w:val="18"/>
                <w:lang w:val="en-GB"/>
              </w:rPr>
              <w:t xml:space="preserve">identifier of the receiving test component </w:t>
            </w:r>
          </w:p>
          <w:p w14:paraId="67BB1D73" w14:textId="77777777" w:rsidR="00CD7DA8" w:rsidRPr="00C63ED2" w:rsidRDefault="00CD7DA8" w:rsidP="003E3547">
            <w:pPr>
              <w:pStyle w:val="SignatureDefCont"/>
              <w:keepNext w:val="0"/>
              <w:keepLines/>
              <w:numPr>
                <w:ilvl w:val="12"/>
                <w:numId w:val="0"/>
              </w:numPr>
              <w:tabs>
                <w:tab w:val="clear" w:pos="1716"/>
                <w:tab w:val="left" w:pos="1853"/>
              </w:tabs>
              <w:ind w:left="1853" w:hanging="1853"/>
              <w:rPr>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w:t>
            </w:r>
          </w:p>
          <w:p w14:paraId="1065AA4F" w14:textId="77777777" w:rsidR="00CD7DA8" w:rsidRPr="00C63ED2" w:rsidRDefault="00CD7DA8" w:rsidP="003E3547">
            <w:pPr>
              <w:pStyle w:val="TAL"/>
              <w:tabs>
                <w:tab w:val="left" w:pos="1853"/>
              </w:tabs>
              <w:ind w:left="1853" w:hanging="1853"/>
              <w:rPr>
                <w:rFonts w:cs="Arial"/>
                <w:szCs w:val="18"/>
              </w:rPr>
            </w:pPr>
            <w:r w:rsidRPr="00C63ED2">
              <w:rPr>
                <w:rFonts w:ascii="Courier New" w:hAnsi="Courier New"/>
                <w:szCs w:val="18"/>
              </w:rPr>
              <w:t>parameterList</w:t>
            </w:r>
            <w:r w:rsidRPr="00C63ED2">
              <w:rPr>
                <w:szCs w:val="18"/>
              </w:rPr>
              <w:tab/>
              <w:t xml:space="preserve">a list of encoded parameters which are part of the indicated signature. The parameters in </w:t>
            </w:r>
            <w:r w:rsidRPr="00C63ED2">
              <w:rPr>
                <w:rFonts w:ascii="Courier New" w:hAnsi="Courier New"/>
                <w:szCs w:val="18"/>
              </w:rPr>
              <w:t>parameterList</w:t>
            </w:r>
            <w:r w:rsidRPr="00C63ED2">
              <w:rPr>
                <w:szCs w:val="18"/>
              </w:rPr>
              <w:t xml:space="preserve"> </w:t>
            </w:r>
            <w:r w:rsidRPr="00C63ED2">
              <w:rPr>
                <w:rFonts w:cs="Arial"/>
                <w:szCs w:val="18"/>
              </w:rPr>
              <w:t>are ordered as they appear in the TTCN</w:t>
            </w:r>
            <w:r w:rsidRPr="00C63ED2">
              <w:rPr>
                <w:rFonts w:cs="Arial"/>
                <w:szCs w:val="18"/>
              </w:rPr>
              <w:noBreakHyphen/>
              <w:t>3 signature declaration. Description of data passed as parameters to the operation from the calling entity to the called entity</w:t>
            </w:r>
            <w:r w:rsidR="00477A1F" w:rsidRPr="00C63ED2">
              <w:rPr>
                <w:rFonts w:cs="Arial"/>
                <w:szCs w:val="18"/>
              </w:rPr>
              <w:t xml:space="preserve"> </w:t>
            </w:r>
          </w:p>
          <w:p w14:paraId="274350E6" w14:textId="77777777" w:rsidR="00CD7DA8" w:rsidRPr="00C63ED2" w:rsidRDefault="00CD7DA8" w:rsidP="003E3547">
            <w:pPr>
              <w:pStyle w:val="TAL"/>
              <w:tabs>
                <w:tab w:val="left" w:pos="1853"/>
              </w:tabs>
              <w:ind w:left="1853" w:hanging="1853"/>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call has been received from the SUT</w:t>
            </w:r>
          </w:p>
        </w:tc>
      </w:tr>
      <w:tr w:rsidR="00CD7DA8" w:rsidRPr="00C63ED2" w14:paraId="37A09AAF" w14:textId="77777777" w:rsidTr="003E3547">
        <w:trPr>
          <w:jc w:val="center"/>
        </w:trPr>
        <w:tc>
          <w:tcPr>
            <w:tcW w:w="1972" w:type="dxa"/>
          </w:tcPr>
          <w:p w14:paraId="32CFA452" w14:textId="77777777" w:rsidR="00CD7DA8" w:rsidRPr="00C63ED2" w:rsidRDefault="00CD7DA8" w:rsidP="003E3547">
            <w:pPr>
              <w:pStyle w:val="TAL"/>
              <w:rPr>
                <w:b/>
              </w:rPr>
            </w:pPr>
            <w:r w:rsidRPr="00C63ED2">
              <w:rPr>
                <w:b/>
              </w:rPr>
              <w:t>Out Parameters</w:t>
            </w:r>
          </w:p>
        </w:tc>
        <w:tc>
          <w:tcPr>
            <w:tcW w:w="7560" w:type="dxa"/>
          </w:tcPr>
          <w:p w14:paraId="62DF9D40" w14:textId="77777777" w:rsidR="00CD7DA8" w:rsidRPr="00C63ED2" w:rsidRDefault="00CD7DA8" w:rsidP="003E3547">
            <w:pPr>
              <w:pStyle w:val="TAL"/>
              <w:rPr>
                <w:szCs w:val="18"/>
              </w:rPr>
            </w:pPr>
            <w:r w:rsidRPr="00C63ED2">
              <w:rPr>
                <w:szCs w:val="18"/>
              </w:rPr>
              <w:t>n.a.</w:t>
            </w:r>
          </w:p>
        </w:tc>
      </w:tr>
      <w:tr w:rsidR="00CD7DA8" w:rsidRPr="00C63ED2" w14:paraId="1B52DE41" w14:textId="77777777" w:rsidTr="003E3547">
        <w:trPr>
          <w:jc w:val="center"/>
        </w:trPr>
        <w:tc>
          <w:tcPr>
            <w:tcW w:w="1972" w:type="dxa"/>
          </w:tcPr>
          <w:p w14:paraId="275AFDC6" w14:textId="77777777" w:rsidR="00CD7DA8" w:rsidRPr="00C63ED2" w:rsidRDefault="00CD7DA8" w:rsidP="003E3547">
            <w:pPr>
              <w:pStyle w:val="TAL"/>
              <w:rPr>
                <w:b/>
              </w:rPr>
            </w:pPr>
            <w:r w:rsidRPr="00C63ED2">
              <w:rPr>
                <w:b/>
              </w:rPr>
              <w:t>Return Value</w:t>
            </w:r>
          </w:p>
        </w:tc>
        <w:tc>
          <w:tcPr>
            <w:tcW w:w="7560" w:type="dxa"/>
          </w:tcPr>
          <w:p w14:paraId="68C6525E" w14:textId="77777777" w:rsidR="00CD7DA8" w:rsidRPr="00C63ED2" w:rsidRDefault="00CD7DA8" w:rsidP="003E3547">
            <w:pPr>
              <w:pStyle w:val="TAL"/>
              <w:rPr>
                <w:szCs w:val="18"/>
              </w:rPr>
            </w:pPr>
            <w:r w:rsidRPr="00C63ED2">
              <w:rPr>
                <w:szCs w:val="18"/>
              </w:rPr>
              <w:t>Void</w:t>
            </w:r>
          </w:p>
        </w:tc>
      </w:tr>
      <w:tr w:rsidR="00CD7DA8" w:rsidRPr="00C63ED2" w14:paraId="35EA1FD8" w14:textId="77777777" w:rsidTr="003E3547">
        <w:trPr>
          <w:jc w:val="center"/>
        </w:trPr>
        <w:tc>
          <w:tcPr>
            <w:tcW w:w="1972" w:type="dxa"/>
          </w:tcPr>
          <w:p w14:paraId="552531FD" w14:textId="77777777" w:rsidR="00CD7DA8" w:rsidRPr="00C63ED2" w:rsidRDefault="00CD7DA8" w:rsidP="003E3547">
            <w:pPr>
              <w:pStyle w:val="TAL"/>
              <w:rPr>
                <w:b/>
              </w:rPr>
            </w:pPr>
            <w:r w:rsidRPr="00C63ED2">
              <w:rPr>
                <w:b/>
              </w:rPr>
              <w:t>Constraints</w:t>
            </w:r>
          </w:p>
        </w:tc>
        <w:tc>
          <w:tcPr>
            <w:tcW w:w="7560" w:type="dxa"/>
          </w:tcPr>
          <w:p w14:paraId="0EFB909A" w14:textId="77777777" w:rsidR="00CD7DA8" w:rsidRPr="00C63ED2" w:rsidRDefault="00CD7DA8" w:rsidP="003E3547">
            <w:pPr>
              <w:pStyle w:val="TAL"/>
              <w:rPr>
                <w:szCs w:val="18"/>
              </w:rPr>
            </w:pPr>
            <w:r w:rsidRPr="00C63ED2">
              <w:rPr>
                <w:szCs w:val="18"/>
              </w:rPr>
              <w:t xml:space="preserve">This operation can be called by the SA after it has received a procedure call from the SUT. It can only be used when </w:t>
            </w:r>
            <w:r w:rsidRPr="00C63ED2">
              <w:rPr>
                <w:rFonts w:ascii="Courier New" w:hAnsi="Courier New"/>
                <w:szCs w:val="18"/>
              </w:rPr>
              <w:t>tsiPortId</w:t>
            </w:r>
            <w:r w:rsidRPr="00C63ED2">
              <w:rPr>
                <w:szCs w:val="18"/>
              </w:rPr>
              <w:t xml:space="preserve"> has been either previously mapped to a port of </w:t>
            </w:r>
            <w:r w:rsidRPr="00C63ED2">
              <w:rPr>
                <w:rFonts w:ascii="Courier New" w:hAnsi="Courier New"/>
                <w:szCs w:val="18"/>
              </w:rPr>
              <w:t>componentId</w:t>
            </w:r>
            <w:r w:rsidRPr="00C63ED2">
              <w:rPr>
                <w:szCs w:val="18"/>
              </w:rPr>
              <w:t xml:space="preserve"> or referenced in the previous </w:t>
            </w:r>
            <w:r w:rsidRPr="00C63ED2">
              <w:rPr>
                <w:rFonts w:ascii="Courier New" w:hAnsi="Courier New"/>
                <w:szCs w:val="18"/>
              </w:rPr>
              <w:t>triExecuteTestCase</w:t>
            </w:r>
            <w:r w:rsidRPr="00C63ED2">
              <w:rPr>
                <w:szCs w:val="18"/>
              </w:rPr>
              <w:t xml:space="preserve"> statement.</w:t>
            </w:r>
          </w:p>
          <w:p w14:paraId="63E727AE" w14:textId="77777777" w:rsidR="00CD7DA8" w:rsidRPr="00C63ED2" w:rsidRDefault="00CD7DA8" w:rsidP="003E3547">
            <w:pPr>
              <w:pStyle w:val="TAL"/>
              <w:rPr>
                <w:szCs w:val="18"/>
              </w:rPr>
            </w:pPr>
            <w:r w:rsidRPr="00C63ED2">
              <w:rPr>
                <w:szCs w:val="18"/>
              </w:rPr>
              <w:t xml:space="preserve">In the invocation of a </w:t>
            </w:r>
            <w:r w:rsidRPr="00C63ED2">
              <w:rPr>
                <w:rFonts w:ascii="Courier New" w:hAnsi="Courier New"/>
                <w:szCs w:val="18"/>
              </w:rPr>
              <w:t>triEnqueueCall</w:t>
            </w:r>
            <w:r w:rsidRPr="00C63ED2">
              <w:rPr>
                <w:szCs w:val="18"/>
              </w:rPr>
              <w:t xml:space="preserve"> operation all </w:t>
            </w:r>
            <w:r w:rsidRPr="00C63ED2">
              <w:rPr>
                <w:i/>
                <w:szCs w:val="18"/>
              </w:rPr>
              <w:t>in</w:t>
            </w:r>
            <w:r w:rsidRPr="00C63ED2">
              <w:rPr>
                <w:szCs w:val="18"/>
              </w:rPr>
              <w:t xml:space="preserve"> and </w:t>
            </w:r>
            <w:r w:rsidRPr="00C63ED2">
              <w:rPr>
                <w:i/>
                <w:szCs w:val="18"/>
              </w:rPr>
              <w:t>inout</w:t>
            </w:r>
            <w:r w:rsidRPr="00C63ED2">
              <w:rPr>
                <w:szCs w:val="18"/>
              </w:rPr>
              <w:t xml:space="preserve"> procedure parameters contain encoded values. </w:t>
            </w:r>
          </w:p>
        </w:tc>
      </w:tr>
      <w:tr w:rsidR="00CD7DA8" w:rsidRPr="00C63ED2" w14:paraId="45998AA2" w14:textId="77777777" w:rsidTr="003E3547">
        <w:trPr>
          <w:jc w:val="center"/>
        </w:trPr>
        <w:tc>
          <w:tcPr>
            <w:tcW w:w="1972" w:type="dxa"/>
          </w:tcPr>
          <w:p w14:paraId="71D46EF1" w14:textId="77777777" w:rsidR="00CD7DA8" w:rsidRPr="00C63ED2" w:rsidRDefault="00CD7DA8" w:rsidP="003E3547">
            <w:pPr>
              <w:pStyle w:val="TAL"/>
              <w:rPr>
                <w:b/>
              </w:rPr>
            </w:pPr>
            <w:r w:rsidRPr="00C63ED2">
              <w:rPr>
                <w:b/>
              </w:rPr>
              <w:t>Effect</w:t>
            </w:r>
          </w:p>
        </w:tc>
        <w:tc>
          <w:tcPr>
            <w:tcW w:w="7560" w:type="dxa"/>
          </w:tcPr>
          <w:p w14:paraId="7DB10CB5" w14:textId="77777777" w:rsidR="00CD7DA8" w:rsidRPr="00C63ED2" w:rsidRDefault="00CD7DA8" w:rsidP="003E3547">
            <w:pPr>
              <w:pStyle w:val="TAL"/>
              <w:rPr>
                <w:szCs w:val="18"/>
              </w:rPr>
            </w:pPr>
            <w:r w:rsidRPr="00C63ED2">
              <w:rPr>
                <w:szCs w:val="18"/>
              </w:rPr>
              <w:t xml:space="preserve">The TE can enqueue this procedure call with the signature identifier </w:t>
            </w:r>
            <w:r w:rsidRPr="00C63ED2">
              <w:rPr>
                <w:rFonts w:ascii="Courier New" w:hAnsi="Courier New"/>
                <w:szCs w:val="18"/>
              </w:rPr>
              <w:t>signatureId</w:t>
            </w:r>
            <w:r w:rsidRPr="00C63ED2">
              <w:rPr>
                <w:szCs w:val="18"/>
              </w:rPr>
              <w:t xml:space="preserve"> at the port of the component </w:t>
            </w:r>
            <w:r w:rsidRPr="00C63ED2">
              <w:rPr>
                <w:rFonts w:ascii="Courier New" w:hAnsi="Courier New"/>
                <w:szCs w:val="18"/>
              </w:rPr>
              <w:t>componentId</w:t>
            </w:r>
            <w:r w:rsidRPr="00C63ED2">
              <w:rPr>
                <w:szCs w:val="18"/>
              </w:rPr>
              <w:t xml:space="preserve"> to which the TSI port </w:t>
            </w:r>
            <w:r w:rsidRPr="00C63ED2">
              <w:rPr>
                <w:rFonts w:ascii="Courier New" w:hAnsi="Courier New"/>
                <w:szCs w:val="18"/>
              </w:rPr>
              <w:t>tsiPortId</w:t>
            </w:r>
            <w:r w:rsidRPr="00C63ED2">
              <w:rPr>
                <w:szCs w:val="18"/>
              </w:rPr>
              <w:t xml:space="preserve"> is mapped. The decoding of procedure parameters has to be done in the TE.</w:t>
            </w:r>
          </w:p>
          <w:p w14:paraId="0C417105" w14:textId="77777777" w:rsidR="00CD7DA8" w:rsidRPr="00C63ED2" w:rsidRDefault="00CD7DA8" w:rsidP="003E3547">
            <w:pPr>
              <w:pStyle w:val="TAL"/>
              <w:rPr>
                <w:szCs w:val="18"/>
              </w:rPr>
            </w:pPr>
            <w:r w:rsidRPr="00C63ED2">
              <w:rPr>
                <w:szCs w:val="18"/>
              </w:rPr>
              <w:t xml:space="preserve">The TE shall indicate no error in case the value of any </w:t>
            </w:r>
            <w:r w:rsidRPr="00C63ED2">
              <w:rPr>
                <w:i/>
                <w:szCs w:val="18"/>
              </w:rPr>
              <w:t xml:space="preserve">out </w:t>
            </w:r>
            <w:r w:rsidRPr="00C63ED2">
              <w:rPr>
                <w:szCs w:val="18"/>
              </w:rPr>
              <w:t>parameter is different from null.</w:t>
            </w:r>
          </w:p>
        </w:tc>
      </w:tr>
    </w:tbl>
    <w:p w14:paraId="2E683D13" w14:textId="77777777" w:rsidR="00CD7DA8" w:rsidRPr="00C63ED2" w:rsidRDefault="00CD7DA8" w:rsidP="00CD7DA8"/>
    <w:p w14:paraId="6FFBBBAB" w14:textId="77777777" w:rsidR="00264906" w:rsidRPr="00C63ED2" w:rsidRDefault="00681499" w:rsidP="00681499">
      <w:pPr>
        <w:pStyle w:val="berschrift3"/>
      </w:pPr>
      <w:bookmarkStart w:id="66" w:name="_Toc420499178"/>
      <w:r w:rsidRPr="00C63ED2">
        <w:lastRenderedPageBreak/>
        <w:t>6.6.15</w:t>
      </w:r>
      <w:r w:rsidRPr="00C63ED2">
        <w:tab/>
      </w:r>
      <w:r w:rsidR="0023794C" w:rsidRPr="00C63ED2">
        <w:t>t</w:t>
      </w:r>
      <w:r w:rsidR="00264906" w:rsidRPr="00C63ED2">
        <w:t>riEnqueueReply</w:t>
      </w:r>
      <w:r w:rsidR="0023794C" w:rsidRPr="00C63ED2">
        <w:t>RT</w:t>
      </w:r>
      <w:r w:rsidR="00264906" w:rsidRPr="00C63ED2">
        <w:t xml:space="preserve"> (SA </w:t>
      </w:r>
      <w:r w:rsidR="00264906" w:rsidRPr="00C63ED2">
        <w:sym w:font="Symbol" w:char="F0AE"/>
      </w:r>
      <w:r w:rsidR="00264906" w:rsidRPr="00C63ED2">
        <w:t xml:space="preserve"> TE)</w:t>
      </w:r>
      <w:bookmarkEnd w:id="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57"/>
        <w:gridCol w:w="7872"/>
      </w:tblGrid>
      <w:tr w:rsidR="00596FBC" w:rsidRPr="00C63ED2" w14:paraId="4BCE9F45" w14:textId="77777777" w:rsidTr="003E3547">
        <w:trPr>
          <w:jc w:val="center"/>
        </w:trPr>
        <w:tc>
          <w:tcPr>
            <w:tcW w:w="1769" w:type="dxa"/>
          </w:tcPr>
          <w:p w14:paraId="275B910C" w14:textId="77777777" w:rsidR="00596FBC" w:rsidRPr="00C63ED2" w:rsidRDefault="00596FBC" w:rsidP="003E3547">
            <w:pPr>
              <w:pStyle w:val="TAL"/>
              <w:rPr>
                <w:b/>
              </w:rPr>
            </w:pPr>
            <w:r w:rsidRPr="00C63ED2">
              <w:rPr>
                <w:b/>
              </w:rPr>
              <w:t>Signature</w:t>
            </w:r>
          </w:p>
        </w:tc>
        <w:tc>
          <w:tcPr>
            <w:tcW w:w="7938" w:type="dxa"/>
          </w:tcPr>
          <w:p w14:paraId="7ED851FF" w14:textId="77777777" w:rsidR="00596FBC" w:rsidRPr="00C63ED2" w:rsidRDefault="00596FBC" w:rsidP="003E3547">
            <w:pPr>
              <w:pStyle w:val="TAL"/>
              <w:ind w:left="2206" w:hanging="2206"/>
              <w:rPr>
                <w:szCs w:val="18"/>
              </w:rPr>
            </w:pPr>
            <w:r w:rsidRPr="00C63ED2">
              <w:rPr>
                <w:rFonts w:ascii="Courier New" w:hAnsi="Courier New"/>
                <w:szCs w:val="18"/>
              </w:rPr>
              <w:t xml:space="preserve">void triEnqueueReply(in TriPortIdType tsiPortId, </w:t>
            </w:r>
            <w:r w:rsidRPr="00C63ED2">
              <w:rPr>
                <w:rFonts w:ascii="Courier New" w:hAnsi="Courier New"/>
                <w:szCs w:val="18"/>
              </w:rPr>
              <w:br/>
              <w:t>in TriAddressType SUTaddress,</w:t>
            </w:r>
            <w:r w:rsidRPr="00C63ED2">
              <w:rPr>
                <w:rFonts w:ascii="Courier New" w:hAnsi="Courier New"/>
                <w:szCs w:val="18"/>
              </w:rPr>
              <w:br/>
              <w:t xml:space="preserve">in TriComponentIdType componentId, </w:t>
            </w:r>
            <w:r w:rsidRPr="00C63ED2">
              <w:rPr>
                <w:rFonts w:ascii="Courier New" w:hAnsi="Courier New"/>
                <w:szCs w:val="18"/>
              </w:rPr>
              <w:br/>
              <w:t xml:space="preserve">in TriSignatureIdType signatureId, </w:t>
            </w:r>
            <w:r w:rsidRPr="00C63ED2">
              <w:rPr>
                <w:rFonts w:ascii="Courier New" w:hAnsi="Courier New"/>
                <w:szCs w:val="18"/>
              </w:rPr>
              <w:br/>
              <w:t>in TriParameterListType parameterList,</w:t>
            </w:r>
            <w:r w:rsidRPr="00C63ED2">
              <w:rPr>
                <w:rFonts w:ascii="Courier New" w:hAnsi="Courier New"/>
                <w:szCs w:val="18"/>
              </w:rPr>
              <w:br/>
              <w:t xml:space="preserve">in TriParameterType returnValue, </w:t>
            </w:r>
            <w:r w:rsidRPr="00C63ED2">
              <w:rPr>
                <w:rFonts w:ascii="Courier New" w:hAnsi="Courier New"/>
                <w:szCs w:val="18"/>
              </w:rPr>
              <w:br/>
              <w:t>in TriTimerDuration timestamp)</w:t>
            </w:r>
          </w:p>
        </w:tc>
      </w:tr>
      <w:tr w:rsidR="00596FBC" w:rsidRPr="00C63ED2" w14:paraId="53230F40" w14:textId="77777777" w:rsidTr="003E3547">
        <w:trPr>
          <w:jc w:val="center"/>
        </w:trPr>
        <w:tc>
          <w:tcPr>
            <w:tcW w:w="1769" w:type="dxa"/>
          </w:tcPr>
          <w:p w14:paraId="50C0E8D1" w14:textId="77777777" w:rsidR="00596FBC" w:rsidRPr="00C63ED2" w:rsidRDefault="00596FBC" w:rsidP="003E3547">
            <w:pPr>
              <w:pStyle w:val="TAL"/>
              <w:rPr>
                <w:b/>
              </w:rPr>
            </w:pPr>
            <w:r w:rsidRPr="00C63ED2">
              <w:rPr>
                <w:b/>
              </w:rPr>
              <w:t>In Parameters</w:t>
            </w:r>
          </w:p>
        </w:tc>
        <w:tc>
          <w:tcPr>
            <w:tcW w:w="7938" w:type="dxa"/>
          </w:tcPr>
          <w:p w14:paraId="13B07019" w14:textId="77777777" w:rsidR="00596FBC" w:rsidRPr="00C63ED2"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of the test system interface port via which the reply is enqueued by the SUT Adaptor</w:t>
            </w:r>
          </w:p>
          <w:p w14:paraId="72C91E36" w14:textId="77777777" w:rsidR="00596FBC" w:rsidRPr="00C63ED2" w:rsidRDefault="00596FBC" w:rsidP="003E3547">
            <w:pPr>
              <w:pStyle w:val="SignatureDefCont"/>
              <w:keepNext w:val="0"/>
              <w:keepLines/>
              <w:numPr>
                <w:ilvl w:val="12"/>
                <w:numId w:val="0"/>
              </w:numPr>
              <w:tabs>
                <w:tab w:val="clear" w:pos="1716"/>
              </w:tabs>
              <w:ind w:left="1753" w:hanging="1753"/>
              <w:rPr>
                <w:sz w:val="18"/>
                <w:szCs w:val="18"/>
                <w:lang w:val="en-GB"/>
              </w:rPr>
            </w:pPr>
            <w:r w:rsidRPr="00C63ED2">
              <w:rPr>
                <w:rFonts w:ascii="Courier New" w:hAnsi="Courier New"/>
                <w:sz w:val="18"/>
                <w:szCs w:val="18"/>
                <w:lang w:val="en-GB"/>
              </w:rPr>
              <w:t>SUTaddress</w:t>
            </w:r>
            <w:r w:rsidRPr="00C63ED2">
              <w:rPr>
                <w:sz w:val="18"/>
                <w:szCs w:val="18"/>
                <w:lang w:val="en-GB"/>
              </w:rPr>
              <w:tab/>
            </w:r>
            <w:r w:rsidRPr="00C63ED2">
              <w:rPr>
                <w:rFonts w:ascii="Arial" w:hAnsi="Arial" w:cs="Arial"/>
                <w:sz w:val="18"/>
                <w:szCs w:val="18"/>
                <w:lang w:val="en-GB"/>
              </w:rPr>
              <w:t>(optional) source address within the SUT</w:t>
            </w:r>
          </w:p>
          <w:p w14:paraId="2898E120" w14:textId="77777777" w:rsidR="00596FBC" w:rsidRPr="00C63ED2"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C63ED2">
              <w:rPr>
                <w:rFonts w:ascii="Courier New" w:hAnsi="Courier New"/>
                <w:sz w:val="18"/>
                <w:szCs w:val="18"/>
                <w:lang w:val="en-GB"/>
              </w:rPr>
              <w:t>componentId</w:t>
            </w:r>
            <w:r w:rsidRPr="00C63ED2">
              <w:rPr>
                <w:sz w:val="18"/>
                <w:szCs w:val="18"/>
                <w:lang w:val="en-GB"/>
              </w:rPr>
              <w:tab/>
            </w:r>
            <w:r w:rsidRPr="00C63ED2">
              <w:rPr>
                <w:rFonts w:ascii="Arial" w:hAnsi="Arial" w:cs="Arial"/>
                <w:sz w:val="18"/>
                <w:szCs w:val="18"/>
                <w:lang w:val="en-GB"/>
              </w:rPr>
              <w:t>identifier of the receiving test component</w:t>
            </w:r>
          </w:p>
          <w:p w14:paraId="0C01447F" w14:textId="77777777" w:rsidR="00596FBC" w:rsidRPr="00C63ED2"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w:t>
            </w:r>
          </w:p>
          <w:p w14:paraId="27AD74A2" w14:textId="77777777" w:rsidR="00596FBC" w:rsidRPr="00C63ED2"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C63ED2">
              <w:rPr>
                <w:rFonts w:ascii="Courier New" w:hAnsi="Courier New"/>
                <w:sz w:val="18"/>
                <w:szCs w:val="18"/>
                <w:lang w:val="en-GB"/>
              </w:rPr>
              <w:t>parameterList</w:t>
            </w:r>
            <w:r w:rsidRPr="00C63ED2">
              <w:rPr>
                <w:sz w:val="18"/>
                <w:szCs w:val="18"/>
                <w:lang w:val="en-GB"/>
              </w:rPr>
              <w:tab/>
            </w:r>
            <w:r w:rsidRPr="00C63ED2">
              <w:rPr>
                <w:rFonts w:ascii="Arial" w:hAnsi="Arial" w:cs="Arial"/>
                <w:sz w:val="18"/>
                <w:szCs w:val="18"/>
                <w:lang w:val="en-GB"/>
              </w:rPr>
              <w:t>a list of encoded parameters which are part of the indicated signature. The parameters in</w:t>
            </w:r>
            <w:r w:rsidRPr="00C63ED2">
              <w:rPr>
                <w:sz w:val="18"/>
                <w:szCs w:val="18"/>
                <w:lang w:val="en-GB"/>
              </w:rPr>
              <w:t xml:space="preserve"> </w:t>
            </w:r>
            <w:r w:rsidRPr="00C63ED2">
              <w:rPr>
                <w:rFonts w:ascii="Courier New" w:hAnsi="Courier New"/>
                <w:sz w:val="18"/>
                <w:szCs w:val="18"/>
                <w:lang w:val="en-GB"/>
              </w:rPr>
              <w:t>parameterList</w:t>
            </w:r>
            <w:r w:rsidRPr="00C63ED2">
              <w:rPr>
                <w:sz w:val="18"/>
                <w:szCs w:val="18"/>
                <w:lang w:val="en-GB"/>
              </w:rPr>
              <w:t xml:space="preserve"> </w:t>
            </w:r>
            <w:r w:rsidRPr="00C63ED2">
              <w:rPr>
                <w:rFonts w:ascii="Arial" w:hAnsi="Arial" w:cs="Arial"/>
                <w:sz w:val="18"/>
                <w:szCs w:val="18"/>
                <w:lang w:val="en-GB"/>
              </w:rPr>
              <w:t>are ordered as they appear in the TTCN</w:t>
            </w:r>
            <w:r w:rsidRPr="00C63ED2">
              <w:rPr>
                <w:rFonts w:ascii="Arial" w:hAnsi="Arial" w:cs="Arial"/>
                <w:sz w:val="18"/>
                <w:szCs w:val="18"/>
                <w:lang w:val="en-GB"/>
              </w:rPr>
              <w:noBreakHyphen/>
              <w:t>3 signature declaration</w:t>
            </w:r>
          </w:p>
          <w:p w14:paraId="4460430B" w14:textId="77777777" w:rsidR="00596FBC" w:rsidRPr="00C63ED2" w:rsidRDefault="00596FBC" w:rsidP="003E3547">
            <w:pPr>
              <w:pStyle w:val="TAL"/>
              <w:ind w:left="1753" w:hanging="1753"/>
              <w:rPr>
                <w:rFonts w:cs="Arial"/>
                <w:szCs w:val="18"/>
              </w:rPr>
            </w:pPr>
            <w:r w:rsidRPr="00C63ED2">
              <w:rPr>
                <w:rFonts w:ascii="Courier New" w:hAnsi="Courier New"/>
                <w:szCs w:val="18"/>
              </w:rPr>
              <w:t>returnValue</w:t>
            </w:r>
            <w:r w:rsidRPr="00C63ED2">
              <w:rPr>
                <w:szCs w:val="18"/>
              </w:rPr>
              <w:tab/>
            </w:r>
            <w:r w:rsidRPr="00C63ED2">
              <w:rPr>
                <w:rFonts w:cs="Arial"/>
                <w:szCs w:val="18"/>
              </w:rPr>
              <w:t>(optional) encoded return value of the procedure call</w:t>
            </w:r>
          </w:p>
          <w:p w14:paraId="3BF8CED2" w14:textId="77777777" w:rsidR="00596FBC" w:rsidRPr="00C63ED2" w:rsidRDefault="00596FBC" w:rsidP="003E3547">
            <w:pPr>
              <w:pStyle w:val="TAL"/>
              <w:ind w:left="1753" w:hanging="1753"/>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reply has been received from the SUT</w:t>
            </w:r>
          </w:p>
        </w:tc>
      </w:tr>
      <w:tr w:rsidR="00596FBC" w:rsidRPr="00C63ED2" w14:paraId="4571C8EE" w14:textId="77777777" w:rsidTr="003E3547">
        <w:trPr>
          <w:jc w:val="center"/>
        </w:trPr>
        <w:tc>
          <w:tcPr>
            <w:tcW w:w="1769" w:type="dxa"/>
          </w:tcPr>
          <w:p w14:paraId="030CF69A" w14:textId="77777777" w:rsidR="00596FBC" w:rsidRPr="00C63ED2" w:rsidRDefault="00596FBC" w:rsidP="003E3547">
            <w:pPr>
              <w:pStyle w:val="TAL"/>
              <w:rPr>
                <w:b/>
              </w:rPr>
            </w:pPr>
            <w:r w:rsidRPr="00C63ED2">
              <w:rPr>
                <w:b/>
              </w:rPr>
              <w:t>Out Parameters</w:t>
            </w:r>
          </w:p>
        </w:tc>
        <w:tc>
          <w:tcPr>
            <w:tcW w:w="7938" w:type="dxa"/>
          </w:tcPr>
          <w:p w14:paraId="235D1816" w14:textId="77777777" w:rsidR="00596FBC" w:rsidRPr="00C63ED2" w:rsidRDefault="00596FBC" w:rsidP="003E3547">
            <w:pPr>
              <w:pStyle w:val="TAL"/>
              <w:rPr>
                <w:szCs w:val="18"/>
              </w:rPr>
            </w:pPr>
            <w:r w:rsidRPr="00C63ED2">
              <w:rPr>
                <w:szCs w:val="18"/>
              </w:rPr>
              <w:t>n.a.</w:t>
            </w:r>
          </w:p>
        </w:tc>
      </w:tr>
      <w:tr w:rsidR="00596FBC" w:rsidRPr="00C63ED2" w14:paraId="1F898CA0" w14:textId="77777777" w:rsidTr="003E3547">
        <w:trPr>
          <w:jc w:val="center"/>
        </w:trPr>
        <w:tc>
          <w:tcPr>
            <w:tcW w:w="1769" w:type="dxa"/>
          </w:tcPr>
          <w:p w14:paraId="39362123" w14:textId="77777777" w:rsidR="00596FBC" w:rsidRPr="00C63ED2" w:rsidRDefault="00596FBC" w:rsidP="003E3547">
            <w:pPr>
              <w:pStyle w:val="TAL"/>
              <w:rPr>
                <w:b/>
              </w:rPr>
            </w:pPr>
            <w:r w:rsidRPr="00C63ED2">
              <w:rPr>
                <w:b/>
              </w:rPr>
              <w:t>Return Value</w:t>
            </w:r>
          </w:p>
        </w:tc>
        <w:tc>
          <w:tcPr>
            <w:tcW w:w="7938" w:type="dxa"/>
          </w:tcPr>
          <w:p w14:paraId="6CA20AE9" w14:textId="77777777" w:rsidR="00596FBC" w:rsidRPr="00C63ED2" w:rsidRDefault="00596FBC" w:rsidP="003E3547">
            <w:pPr>
              <w:pStyle w:val="TAL"/>
              <w:rPr>
                <w:szCs w:val="18"/>
              </w:rPr>
            </w:pPr>
            <w:r w:rsidRPr="00C63ED2">
              <w:rPr>
                <w:szCs w:val="18"/>
              </w:rPr>
              <w:t>Void</w:t>
            </w:r>
          </w:p>
        </w:tc>
      </w:tr>
      <w:tr w:rsidR="00596FBC" w:rsidRPr="00C63ED2" w14:paraId="030ED47F" w14:textId="77777777" w:rsidTr="003E3547">
        <w:trPr>
          <w:jc w:val="center"/>
        </w:trPr>
        <w:tc>
          <w:tcPr>
            <w:tcW w:w="1769" w:type="dxa"/>
          </w:tcPr>
          <w:p w14:paraId="7AE492E3" w14:textId="77777777" w:rsidR="00596FBC" w:rsidRPr="00C63ED2" w:rsidRDefault="00596FBC" w:rsidP="003E3547">
            <w:pPr>
              <w:pStyle w:val="TAL"/>
              <w:rPr>
                <w:b/>
              </w:rPr>
            </w:pPr>
            <w:r w:rsidRPr="00C63ED2">
              <w:rPr>
                <w:b/>
              </w:rPr>
              <w:t>Constraints</w:t>
            </w:r>
          </w:p>
        </w:tc>
        <w:tc>
          <w:tcPr>
            <w:tcW w:w="7938" w:type="dxa"/>
          </w:tcPr>
          <w:p w14:paraId="2DE41A95" w14:textId="77777777" w:rsidR="00596FBC" w:rsidRPr="00C63ED2" w:rsidRDefault="00596FBC" w:rsidP="003E3547">
            <w:pPr>
              <w:pStyle w:val="TAL"/>
              <w:rPr>
                <w:szCs w:val="18"/>
              </w:rPr>
            </w:pPr>
            <w:r w:rsidRPr="00C63ED2">
              <w:rPr>
                <w:szCs w:val="18"/>
              </w:rPr>
              <w:t xml:space="preserve">This operation can be called by the SA after it has received a reply from the SUT. It can only be used when </w:t>
            </w:r>
            <w:r w:rsidRPr="00C63ED2">
              <w:rPr>
                <w:rFonts w:ascii="Courier New" w:hAnsi="Courier New"/>
                <w:szCs w:val="18"/>
              </w:rPr>
              <w:t>tsiPortId</w:t>
            </w:r>
            <w:r w:rsidRPr="00C63ED2">
              <w:rPr>
                <w:szCs w:val="18"/>
              </w:rPr>
              <w:t xml:space="preserve"> has been either previously mapped to a port of </w:t>
            </w:r>
            <w:r w:rsidRPr="00C63ED2">
              <w:rPr>
                <w:rFonts w:ascii="Courier New" w:hAnsi="Courier New"/>
                <w:szCs w:val="18"/>
              </w:rPr>
              <w:t>componentId</w:t>
            </w:r>
            <w:r w:rsidRPr="00C63ED2">
              <w:rPr>
                <w:szCs w:val="18"/>
              </w:rPr>
              <w:t xml:space="preserve"> or referenced in the previous </w:t>
            </w:r>
            <w:r w:rsidRPr="00C63ED2">
              <w:rPr>
                <w:rFonts w:ascii="Courier New" w:hAnsi="Courier New"/>
                <w:szCs w:val="18"/>
              </w:rPr>
              <w:t>triExecuteTestCase</w:t>
            </w:r>
            <w:r w:rsidRPr="00C63ED2">
              <w:rPr>
                <w:szCs w:val="18"/>
              </w:rPr>
              <w:t xml:space="preserve"> statement. </w:t>
            </w:r>
            <w:r w:rsidRPr="00C63ED2">
              <w:rPr>
                <w:szCs w:val="18"/>
              </w:rPr>
              <w:br/>
              <w:t xml:space="preserve">In the invocation of a </w:t>
            </w:r>
            <w:r w:rsidRPr="00C63ED2">
              <w:rPr>
                <w:rFonts w:ascii="Courier New" w:hAnsi="Courier New"/>
                <w:szCs w:val="18"/>
              </w:rPr>
              <w:t>triEnqueueReply</w:t>
            </w:r>
            <w:r w:rsidRPr="00C63ED2">
              <w:rPr>
                <w:szCs w:val="18"/>
              </w:rPr>
              <w:t xml:space="preserve"> operation all </w:t>
            </w:r>
            <w:r w:rsidRPr="00C63ED2">
              <w:rPr>
                <w:i/>
                <w:szCs w:val="18"/>
              </w:rPr>
              <w:t>out</w:t>
            </w:r>
            <w:r w:rsidRPr="00C63ED2">
              <w:rPr>
                <w:szCs w:val="18"/>
              </w:rPr>
              <w:t xml:space="preserve"> and </w:t>
            </w:r>
            <w:r w:rsidRPr="00C63ED2">
              <w:rPr>
                <w:i/>
                <w:szCs w:val="18"/>
              </w:rPr>
              <w:t>inout</w:t>
            </w:r>
            <w:r w:rsidRPr="00C63ED2">
              <w:rPr>
                <w:szCs w:val="18"/>
              </w:rPr>
              <w:t xml:space="preserve"> procedure parameters and the return value contain encoded values. </w:t>
            </w:r>
          </w:p>
          <w:p w14:paraId="22DC9362" w14:textId="77777777" w:rsidR="00596FBC" w:rsidRPr="00C63ED2" w:rsidRDefault="00596FBC" w:rsidP="003E3547">
            <w:pPr>
              <w:pStyle w:val="TAL"/>
              <w:rPr>
                <w:szCs w:val="18"/>
              </w:rPr>
            </w:pPr>
            <w:r w:rsidRPr="00C63ED2">
              <w:rPr>
                <w:szCs w:val="18"/>
              </w:rPr>
              <w:t>If no return type has been defined for the procedure signature in the TTCN</w:t>
            </w:r>
            <w:r w:rsidRPr="00C63ED2">
              <w:rPr>
                <w:szCs w:val="18"/>
              </w:rPr>
              <w:noBreakHyphen/>
              <w:t xml:space="preserve">3 ATS, the distinct value </w:t>
            </w:r>
            <w:r w:rsidRPr="00C63ED2">
              <w:rPr>
                <w:rFonts w:ascii="Courier New" w:hAnsi="Courier New"/>
                <w:szCs w:val="18"/>
              </w:rPr>
              <w:t>null</w:t>
            </w:r>
            <w:r w:rsidRPr="00C63ED2">
              <w:rPr>
                <w:szCs w:val="18"/>
              </w:rPr>
              <w:t xml:space="preserve"> shall be used for the return value.</w:t>
            </w:r>
          </w:p>
        </w:tc>
      </w:tr>
      <w:tr w:rsidR="00596FBC" w:rsidRPr="00C63ED2" w14:paraId="3C427141" w14:textId="77777777" w:rsidTr="003E3547">
        <w:trPr>
          <w:jc w:val="center"/>
        </w:trPr>
        <w:tc>
          <w:tcPr>
            <w:tcW w:w="1769" w:type="dxa"/>
          </w:tcPr>
          <w:p w14:paraId="6AFAC0F5" w14:textId="77777777" w:rsidR="00596FBC" w:rsidRPr="00C63ED2" w:rsidRDefault="00596FBC" w:rsidP="003E3547">
            <w:pPr>
              <w:pStyle w:val="TAL"/>
              <w:rPr>
                <w:b/>
              </w:rPr>
            </w:pPr>
            <w:r w:rsidRPr="00C63ED2">
              <w:rPr>
                <w:b/>
              </w:rPr>
              <w:t>Effect</w:t>
            </w:r>
          </w:p>
        </w:tc>
        <w:tc>
          <w:tcPr>
            <w:tcW w:w="7938" w:type="dxa"/>
          </w:tcPr>
          <w:p w14:paraId="30C97962" w14:textId="77777777" w:rsidR="00596FBC" w:rsidRPr="00C63ED2" w:rsidRDefault="00596FBC" w:rsidP="003E3547">
            <w:pPr>
              <w:pStyle w:val="TAL"/>
              <w:tabs>
                <w:tab w:val="left" w:pos="8002"/>
              </w:tabs>
              <w:ind w:right="199" w:hanging="16"/>
              <w:rPr>
                <w:szCs w:val="18"/>
              </w:rPr>
            </w:pPr>
            <w:r w:rsidRPr="00C63ED2">
              <w:rPr>
                <w:szCs w:val="18"/>
              </w:rPr>
              <w:t xml:space="preserve">The TE can enqueue this reply to the procedure call with the signature identifier </w:t>
            </w:r>
            <w:r w:rsidRPr="00C63ED2">
              <w:rPr>
                <w:rFonts w:ascii="Courier New" w:hAnsi="Courier New"/>
                <w:szCs w:val="18"/>
              </w:rPr>
              <w:t>signatureId</w:t>
            </w:r>
            <w:r w:rsidRPr="00C63ED2">
              <w:rPr>
                <w:szCs w:val="18"/>
              </w:rPr>
              <w:t xml:space="preserve"> at the port of the component </w:t>
            </w:r>
            <w:r w:rsidRPr="00C63ED2">
              <w:rPr>
                <w:rFonts w:ascii="Courier New" w:hAnsi="Courier New"/>
                <w:szCs w:val="18"/>
              </w:rPr>
              <w:t>componentId</w:t>
            </w:r>
            <w:r w:rsidRPr="00C63ED2">
              <w:rPr>
                <w:szCs w:val="18"/>
              </w:rPr>
              <w:t xml:space="preserve"> to which the TSI port </w:t>
            </w:r>
            <w:r w:rsidRPr="00C63ED2">
              <w:rPr>
                <w:rFonts w:ascii="Courier New" w:hAnsi="Courier New"/>
                <w:szCs w:val="18"/>
              </w:rPr>
              <w:t>tsiPortId</w:t>
            </w:r>
            <w:r w:rsidRPr="00C63ED2">
              <w:rPr>
                <w:szCs w:val="18"/>
              </w:rPr>
              <w:t xml:space="preserve"> is mapped. The decoding of the procedure parameters has to be done within the TE.</w:t>
            </w:r>
            <w:r w:rsidRPr="00C63ED2">
              <w:rPr>
                <w:szCs w:val="18"/>
              </w:rPr>
              <w:br/>
              <w:t xml:space="preserve">The TE shall indicate no error in case the value of any </w:t>
            </w:r>
            <w:r w:rsidRPr="00C63ED2">
              <w:rPr>
                <w:i/>
                <w:szCs w:val="18"/>
              </w:rPr>
              <w:t xml:space="preserve">in </w:t>
            </w:r>
            <w:r w:rsidRPr="00C63ED2">
              <w:rPr>
                <w:szCs w:val="18"/>
              </w:rPr>
              <w:t>parameter or an undefined return value is different from null.</w:t>
            </w:r>
          </w:p>
        </w:tc>
      </w:tr>
    </w:tbl>
    <w:p w14:paraId="5BFF9D7C" w14:textId="77777777" w:rsidR="00596FBC" w:rsidRPr="00C63ED2" w:rsidRDefault="00596FBC" w:rsidP="00596FBC"/>
    <w:p w14:paraId="784973D6" w14:textId="77777777" w:rsidR="00264906" w:rsidRPr="00C63ED2" w:rsidRDefault="0023794C" w:rsidP="00051C41">
      <w:pPr>
        <w:pStyle w:val="berschrift3"/>
      </w:pPr>
      <w:bookmarkStart w:id="67" w:name="_Toc420499179"/>
      <w:r w:rsidRPr="00C63ED2">
        <w:t>6.6.16</w:t>
      </w:r>
      <w:r w:rsidR="00264906" w:rsidRPr="00C63ED2">
        <w:tab/>
        <w:t>triEnqueueException</w:t>
      </w:r>
      <w:r w:rsidRPr="00C63ED2">
        <w:t>RT</w:t>
      </w:r>
      <w:r w:rsidR="00264906" w:rsidRPr="00C63ED2">
        <w:t xml:space="preserve"> (SA </w:t>
      </w:r>
      <w:r w:rsidR="00264906" w:rsidRPr="00C63ED2">
        <w:sym w:font="Symbol" w:char="F0AE"/>
      </w:r>
      <w:r w:rsidR="00264906" w:rsidRPr="00C63ED2">
        <w:t xml:space="preserve"> TE)</w:t>
      </w:r>
      <w:bookmarkEnd w:id="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19"/>
        <w:gridCol w:w="7910"/>
      </w:tblGrid>
      <w:tr w:rsidR="00046596" w:rsidRPr="00C63ED2" w14:paraId="57460015" w14:textId="77777777" w:rsidTr="003E3547">
        <w:trPr>
          <w:jc w:val="center"/>
        </w:trPr>
        <w:tc>
          <w:tcPr>
            <w:tcW w:w="1735" w:type="dxa"/>
          </w:tcPr>
          <w:p w14:paraId="34EDD81F" w14:textId="77777777" w:rsidR="00046596" w:rsidRPr="00C63ED2" w:rsidRDefault="00046596" w:rsidP="003E3547">
            <w:pPr>
              <w:pStyle w:val="TAL"/>
              <w:rPr>
                <w:b/>
              </w:rPr>
            </w:pPr>
            <w:r w:rsidRPr="00C63ED2">
              <w:rPr>
                <w:b/>
              </w:rPr>
              <w:t>Signature</w:t>
            </w:r>
          </w:p>
        </w:tc>
        <w:tc>
          <w:tcPr>
            <w:tcW w:w="7987" w:type="dxa"/>
          </w:tcPr>
          <w:p w14:paraId="2388EF03" w14:textId="77777777" w:rsidR="00046596" w:rsidRPr="00C63ED2" w:rsidRDefault="00046596" w:rsidP="003E3547">
            <w:pPr>
              <w:pStyle w:val="TAL"/>
              <w:ind w:left="2665" w:hanging="2665"/>
              <w:rPr>
                <w:szCs w:val="18"/>
              </w:rPr>
            </w:pPr>
            <w:r w:rsidRPr="00C63ED2">
              <w:rPr>
                <w:rFonts w:ascii="Courier New" w:hAnsi="Courier New"/>
                <w:szCs w:val="18"/>
              </w:rPr>
              <w:t xml:space="preserve">void triEnqueueException(in TriPortIdType tsiPortId, </w:t>
            </w:r>
            <w:r w:rsidRPr="00C63ED2">
              <w:rPr>
                <w:rFonts w:ascii="Courier New" w:hAnsi="Courier New"/>
                <w:szCs w:val="18"/>
              </w:rPr>
              <w:br/>
              <w:t xml:space="preserve">in TriAddressType SUTaddress, </w:t>
            </w:r>
            <w:r w:rsidRPr="00C63ED2">
              <w:rPr>
                <w:rFonts w:ascii="Courier New" w:hAnsi="Courier New"/>
                <w:szCs w:val="18"/>
              </w:rPr>
              <w:br/>
              <w:t>in TriComponentIdType componentId,</w:t>
            </w:r>
            <w:r w:rsidRPr="00C63ED2">
              <w:rPr>
                <w:rFonts w:ascii="Courier New" w:hAnsi="Courier New"/>
                <w:szCs w:val="18"/>
              </w:rPr>
              <w:br/>
              <w:t xml:space="preserve">in TriSignatureIdType signatureId, </w:t>
            </w:r>
            <w:r w:rsidRPr="00C63ED2">
              <w:rPr>
                <w:rFonts w:ascii="Courier New" w:hAnsi="Courier New"/>
                <w:szCs w:val="18"/>
              </w:rPr>
              <w:br/>
              <w:t xml:space="preserve">in TriExceptionType exc, </w:t>
            </w:r>
            <w:r w:rsidRPr="00C63ED2">
              <w:rPr>
                <w:rFonts w:ascii="Courier New" w:hAnsi="Courier New"/>
                <w:szCs w:val="18"/>
              </w:rPr>
              <w:br/>
              <w:t>in TriTimerDuration timestamp)</w:t>
            </w:r>
          </w:p>
        </w:tc>
      </w:tr>
      <w:tr w:rsidR="00046596" w:rsidRPr="00C63ED2" w14:paraId="759A2906" w14:textId="77777777" w:rsidTr="003E3547">
        <w:trPr>
          <w:jc w:val="center"/>
        </w:trPr>
        <w:tc>
          <w:tcPr>
            <w:tcW w:w="1735" w:type="dxa"/>
          </w:tcPr>
          <w:p w14:paraId="337E1619" w14:textId="77777777" w:rsidR="00046596" w:rsidRPr="00C63ED2" w:rsidRDefault="00046596" w:rsidP="003E3547">
            <w:pPr>
              <w:pStyle w:val="TAL"/>
              <w:rPr>
                <w:b/>
              </w:rPr>
            </w:pPr>
            <w:r w:rsidRPr="00C63ED2">
              <w:rPr>
                <w:b/>
              </w:rPr>
              <w:t>In Parameters</w:t>
            </w:r>
          </w:p>
        </w:tc>
        <w:tc>
          <w:tcPr>
            <w:tcW w:w="7987" w:type="dxa"/>
          </w:tcPr>
          <w:p w14:paraId="07228937" w14:textId="77777777" w:rsidR="00046596" w:rsidRPr="00C63ED2"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C63ED2">
              <w:rPr>
                <w:rFonts w:ascii="Courier New" w:hAnsi="Courier New"/>
                <w:sz w:val="18"/>
                <w:szCs w:val="18"/>
                <w:lang w:val="en-GB"/>
              </w:rPr>
              <w:t>tsiPortId</w:t>
            </w:r>
            <w:r w:rsidRPr="00C63ED2">
              <w:rPr>
                <w:sz w:val="18"/>
                <w:szCs w:val="18"/>
                <w:lang w:val="en-GB"/>
              </w:rPr>
              <w:tab/>
            </w:r>
            <w:r w:rsidRPr="00C63ED2">
              <w:rPr>
                <w:rFonts w:ascii="Arial" w:hAnsi="Arial" w:cs="Arial"/>
                <w:sz w:val="18"/>
                <w:szCs w:val="18"/>
                <w:lang w:val="en-GB"/>
              </w:rPr>
              <w:t>identifier for the test system interface port via which the exception is enqueued by the SUT Adaptor</w:t>
            </w:r>
          </w:p>
          <w:p w14:paraId="52F6A512" w14:textId="77777777" w:rsidR="00046596" w:rsidRPr="00C63ED2"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C63ED2">
              <w:rPr>
                <w:rFonts w:ascii="Courier New" w:hAnsi="Courier New"/>
                <w:sz w:val="18"/>
                <w:szCs w:val="18"/>
                <w:lang w:val="en-GB"/>
              </w:rPr>
              <w:t>SUTaddress</w:t>
            </w:r>
            <w:r w:rsidRPr="00C63ED2">
              <w:rPr>
                <w:rFonts w:ascii="Courier New" w:hAnsi="Courier New"/>
                <w:sz w:val="18"/>
                <w:szCs w:val="18"/>
                <w:lang w:val="en-GB"/>
              </w:rPr>
              <w:tab/>
            </w:r>
            <w:r w:rsidRPr="00C63ED2">
              <w:rPr>
                <w:rFonts w:ascii="Arial" w:hAnsi="Arial" w:cs="Arial"/>
                <w:sz w:val="18"/>
                <w:szCs w:val="18"/>
                <w:lang w:val="en-GB"/>
              </w:rPr>
              <w:t>(optional) source address within the SUT</w:t>
            </w:r>
          </w:p>
          <w:p w14:paraId="5B27962E" w14:textId="77777777" w:rsidR="00046596" w:rsidRPr="00C63ED2"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C63ED2">
              <w:rPr>
                <w:rFonts w:ascii="Courier New" w:hAnsi="Courier New"/>
                <w:sz w:val="18"/>
                <w:szCs w:val="18"/>
                <w:lang w:val="en-GB"/>
              </w:rPr>
              <w:t>componentId</w:t>
            </w:r>
            <w:r w:rsidRPr="00C63ED2">
              <w:rPr>
                <w:sz w:val="18"/>
                <w:szCs w:val="18"/>
                <w:lang w:val="en-GB"/>
              </w:rPr>
              <w:tab/>
            </w:r>
            <w:r w:rsidRPr="00C63ED2">
              <w:rPr>
                <w:rFonts w:ascii="Arial" w:hAnsi="Arial" w:cs="Arial"/>
                <w:sz w:val="18"/>
                <w:szCs w:val="18"/>
                <w:lang w:val="en-GB"/>
              </w:rPr>
              <w:t>identifier of the receiving test component</w:t>
            </w:r>
          </w:p>
          <w:p w14:paraId="18B9391B" w14:textId="77777777" w:rsidR="00046596" w:rsidRPr="00C63ED2"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C63ED2">
              <w:rPr>
                <w:rFonts w:ascii="Courier New" w:hAnsi="Courier New"/>
                <w:sz w:val="18"/>
                <w:szCs w:val="18"/>
                <w:lang w:val="en-GB"/>
              </w:rPr>
              <w:t>signatureId</w:t>
            </w:r>
            <w:r w:rsidRPr="00C63ED2">
              <w:rPr>
                <w:sz w:val="18"/>
                <w:szCs w:val="18"/>
                <w:lang w:val="en-GB"/>
              </w:rPr>
              <w:tab/>
            </w:r>
            <w:r w:rsidRPr="00C63ED2">
              <w:rPr>
                <w:rFonts w:ascii="Arial" w:hAnsi="Arial" w:cs="Arial"/>
                <w:sz w:val="18"/>
                <w:szCs w:val="18"/>
                <w:lang w:val="en-GB"/>
              </w:rPr>
              <w:t>identifier of the signature of the procedure call which the exception</w:t>
            </w:r>
            <w:r w:rsidRPr="00C63ED2">
              <w:rPr>
                <w:rFonts w:ascii="Arial" w:hAnsi="Arial" w:cs="Arial"/>
                <w:sz w:val="18"/>
                <w:szCs w:val="18"/>
                <w:lang w:val="en-GB"/>
              </w:rPr>
              <w:br/>
              <w:t>is associated with</w:t>
            </w:r>
          </w:p>
          <w:p w14:paraId="14D084D9" w14:textId="77777777" w:rsidR="00046596" w:rsidRPr="00C63ED2" w:rsidRDefault="00046596" w:rsidP="003E3547">
            <w:pPr>
              <w:pStyle w:val="TAL"/>
              <w:ind w:left="1956" w:hanging="1956"/>
              <w:rPr>
                <w:rFonts w:cs="Arial"/>
                <w:szCs w:val="18"/>
              </w:rPr>
            </w:pPr>
            <w:r w:rsidRPr="00C63ED2">
              <w:rPr>
                <w:rFonts w:ascii="Courier New" w:hAnsi="Courier New"/>
                <w:szCs w:val="18"/>
              </w:rPr>
              <w:t>exc</w:t>
            </w:r>
            <w:r w:rsidRPr="00C63ED2">
              <w:rPr>
                <w:szCs w:val="18"/>
              </w:rPr>
              <w:tab/>
            </w:r>
            <w:r w:rsidRPr="00C63ED2">
              <w:rPr>
                <w:rFonts w:cs="Arial"/>
                <w:szCs w:val="18"/>
              </w:rPr>
              <w:t>the encoded exception</w:t>
            </w:r>
          </w:p>
          <w:p w14:paraId="1E85299D" w14:textId="77777777" w:rsidR="00046596" w:rsidRPr="00C63ED2" w:rsidRDefault="00046596" w:rsidP="003E3547">
            <w:pPr>
              <w:pStyle w:val="TAL"/>
              <w:ind w:left="1956" w:hanging="1956"/>
              <w:rPr>
                <w:szCs w:val="18"/>
              </w:rPr>
            </w:pPr>
            <w:r w:rsidRPr="00C63ED2">
              <w:rPr>
                <w:rFonts w:ascii="Courier New" w:hAnsi="Courier New" w:cs="Courier New"/>
                <w:szCs w:val="18"/>
              </w:rPr>
              <w:t>timestamp</w:t>
            </w:r>
            <w:r w:rsidRPr="00C63ED2">
              <w:rPr>
                <w:rFonts w:ascii="Courier New" w:hAnsi="Courier New" w:cs="Courier New"/>
                <w:szCs w:val="18"/>
              </w:rPr>
              <w:tab/>
            </w:r>
            <w:r w:rsidRPr="00C63ED2">
              <w:rPr>
                <w:szCs w:val="18"/>
              </w:rPr>
              <w:t>the point in time when the exception has been received from the SUT</w:t>
            </w:r>
          </w:p>
        </w:tc>
      </w:tr>
      <w:tr w:rsidR="00046596" w:rsidRPr="00C63ED2" w14:paraId="4AA5DAC8" w14:textId="77777777" w:rsidTr="003E3547">
        <w:trPr>
          <w:jc w:val="center"/>
        </w:trPr>
        <w:tc>
          <w:tcPr>
            <w:tcW w:w="1735" w:type="dxa"/>
          </w:tcPr>
          <w:p w14:paraId="3624C5D7" w14:textId="77777777" w:rsidR="00046596" w:rsidRPr="00C63ED2" w:rsidRDefault="00046596" w:rsidP="003E3547">
            <w:pPr>
              <w:pStyle w:val="TAL"/>
              <w:rPr>
                <w:b/>
              </w:rPr>
            </w:pPr>
            <w:r w:rsidRPr="00C63ED2">
              <w:rPr>
                <w:b/>
              </w:rPr>
              <w:t>Out Parameters</w:t>
            </w:r>
          </w:p>
        </w:tc>
        <w:tc>
          <w:tcPr>
            <w:tcW w:w="7987" w:type="dxa"/>
          </w:tcPr>
          <w:p w14:paraId="3BC689EB" w14:textId="77777777" w:rsidR="00046596" w:rsidRPr="00C63ED2" w:rsidRDefault="00046596" w:rsidP="003E3547">
            <w:pPr>
              <w:pStyle w:val="TAL"/>
              <w:rPr>
                <w:szCs w:val="18"/>
              </w:rPr>
            </w:pPr>
            <w:r w:rsidRPr="00C63ED2">
              <w:rPr>
                <w:szCs w:val="18"/>
              </w:rPr>
              <w:t>n.a.</w:t>
            </w:r>
          </w:p>
        </w:tc>
      </w:tr>
      <w:tr w:rsidR="00046596" w:rsidRPr="00C63ED2" w14:paraId="3A75B706" w14:textId="77777777" w:rsidTr="003E3547">
        <w:trPr>
          <w:jc w:val="center"/>
        </w:trPr>
        <w:tc>
          <w:tcPr>
            <w:tcW w:w="1735" w:type="dxa"/>
          </w:tcPr>
          <w:p w14:paraId="57C6FF66" w14:textId="77777777" w:rsidR="00046596" w:rsidRPr="00C63ED2" w:rsidRDefault="00046596" w:rsidP="003E3547">
            <w:pPr>
              <w:pStyle w:val="TAL"/>
              <w:rPr>
                <w:b/>
              </w:rPr>
            </w:pPr>
            <w:r w:rsidRPr="00C63ED2">
              <w:rPr>
                <w:b/>
              </w:rPr>
              <w:t>Return Value</w:t>
            </w:r>
          </w:p>
        </w:tc>
        <w:tc>
          <w:tcPr>
            <w:tcW w:w="7987" w:type="dxa"/>
          </w:tcPr>
          <w:p w14:paraId="0840D69B" w14:textId="77777777" w:rsidR="00046596" w:rsidRPr="00C63ED2" w:rsidRDefault="00046596" w:rsidP="003E3547">
            <w:pPr>
              <w:pStyle w:val="TAL"/>
              <w:rPr>
                <w:szCs w:val="18"/>
              </w:rPr>
            </w:pPr>
            <w:r w:rsidRPr="00C63ED2">
              <w:rPr>
                <w:szCs w:val="18"/>
              </w:rPr>
              <w:t>Void</w:t>
            </w:r>
          </w:p>
        </w:tc>
      </w:tr>
      <w:tr w:rsidR="00046596" w:rsidRPr="00C63ED2" w14:paraId="4A619E25" w14:textId="77777777" w:rsidTr="003E3547">
        <w:trPr>
          <w:jc w:val="center"/>
        </w:trPr>
        <w:tc>
          <w:tcPr>
            <w:tcW w:w="1735" w:type="dxa"/>
          </w:tcPr>
          <w:p w14:paraId="50FB3C4B" w14:textId="77777777" w:rsidR="00046596" w:rsidRPr="00C63ED2" w:rsidRDefault="00046596" w:rsidP="003E3547">
            <w:pPr>
              <w:pStyle w:val="TAL"/>
              <w:rPr>
                <w:b/>
              </w:rPr>
            </w:pPr>
            <w:r w:rsidRPr="00C63ED2">
              <w:rPr>
                <w:b/>
              </w:rPr>
              <w:t>Constraints</w:t>
            </w:r>
          </w:p>
        </w:tc>
        <w:tc>
          <w:tcPr>
            <w:tcW w:w="7987" w:type="dxa"/>
          </w:tcPr>
          <w:p w14:paraId="5144DE4A" w14:textId="77777777" w:rsidR="00046596" w:rsidRPr="00C63ED2" w:rsidRDefault="00046596" w:rsidP="003E3547">
            <w:pPr>
              <w:pStyle w:val="TAL"/>
              <w:rPr>
                <w:szCs w:val="18"/>
              </w:rPr>
            </w:pPr>
            <w:r w:rsidRPr="00C63ED2">
              <w:rPr>
                <w:szCs w:val="18"/>
              </w:rPr>
              <w:t xml:space="preserve">This operation can be called by the SA after it has received a reply from the SUT. It can only be used when </w:t>
            </w:r>
            <w:r w:rsidRPr="00C63ED2">
              <w:rPr>
                <w:rFonts w:ascii="Courier New" w:hAnsi="Courier New"/>
                <w:szCs w:val="18"/>
              </w:rPr>
              <w:t>tsiPortId</w:t>
            </w:r>
            <w:r w:rsidRPr="00C63ED2">
              <w:rPr>
                <w:szCs w:val="18"/>
              </w:rPr>
              <w:t xml:space="preserve"> has been either previously mapped to a port of </w:t>
            </w:r>
            <w:r w:rsidRPr="00C63ED2">
              <w:rPr>
                <w:rFonts w:ascii="Courier New" w:hAnsi="Courier New"/>
                <w:szCs w:val="18"/>
              </w:rPr>
              <w:t>componentId</w:t>
            </w:r>
            <w:r w:rsidRPr="00C63ED2">
              <w:rPr>
                <w:szCs w:val="18"/>
              </w:rPr>
              <w:t xml:space="preserve"> or referenced in the previous </w:t>
            </w:r>
            <w:r w:rsidRPr="00C63ED2">
              <w:rPr>
                <w:rFonts w:ascii="Courier New" w:hAnsi="Courier New"/>
                <w:szCs w:val="18"/>
              </w:rPr>
              <w:t>triExecuteTestCase</w:t>
            </w:r>
            <w:r w:rsidRPr="00C63ED2">
              <w:rPr>
                <w:szCs w:val="18"/>
              </w:rPr>
              <w:t xml:space="preserve"> statement.</w:t>
            </w:r>
          </w:p>
          <w:p w14:paraId="5A109CF1" w14:textId="77777777" w:rsidR="00046596" w:rsidRPr="00C63ED2" w:rsidRDefault="00046596" w:rsidP="003E3547">
            <w:pPr>
              <w:pStyle w:val="TAL"/>
              <w:rPr>
                <w:szCs w:val="18"/>
              </w:rPr>
            </w:pPr>
            <w:r w:rsidRPr="00C63ED2">
              <w:rPr>
                <w:szCs w:val="18"/>
              </w:rPr>
              <w:t xml:space="preserve">In the invocation of a </w:t>
            </w:r>
            <w:r w:rsidRPr="00C63ED2">
              <w:rPr>
                <w:rFonts w:ascii="Courier New" w:hAnsi="Courier New"/>
                <w:szCs w:val="18"/>
              </w:rPr>
              <w:t>triEnqueueException</w:t>
            </w:r>
            <w:r w:rsidRPr="00C63ED2">
              <w:rPr>
                <w:szCs w:val="18"/>
              </w:rPr>
              <w:t xml:space="preserve"> operation </w:t>
            </w:r>
            <w:r w:rsidRPr="00C63ED2">
              <w:rPr>
                <w:rFonts w:ascii="Courier New" w:hAnsi="Courier New"/>
                <w:szCs w:val="18"/>
              </w:rPr>
              <w:t>exception</w:t>
            </w:r>
            <w:r w:rsidRPr="00C63ED2">
              <w:rPr>
                <w:szCs w:val="18"/>
              </w:rPr>
              <w:t xml:space="preserve"> shall contain an encoded value.</w:t>
            </w:r>
          </w:p>
        </w:tc>
      </w:tr>
      <w:tr w:rsidR="00046596" w:rsidRPr="00C63ED2" w14:paraId="514D0B82" w14:textId="77777777" w:rsidTr="003E3547">
        <w:trPr>
          <w:jc w:val="center"/>
        </w:trPr>
        <w:tc>
          <w:tcPr>
            <w:tcW w:w="1735" w:type="dxa"/>
          </w:tcPr>
          <w:p w14:paraId="1DFCCE0E" w14:textId="77777777" w:rsidR="00046596" w:rsidRPr="00C63ED2" w:rsidRDefault="00046596" w:rsidP="003E3547">
            <w:pPr>
              <w:pStyle w:val="TAL"/>
              <w:rPr>
                <w:b/>
              </w:rPr>
            </w:pPr>
            <w:r w:rsidRPr="00C63ED2">
              <w:rPr>
                <w:b/>
              </w:rPr>
              <w:t>Effect</w:t>
            </w:r>
          </w:p>
        </w:tc>
        <w:tc>
          <w:tcPr>
            <w:tcW w:w="7987" w:type="dxa"/>
          </w:tcPr>
          <w:p w14:paraId="0679B60C" w14:textId="77777777" w:rsidR="00046596" w:rsidRPr="00C63ED2" w:rsidRDefault="00046596" w:rsidP="003E3547">
            <w:pPr>
              <w:pStyle w:val="TAL"/>
              <w:rPr>
                <w:szCs w:val="18"/>
              </w:rPr>
            </w:pPr>
            <w:r w:rsidRPr="00C63ED2">
              <w:rPr>
                <w:szCs w:val="18"/>
              </w:rPr>
              <w:t xml:space="preserve">The TE can enqueue this exception for the procedure call with the signature identifier </w:t>
            </w:r>
            <w:r w:rsidRPr="00C63ED2">
              <w:rPr>
                <w:rFonts w:ascii="Courier New" w:hAnsi="Courier New"/>
                <w:szCs w:val="18"/>
              </w:rPr>
              <w:t>signatureId</w:t>
            </w:r>
            <w:r w:rsidRPr="00C63ED2">
              <w:rPr>
                <w:szCs w:val="18"/>
              </w:rPr>
              <w:t xml:space="preserve"> at the port of the component </w:t>
            </w:r>
            <w:r w:rsidRPr="00C63ED2">
              <w:rPr>
                <w:rFonts w:ascii="Courier New" w:hAnsi="Courier New"/>
                <w:szCs w:val="18"/>
              </w:rPr>
              <w:t>componentId</w:t>
            </w:r>
            <w:r w:rsidRPr="00C63ED2">
              <w:rPr>
                <w:szCs w:val="18"/>
              </w:rPr>
              <w:t xml:space="preserve"> to which the TSI port </w:t>
            </w:r>
            <w:r w:rsidRPr="00C63ED2">
              <w:rPr>
                <w:rFonts w:ascii="Courier New" w:hAnsi="Courier New"/>
                <w:szCs w:val="18"/>
              </w:rPr>
              <w:t>tsiPortId</w:t>
            </w:r>
            <w:r w:rsidRPr="00C63ED2">
              <w:rPr>
                <w:szCs w:val="18"/>
              </w:rPr>
              <w:t xml:space="preserve"> is mapped.</w:t>
            </w:r>
          </w:p>
          <w:p w14:paraId="06499E5D" w14:textId="77777777" w:rsidR="00046596" w:rsidRPr="00C63ED2" w:rsidRDefault="00046596" w:rsidP="003E3547">
            <w:pPr>
              <w:pStyle w:val="TAL"/>
              <w:rPr>
                <w:szCs w:val="18"/>
              </w:rPr>
            </w:pPr>
            <w:r w:rsidRPr="00C63ED2">
              <w:rPr>
                <w:szCs w:val="18"/>
              </w:rPr>
              <w:t>The decoding of the exception has to be done within the TE.</w:t>
            </w:r>
          </w:p>
        </w:tc>
      </w:tr>
    </w:tbl>
    <w:p w14:paraId="13BF5D23" w14:textId="77777777" w:rsidR="00046596" w:rsidRPr="00C63ED2" w:rsidRDefault="00046596" w:rsidP="00046596"/>
    <w:p w14:paraId="2F64B233" w14:textId="77777777" w:rsidR="004A701B" w:rsidRPr="00C63ED2" w:rsidRDefault="0023794C" w:rsidP="00681499">
      <w:pPr>
        <w:pStyle w:val="berschrift2"/>
      </w:pPr>
      <w:bookmarkStart w:id="68" w:name="_Toc420499180"/>
      <w:r w:rsidRPr="00C63ED2">
        <w:lastRenderedPageBreak/>
        <w:t>6.7</w:t>
      </w:r>
      <w:r w:rsidR="00681499" w:rsidRPr="00C63ED2">
        <w:tab/>
      </w:r>
      <w:r w:rsidR="00366AA1" w:rsidRPr="00C63ED2">
        <w:t>Definition of I</w:t>
      </w:r>
      <w:r w:rsidR="004A701B" w:rsidRPr="00C63ED2">
        <w:t>nterfaces</w:t>
      </w:r>
      <w:bookmarkEnd w:id="68"/>
    </w:p>
    <w:p w14:paraId="451527FE" w14:textId="77777777" w:rsidR="004A701B" w:rsidRPr="00C63ED2" w:rsidRDefault="004A701B" w:rsidP="002C5E81">
      <w:r w:rsidRPr="00C63ED2">
        <w:t>Instead of changing the existing interfaces, we define new additional interfaces containing the newly introduced</w:t>
      </w:r>
      <w:r w:rsidR="00DD0163" w:rsidRPr="00C63ED2">
        <w:t xml:space="preserve"> declarations:</w:t>
      </w:r>
    </w:p>
    <w:p w14:paraId="57AC1077" w14:textId="77777777" w:rsidR="004A701B" w:rsidRPr="00C63ED2" w:rsidRDefault="004A701B" w:rsidP="003731C1">
      <w:pPr>
        <w:pStyle w:val="B1"/>
      </w:pPr>
      <w:r w:rsidRPr="00C63ED2">
        <w:t xml:space="preserve">triCommunicationSART </w:t>
      </w:r>
      <w:r w:rsidR="00575654" w:rsidRPr="00C63ED2">
        <w:t>-</w:t>
      </w:r>
      <w:r w:rsidRPr="00C63ED2">
        <w:t xml:space="preserve"> TE </w:t>
      </w:r>
      <w:r w:rsidRPr="00C63ED2">
        <w:rPr>
          <w:rFonts w:hint="eastAsia"/>
        </w:rPr>
        <w:t>→</w:t>
      </w:r>
      <w:r w:rsidRPr="00C63ED2">
        <w:t xml:space="preserve"> SA</w:t>
      </w:r>
    </w:p>
    <w:p w14:paraId="7F009339" w14:textId="77777777" w:rsidR="004A701B" w:rsidRPr="00C63ED2" w:rsidRDefault="004A701B" w:rsidP="003731C1">
      <w:pPr>
        <w:pStyle w:val="B1"/>
      </w:pPr>
      <w:r w:rsidRPr="00C63ED2">
        <w:t xml:space="preserve">triCommunicationTERT </w:t>
      </w:r>
      <w:r w:rsidR="00575654" w:rsidRPr="00C63ED2">
        <w:t>-</w:t>
      </w:r>
      <w:r w:rsidRPr="00C63ED2">
        <w:t xml:space="preserve"> SA </w:t>
      </w:r>
      <w:r w:rsidRPr="00C63ED2">
        <w:rPr>
          <w:rFonts w:hint="eastAsia"/>
        </w:rPr>
        <w:t>→</w:t>
      </w:r>
      <w:r w:rsidRPr="00C63ED2">
        <w:t xml:space="preserve"> RT</w:t>
      </w:r>
    </w:p>
    <w:p w14:paraId="541CE46C" w14:textId="77777777" w:rsidR="004A701B" w:rsidRPr="00C63ED2" w:rsidRDefault="004A701B" w:rsidP="003731C1">
      <w:pPr>
        <w:pStyle w:val="B1"/>
      </w:pPr>
      <w:r w:rsidRPr="00C63ED2">
        <w:t xml:space="preserve">triPlatformPART </w:t>
      </w:r>
      <w:r w:rsidR="00575654" w:rsidRPr="00C63ED2">
        <w:t>-</w:t>
      </w:r>
      <w:r w:rsidRPr="00C63ED2">
        <w:t xml:space="preserve"> TE </w:t>
      </w:r>
      <w:r w:rsidRPr="00C63ED2">
        <w:rPr>
          <w:rFonts w:hint="eastAsia"/>
        </w:rPr>
        <w:t>→</w:t>
      </w:r>
      <w:r w:rsidRPr="00C63ED2">
        <w:t xml:space="preserve"> SA</w:t>
      </w:r>
    </w:p>
    <w:p w14:paraId="7373E0AB" w14:textId="77777777" w:rsidR="004A701B" w:rsidRPr="00C63ED2" w:rsidRDefault="004A701B" w:rsidP="003731C1">
      <w:pPr>
        <w:pStyle w:val="B1"/>
      </w:pPr>
      <w:r w:rsidRPr="00C63ED2">
        <w:t xml:space="preserve">triPlatformTERT </w:t>
      </w:r>
      <w:r w:rsidR="00575654" w:rsidRPr="00C63ED2">
        <w:t>-</w:t>
      </w:r>
      <w:r w:rsidRPr="00C63ED2">
        <w:t xml:space="preserve"> TE </w:t>
      </w:r>
      <w:r w:rsidRPr="00C63ED2">
        <w:rPr>
          <w:rFonts w:hint="eastAsia"/>
        </w:rPr>
        <w:t>→</w:t>
      </w:r>
      <w:r w:rsidRPr="00C63ED2">
        <w:t xml:space="preserve"> SA</w:t>
      </w:r>
    </w:p>
    <w:p w14:paraId="3F7EED5E" w14:textId="77777777" w:rsidR="00AD046D" w:rsidRPr="00C63ED2" w:rsidRDefault="0023794C" w:rsidP="00681499">
      <w:pPr>
        <w:pStyle w:val="berschrift2"/>
      </w:pPr>
      <w:bookmarkStart w:id="69" w:name="_Toc420499181"/>
      <w:r w:rsidRPr="00C63ED2">
        <w:t>6.8</w:t>
      </w:r>
      <w:r w:rsidR="00681499" w:rsidRPr="00C63ED2">
        <w:tab/>
      </w:r>
      <w:r w:rsidR="00AD046D" w:rsidRPr="00C63ED2">
        <w:t>Changes for Java</w:t>
      </w:r>
      <w:r w:rsidR="00D84063" w:rsidRPr="00C63ED2">
        <w:rPr>
          <w:vertAlign w:val="superscript"/>
        </w:rPr>
        <w:t>TM</w:t>
      </w:r>
      <w:r w:rsidR="00AD046D" w:rsidRPr="00C63ED2">
        <w:t xml:space="preserve"> Language Mapping</w:t>
      </w:r>
      <w:bookmarkEnd w:id="69"/>
    </w:p>
    <w:p w14:paraId="036502B3" w14:textId="77777777" w:rsidR="007F65BD" w:rsidRPr="00C63ED2" w:rsidRDefault="007F65BD" w:rsidP="007F65BD">
      <w:pPr>
        <w:pStyle w:val="berschrift3"/>
      </w:pPr>
      <w:bookmarkStart w:id="70" w:name="_Toc420499182"/>
      <w:r w:rsidRPr="00C63ED2">
        <w:t>6.8.0</w:t>
      </w:r>
      <w:r w:rsidRPr="00C63ED2">
        <w:tab/>
        <w:t>General</w:t>
      </w:r>
      <w:bookmarkEnd w:id="70"/>
    </w:p>
    <w:p w14:paraId="55252E72" w14:textId="77777777" w:rsidR="004A701B" w:rsidRPr="00C63ED2" w:rsidRDefault="004A701B" w:rsidP="002C5E81">
      <w:r w:rsidRPr="00C63ED2">
        <w:t xml:space="preserve">For all methods, the timestamp parameter is mapped to a parameter of type </w:t>
      </w:r>
      <w:r w:rsidRPr="00C63ED2">
        <w:rPr>
          <w:rFonts w:ascii="Courier New" w:hAnsi="Courier New"/>
        </w:rPr>
        <w:t>TriTimerDuration</w:t>
      </w:r>
      <w:r w:rsidRPr="00C63ED2">
        <w:t>.</w:t>
      </w:r>
    </w:p>
    <w:p w14:paraId="0E73A5B5" w14:textId="77777777" w:rsidR="002A001B" w:rsidRPr="00C63ED2" w:rsidRDefault="0023794C" w:rsidP="00051C41">
      <w:pPr>
        <w:pStyle w:val="berschrift3"/>
      </w:pPr>
      <w:bookmarkStart w:id="71" w:name="_Toc420499183"/>
      <w:r w:rsidRPr="00C63ED2">
        <w:t>6.8</w:t>
      </w:r>
      <w:r w:rsidR="007C187A" w:rsidRPr="00C63ED2">
        <w:t>.1</w:t>
      </w:r>
      <w:r w:rsidR="002A001B" w:rsidRPr="00C63ED2">
        <w:tab/>
        <w:t>Mapping of interface triCommunicationSA</w:t>
      </w:r>
      <w:r w:rsidR="004A701B" w:rsidRPr="00C63ED2">
        <w:t>RT</w:t>
      </w:r>
      <w:bookmarkEnd w:id="71"/>
    </w:p>
    <w:p w14:paraId="05A8BF83" w14:textId="77777777" w:rsidR="00AE7D9B" w:rsidRPr="00C63ED2" w:rsidRDefault="00AE7D9B" w:rsidP="00AE7D9B">
      <w:pPr>
        <w:pStyle w:val="PL"/>
        <w:rPr>
          <w:noProof w:val="0"/>
        </w:rPr>
      </w:pPr>
      <w:r w:rsidRPr="00C63ED2">
        <w:rPr>
          <w:noProof w:val="0"/>
        </w:rPr>
        <w:t>package org.etsi.ttcn.tri.rt;</w:t>
      </w:r>
    </w:p>
    <w:p w14:paraId="35C7C541" w14:textId="77777777" w:rsidR="00AE7D9B" w:rsidRPr="00C63ED2" w:rsidRDefault="00AE7D9B" w:rsidP="00AE7D9B">
      <w:pPr>
        <w:pStyle w:val="PL"/>
        <w:rPr>
          <w:noProof w:val="0"/>
        </w:rPr>
      </w:pPr>
    </w:p>
    <w:p w14:paraId="4BE71F16" w14:textId="77777777" w:rsidR="00AE7D9B" w:rsidRPr="00C63ED2" w:rsidRDefault="00AE7D9B" w:rsidP="00AE7D9B">
      <w:pPr>
        <w:pStyle w:val="PL"/>
        <w:rPr>
          <w:noProof w:val="0"/>
        </w:rPr>
      </w:pPr>
      <w:r w:rsidRPr="00C63ED2">
        <w:rPr>
          <w:noProof w:val="0"/>
        </w:rPr>
        <w:t>import org.etsi.ttcn.tri.*;</w:t>
      </w:r>
    </w:p>
    <w:p w14:paraId="7CA06BFA" w14:textId="77777777" w:rsidR="00AE7D9B" w:rsidRPr="00C63ED2" w:rsidRDefault="00AE7D9B" w:rsidP="00AE7D9B">
      <w:pPr>
        <w:pStyle w:val="PL"/>
        <w:rPr>
          <w:noProof w:val="0"/>
        </w:rPr>
      </w:pPr>
    </w:p>
    <w:p w14:paraId="315B3F9F" w14:textId="77777777" w:rsidR="00AE7D9B" w:rsidRPr="00C63ED2" w:rsidRDefault="00AE7D9B" w:rsidP="00AE7D9B">
      <w:pPr>
        <w:pStyle w:val="PL"/>
        <w:rPr>
          <w:noProof w:val="0"/>
        </w:rPr>
      </w:pPr>
      <w:r w:rsidRPr="00C63ED2">
        <w:rPr>
          <w:noProof w:val="0"/>
        </w:rPr>
        <w:t>public interface TriCommunicationSART {</w:t>
      </w:r>
    </w:p>
    <w:p w14:paraId="14A47C86" w14:textId="77777777" w:rsidR="00AE7D9B" w:rsidRPr="00C63ED2" w:rsidRDefault="00AE7D9B" w:rsidP="00AE7D9B">
      <w:pPr>
        <w:pStyle w:val="PL"/>
        <w:rPr>
          <w:noProof w:val="0"/>
        </w:rPr>
      </w:pPr>
      <w:r w:rsidRPr="00C63ED2">
        <w:rPr>
          <w:noProof w:val="0"/>
        </w:rPr>
        <w:t xml:space="preserve">    // Message based communication operations</w:t>
      </w:r>
    </w:p>
    <w:p w14:paraId="0549D848" w14:textId="77777777" w:rsidR="00AE7D9B" w:rsidRPr="00C63ED2" w:rsidRDefault="00AE7D9B" w:rsidP="00AE7D9B">
      <w:pPr>
        <w:pStyle w:val="PL"/>
        <w:rPr>
          <w:noProof w:val="0"/>
        </w:rPr>
      </w:pPr>
      <w:r w:rsidRPr="00C63ED2">
        <w:rPr>
          <w:noProof w:val="0"/>
        </w:rPr>
        <w:tab/>
        <w:t>// Ref: TRI</w:t>
      </w:r>
      <w:r w:rsidRPr="00C63ED2">
        <w:rPr>
          <w:noProof w:val="0"/>
        </w:rPr>
        <w:noBreakHyphen/>
        <w:t>Definition 5.5.3.1</w:t>
      </w:r>
    </w:p>
    <w:p w14:paraId="7CFAED16" w14:textId="77777777" w:rsidR="00AE7D9B" w:rsidRPr="00C63ED2" w:rsidRDefault="00AE7D9B" w:rsidP="00AE7D9B">
      <w:pPr>
        <w:pStyle w:val="PL"/>
        <w:rPr>
          <w:noProof w:val="0"/>
        </w:rPr>
      </w:pPr>
      <w:r w:rsidRPr="00C63ED2">
        <w:rPr>
          <w:noProof w:val="0"/>
        </w:rPr>
        <w:tab/>
        <w:t xml:space="preserve">public TriStatus triSend(TriComponentId componentId, TriPortId tsiPortId, </w:t>
      </w:r>
    </w:p>
    <w:p w14:paraId="41666844"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TriAddress sutAddress, TriMessage sendMessage, inout TriTimerDuration timestamp);</w:t>
      </w:r>
    </w:p>
    <w:p w14:paraId="10BADB89" w14:textId="77777777" w:rsidR="00AE7D9B" w:rsidRPr="00C63ED2" w:rsidRDefault="00AE7D9B" w:rsidP="00AE7D9B">
      <w:pPr>
        <w:pStyle w:val="PL"/>
        <w:rPr>
          <w:noProof w:val="0"/>
        </w:rPr>
      </w:pPr>
      <w:r w:rsidRPr="00C63ED2">
        <w:rPr>
          <w:noProof w:val="0"/>
        </w:rPr>
        <w:tab/>
        <w:t>// Ref: TRI</w:t>
      </w:r>
      <w:r w:rsidRPr="00C63ED2">
        <w:rPr>
          <w:noProof w:val="0"/>
        </w:rPr>
        <w:noBreakHyphen/>
        <w:t>Definition 5.5.3.2</w:t>
      </w:r>
    </w:p>
    <w:p w14:paraId="6B84E0A6" w14:textId="77777777" w:rsidR="00AE7D9B" w:rsidRPr="00C63ED2" w:rsidRDefault="00AE7D9B" w:rsidP="00AE7D9B">
      <w:pPr>
        <w:pStyle w:val="PL"/>
        <w:rPr>
          <w:noProof w:val="0"/>
        </w:rPr>
      </w:pPr>
      <w:r w:rsidRPr="00C63ED2">
        <w:rPr>
          <w:noProof w:val="0"/>
        </w:rPr>
        <w:tab/>
        <w:t xml:space="preserve">public TriStatus triSendBC(TriComponentId componentId, TriPortId tsiPortId, </w:t>
      </w:r>
    </w:p>
    <w:p w14:paraId="63AB1DE3"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TriMessage sendMessage, inout TriTimerDuration timestamp);</w:t>
      </w:r>
    </w:p>
    <w:p w14:paraId="36A688B9" w14:textId="77777777" w:rsidR="00AE7D9B" w:rsidRPr="00C63ED2" w:rsidRDefault="00AE7D9B" w:rsidP="00AE7D9B">
      <w:pPr>
        <w:pStyle w:val="PL"/>
        <w:rPr>
          <w:noProof w:val="0"/>
        </w:rPr>
      </w:pPr>
      <w:r w:rsidRPr="00C63ED2">
        <w:rPr>
          <w:noProof w:val="0"/>
        </w:rPr>
        <w:tab/>
        <w:t>// Ref: TRI</w:t>
      </w:r>
      <w:r w:rsidRPr="00C63ED2">
        <w:rPr>
          <w:noProof w:val="0"/>
        </w:rPr>
        <w:noBreakHyphen/>
        <w:t>Definition 5.5.3.3</w:t>
      </w:r>
    </w:p>
    <w:p w14:paraId="2DD7F354" w14:textId="77777777" w:rsidR="00AE7D9B" w:rsidRPr="00C63ED2" w:rsidRDefault="00AE7D9B" w:rsidP="00AE7D9B">
      <w:pPr>
        <w:pStyle w:val="PL"/>
        <w:rPr>
          <w:noProof w:val="0"/>
        </w:rPr>
      </w:pPr>
      <w:r w:rsidRPr="00C63ED2">
        <w:rPr>
          <w:noProof w:val="0"/>
        </w:rPr>
        <w:tab/>
        <w:t xml:space="preserve">public TriStatus triSendMC(TriComponentId componentId, TriPortId tsiPortId, </w:t>
      </w:r>
    </w:p>
    <w:p w14:paraId="509EBA5A"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TriAddressList sutAddresses, TriMessage sendMessage, inout TriTimerDuration timestamp);</w:t>
      </w:r>
    </w:p>
    <w:p w14:paraId="745FEA8E" w14:textId="77777777" w:rsidR="00AE7D9B" w:rsidRPr="00C63ED2" w:rsidRDefault="00AE7D9B" w:rsidP="00AE7D9B">
      <w:pPr>
        <w:pStyle w:val="PL"/>
        <w:rPr>
          <w:noProof w:val="0"/>
        </w:rPr>
      </w:pPr>
    </w:p>
    <w:p w14:paraId="1EB63DF4" w14:textId="77777777" w:rsidR="00AE7D9B" w:rsidRPr="00C63ED2" w:rsidRDefault="00AE7D9B" w:rsidP="00AE7D9B">
      <w:pPr>
        <w:pStyle w:val="PL"/>
        <w:rPr>
          <w:noProof w:val="0"/>
        </w:rPr>
      </w:pPr>
      <w:r w:rsidRPr="00C63ED2">
        <w:rPr>
          <w:noProof w:val="0"/>
        </w:rPr>
        <w:tab/>
        <w:t>// Procedure based communication operations</w:t>
      </w:r>
    </w:p>
    <w:p w14:paraId="50737090"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5.5.4.1</w:t>
      </w:r>
    </w:p>
    <w:p w14:paraId="77B2239E" w14:textId="77777777" w:rsidR="00AE7D9B" w:rsidRPr="00C63ED2" w:rsidRDefault="00AE7D9B" w:rsidP="00AE7D9B">
      <w:pPr>
        <w:pStyle w:val="PL"/>
        <w:rPr>
          <w:noProof w:val="0"/>
        </w:rPr>
      </w:pPr>
      <w:r w:rsidRPr="00C63ED2">
        <w:rPr>
          <w:noProof w:val="0"/>
        </w:rPr>
        <w:tab/>
        <w:t xml:space="preserve">public TriStatus triCall(TriComponentId componentId, </w:t>
      </w:r>
    </w:p>
    <w:p w14:paraId="080D6667"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tsiPortId, TriAddress sutAddress, </w:t>
      </w:r>
    </w:p>
    <w:p w14:paraId="051E3698"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TriSignatureId signatureId, TriParameterList parameterList, inout TriTimerDuration timestamp);</w:t>
      </w:r>
    </w:p>
    <w:p w14:paraId="73210908"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5.5.4.2</w:t>
      </w:r>
    </w:p>
    <w:p w14:paraId="5564715D" w14:textId="77777777" w:rsidR="00AE7D9B" w:rsidRPr="00C63ED2" w:rsidRDefault="00AE7D9B" w:rsidP="00AE7D9B">
      <w:pPr>
        <w:pStyle w:val="PL"/>
        <w:rPr>
          <w:noProof w:val="0"/>
        </w:rPr>
      </w:pPr>
      <w:r w:rsidRPr="00C63ED2">
        <w:rPr>
          <w:noProof w:val="0"/>
        </w:rPr>
        <w:tab/>
        <w:t xml:space="preserve">public TriStatus triCallBC(TriComponentId componentId, </w:t>
      </w:r>
    </w:p>
    <w:p w14:paraId="095DE790"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tsiPortId, </w:t>
      </w:r>
    </w:p>
    <w:p w14:paraId="72892C91"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TriSignatureId signatureId, TriParameterList parameterList, inout TriTimerDuration timestamp);</w:t>
      </w:r>
    </w:p>
    <w:p w14:paraId="137FABCB"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5.5.4.3</w:t>
      </w:r>
    </w:p>
    <w:p w14:paraId="23EE3AA1" w14:textId="77777777" w:rsidR="00AE7D9B" w:rsidRPr="00C63ED2" w:rsidRDefault="00AE7D9B" w:rsidP="00AE7D9B">
      <w:pPr>
        <w:pStyle w:val="PL"/>
        <w:rPr>
          <w:noProof w:val="0"/>
        </w:rPr>
      </w:pPr>
      <w:r w:rsidRPr="00C63ED2">
        <w:rPr>
          <w:noProof w:val="0"/>
        </w:rPr>
        <w:tab/>
        <w:t xml:space="preserve">public TriStatus triCallMC(TriComponentId componentId, </w:t>
      </w:r>
    </w:p>
    <w:p w14:paraId="054BE897"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tsiPortId, TriAddressList sutAddresses, </w:t>
      </w:r>
    </w:p>
    <w:p w14:paraId="4C26A1E0"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TriSignatureId signatureId, TriParameterList parameterList, inout TriTimerDuration timestamp);</w:t>
      </w:r>
    </w:p>
    <w:p w14:paraId="011CF0FC" w14:textId="77777777" w:rsidR="00AE7D9B" w:rsidRPr="00C63ED2" w:rsidRDefault="00AE7D9B" w:rsidP="00AE7D9B">
      <w:pPr>
        <w:pStyle w:val="PL"/>
        <w:rPr>
          <w:noProof w:val="0"/>
        </w:rPr>
      </w:pPr>
    </w:p>
    <w:p w14:paraId="4E55A885"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5.5.4.4</w:t>
      </w:r>
    </w:p>
    <w:p w14:paraId="472EE044" w14:textId="77777777" w:rsidR="00AE7D9B" w:rsidRPr="00C63ED2" w:rsidRDefault="00AE7D9B" w:rsidP="00AE7D9B">
      <w:pPr>
        <w:pStyle w:val="PL"/>
        <w:rPr>
          <w:noProof w:val="0"/>
        </w:rPr>
      </w:pPr>
      <w:r w:rsidRPr="00C63ED2">
        <w:rPr>
          <w:noProof w:val="0"/>
        </w:rPr>
        <w:tab/>
        <w:t xml:space="preserve">public TriStatus triReply(TriComponentId componentId, </w:t>
      </w:r>
    </w:p>
    <w:p w14:paraId="6C5E6FDC"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tsiPortId, TriAddress sutAddress, </w:t>
      </w:r>
    </w:p>
    <w:p w14:paraId="7DF63EFB"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TriSignatureId signatureId, TriParameterList parameterList, </w:t>
      </w:r>
    </w:p>
    <w:p w14:paraId="6ADB3152"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TriParameter returnValue, inout TriTimerDuration timestamp);</w:t>
      </w:r>
    </w:p>
    <w:p w14:paraId="760006A7"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5.5.4.5</w:t>
      </w:r>
    </w:p>
    <w:p w14:paraId="7A0C3C36" w14:textId="77777777" w:rsidR="00AE7D9B" w:rsidRPr="00C63ED2" w:rsidRDefault="00AE7D9B" w:rsidP="00AE7D9B">
      <w:pPr>
        <w:pStyle w:val="PL"/>
        <w:rPr>
          <w:noProof w:val="0"/>
        </w:rPr>
      </w:pPr>
      <w:r w:rsidRPr="00C63ED2">
        <w:rPr>
          <w:noProof w:val="0"/>
        </w:rPr>
        <w:tab/>
        <w:t xml:space="preserve">public TriStatus triReplyBC(TriComponentId componentId, </w:t>
      </w:r>
    </w:p>
    <w:p w14:paraId="426ED416"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tsiPortId, </w:t>
      </w:r>
    </w:p>
    <w:p w14:paraId="30CB1C32"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TriSignatureId signatureId, TriParameterList parameterList, </w:t>
      </w:r>
    </w:p>
    <w:p w14:paraId="7B057996"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TriParameter returnValue, inout TriTimerDuration timestamp);</w:t>
      </w:r>
    </w:p>
    <w:p w14:paraId="1C165E04"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5.5.4.6</w:t>
      </w:r>
    </w:p>
    <w:p w14:paraId="21216FEF" w14:textId="77777777" w:rsidR="00AE7D9B" w:rsidRPr="00C63ED2" w:rsidRDefault="00AE7D9B" w:rsidP="00AE7D9B">
      <w:pPr>
        <w:pStyle w:val="PL"/>
        <w:rPr>
          <w:noProof w:val="0"/>
        </w:rPr>
      </w:pPr>
      <w:r w:rsidRPr="00C63ED2">
        <w:rPr>
          <w:noProof w:val="0"/>
        </w:rPr>
        <w:tab/>
        <w:t xml:space="preserve">public TriStatus triReplyMC(TriComponentId componentId, </w:t>
      </w:r>
    </w:p>
    <w:p w14:paraId="1ACFEB4F"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tsiPortId, TriAddressList sutAddresses, </w:t>
      </w:r>
    </w:p>
    <w:p w14:paraId="3582F41E"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TriSignatureId signatureId, TriParameterList parameterList, </w:t>
      </w:r>
    </w:p>
    <w:p w14:paraId="7BDBE222"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TriParameter returnValue, inout TriTimerDuration timestamp);</w:t>
      </w:r>
    </w:p>
    <w:p w14:paraId="3D7F3E3E" w14:textId="77777777" w:rsidR="00AE7D9B" w:rsidRPr="00C63ED2" w:rsidRDefault="00AE7D9B" w:rsidP="00AE7D9B">
      <w:pPr>
        <w:pStyle w:val="PL"/>
        <w:rPr>
          <w:noProof w:val="0"/>
        </w:rPr>
      </w:pPr>
    </w:p>
    <w:p w14:paraId="5583AF28" w14:textId="77777777" w:rsidR="00AE7D9B" w:rsidRPr="00C63ED2" w:rsidRDefault="00AE7D9B" w:rsidP="00477A1F">
      <w:pPr>
        <w:pStyle w:val="PL"/>
        <w:keepNext/>
        <w:rPr>
          <w:noProof w:val="0"/>
        </w:rPr>
      </w:pPr>
      <w:r w:rsidRPr="00C63ED2">
        <w:rPr>
          <w:noProof w:val="0"/>
        </w:rPr>
        <w:lastRenderedPageBreak/>
        <w:tab/>
        <w:t>// Ref: TRI</w:t>
      </w:r>
      <w:r w:rsidRPr="00C63ED2">
        <w:rPr>
          <w:noProof w:val="0"/>
        </w:rPr>
        <w:noBreakHyphen/>
        <w:t>Definition 5.5.4.7</w:t>
      </w:r>
    </w:p>
    <w:p w14:paraId="37E37B2E" w14:textId="77777777" w:rsidR="00AE7D9B" w:rsidRPr="00C63ED2" w:rsidRDefault="00AE7D9B" w:rsidP="00477A1F">
      <w:pPr>
        <w:pStyle w:val="PL"/>
        <w:keepNext/>
        <w:rPr>
          <w:noProof w:val="0"/>
        </w:rPr>
      </w:pPr>
      <w:r w:rsidRPr="00C63ED2">
        <w:rPr>
          <w:noProof w:val="0"/>
        </w:rPr>
        <w:tab/>
        <w:t xml:space="preserve">public TriStatus triRaise(TriComponentId componentId, TriPortId tsitPortId, </w:t>
      </w:r>
    </w:p>
    <w:p w14:paraId="2CF971E6" w14:textId="77777777" w:rsidR="00AE7D9B" w:rsidRPr="00C63ED2" w:rsidRDefault="00AE7D9B" w:rsidP="00477A1F">
      <w:pPr>
        <w:pStyle w:val="PL"/>
        <w:keepNext/>
        <w:rPr>
          <w:noProof w:val="0"/>
        </w:rPr>
      </w:pPr>
      <w:r w:rsidRPr="00C63ED2">
        <w:rPr>
          <w:noProof w:val="0"/>
        </w:rPr>
        <w:tab/>
      </w:r>
      <w:r w:rsidRPr="00C63ED2">
        <w:rPr>
          <w:noProof w:val="0"/>
        </w:rPr>
        <w:tab/>
      </w:r>
      <w:r w:rsidRPr="00C63ED2">
        <w:rPr>
          <w:noProof w:val="0"/>
        </w:rPr>
        <w:tab/>
        <w:t>TriAddress sutAddress,</w:t>
      </w:r>
    </w:p>
    <w:p w14:paraId="78934464"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TriSignatureId signatureId, </w:t>
      </w:r>
    </w:p>
    <w:p w14:paraId="44B3A73D"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TriException exc, inout TriTimerDuration timestamp);</w:t>
      </w:r>
    </w:p>
    <w:p w14:paraId="3B23B331"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5.5.4.8</w:t>
      </w:r>
    </w:p>
    <w:p w14:paraId="639E2515" w14:textId="77777777" w:rsidR="00AE7D9B" w:rsidRPr="00C63ED2" w:rsidRDefault="00AE7D9B" w:rsidP="00AE7D9B">
      <w:pPr>
        <w:pStyle w:val="PL"/>
        <w:rPr>
          <w:noProof w:val="0"/>
        </w:rPr>
      </w:pPr>
      <w:r w:rsidRPr="00C63ED2">
        <w:rPr>
          <w:noProof w:val="0"/>
        </w:rPr>
        <w:tab/>
        <w:t xml:space="preserve">public TriStatus triRaiseBC(TriComponentId componentId, </w:t>
      </w:r>
    </w:p>
    <w:p w14:paraId="45017F01"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TriPortId tsitPortId, </w:t>
      </w:r>
    </w:p>
    <w:p w14:paraId="6572242D"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 xml:space="preserve">TriSignatureId signatureId, </w:t>
      </w:r>
    </w:p>
    <w:p w14:paraId="66E2B1E1"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TriException exc, inout TriTimerDuration timestamp);</w:t>
      </w:r>
    </w:p>
    <w:p w14:paraId="21CEF548" w14:textId="77777777" w:rsidR="00AE7D9B" w:rsidRPr="00C63ED2" w:rsidRDefault="00AE7D9B" w:rsidP="00AE7D9B">
      <w:pPr>
        <w:pStyle w:val="PL"/>
        <w:rPr>
          <w:noProof w:val="0"/>
        </w:rPr>
      </w:pPr>
      <w:r w:rsidRPr="00C63ED2">
        <w:rPr>
          <w:noProof w:val="0"/>
        </w:rPr>
        <w:tab/>
        <w:t>// Ref: TRI</w:t>
      </w:r>
      <w:r w:rsidRPr="00C63ED2">
        <w:rPr>
          <w:noProof w:val="0"/>
        </w:rPr>
        <w:noBreakHyphen/>
        <w:t>Definition 5.5.4.9</w:t>
      </w:r>
    </w:p>
    <w:p w14:paraId="1BA49E41" w14:textId="77777777" w:rsidR="00AE7D9B" w:rsidRPr="00C63ED2" w:rsidRDefault="00AE7D9B" w:rsidP="00AE7D9B">
      <w:pPr>
        <w:pStyle w:val="PL"/>
        <w:rPr>
          <w:noProof w:val="0"/>
        </w:rPr>
      </w:pPr>
      <w:r w:rsidRPr="00C63ED2">
        <w:rPr>
          <w:noProof w:val="0"/>
        </w:rPr>
        <w:tab/>
        <w:t xml:space="preserve">public TriStatus triRaiseMC(TriComponentId componentId, TriPortId tsitPortId, </w:t>
      </w:r>
    </w:p>
    <w:p w14:paraId="1557E7F3"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TriAddresses sutAddresses,</w:t>
      </w:r>
    </w:p>
    <w:p w14:paraId="686A21ED" w14:textId="77777777" w:rsidR="00AE7D9B" w:rsidRPr="00C63ED2" w:rsidRDefault="00AE7D9B" w:rsidP="00AE7D9B">
      <w:pPr>
        <w:pStyle w:val="PL"/>
        <w:rPr>
          <w:noProof w:val="0"/>
        </w:rPr>
      </w:pPr>
      <w:r w:rsidRPr="00C63ED2">
        <w:rPr>
          <w:noProof w:val="0"/>
        </w:rPr>
        <w:tab/>
      </w:r>
      <w:r w:rsidRPr="00C63ED2">
        <w:rPr>
          <w:noProof w:val="0"/>
        </w:rPr>
        <w:tab/>
      </w:r>
      <w:r w:rsidRPr="00C63ED2">
        <w:rPr>
          <w:noProof w:val="0"/>
        </w:rPr>
        <w:tab/>
        <w:t>TriSignatureId signatureId,</w:t>
      </w:r>
    </w:p>
    <w:p w14:paraId="4AA47A55" w14:textId="77777777" w:rsidR="00AE7D9B" w:rsidRPr="00C63ED2" w:rsidRDefault="00AE7D9B" w:rsidP="00AE7D9B">
      <w:pPr>
        <w:pStyle w:val="PL"/>
        <w:rPr>
          <w:noProof w:val="0"/>
        </w:rPr>
      </w:pPr>
      <w:r w:rsidRPr="00C63ED2">
        <w:rPr>
          <w:noProof w:val="0"/>
        </w:rPr>
        <w:t xml:space="preserve">            TriException exc, inout TriTimerDuration timestamp);</w:t>
      </w:r>
    </w:p>
    <w:p w14:paraId="22F5E4AD" w14:textId="77777777" w:rsidR="00AE7D9B" w:rsidRPr="00C63ED2" w:rsidRDefault="00AE7D9B" w:rsidP="00AE7D9B">
      <w:pPr>
        <w:pStyle w:val="PL"/>
        <w:rPr>
          <w:noProof w:val="0"/>
        </w:rPr>
      </w:pPr>
      <w:r w:rsidRPr="00C63ED2">
        <w:rPr>
          <w:noProof w:val="0"/>
        </w:rPr>
        <w:t>}</w:t>
      </w:r>
    </w:p>
    <w:p w14:paraId="4E527380" w14:textId="77777777" w:rsidR="00AE7D9B" w:rsidRPr="00C63ED2" w:rsidRDefault="00AE7D9B" w:rsidP="00AE7D9B">
      <w:pPr>
        <w:pStyle w:val="PL"/>
        <w:rPr>
          <w:noProof w:val="0"/>
        </w:rPr>
      </w:pPr>
    </w:p>
    <w:p w14:paraId="4C25C73F" w14:textId="77777777" w:rsidR="007C187A" w:rsidRPr="00C63ED2" w:rsidRDefault="0023794C" w:rsidP="00051C41">
      <w:pPr>
        <w:pStyle w:val="berschrift3"/>
      </w:pPr>
      <w:bookmarkStart w:id="72" w:name="_Toc420499184"/>
      <w:r w:rsidRPr="00C63ED2">
        <w:t>6.8</w:t>
      </w:r>
      <w:r w:rsidR="005703D8" w:rsidRPr="00C63ED2">
        <w:t>.2</w:t>
      </w:r>
      <w:r w:rsidR="007C187A" w:rsidRPr="00C63ED2">
        <w:tab/>
      </w:r>
      <w:r w:rsidR="004A701B" w:rsidRPr="00C63ED2">
        <w:t xml:space="preserve">Mapping of </w:t>
      </w:r>
      <w:r w:rsidR="007C187A" w:rsidRPr="00C63ED2">
        <w:t>interface triCommunicationTE</w:t>
      </w:r>
      <w:r w:rsidR="004A701B" w:rsidRPr="00C63ED2">
        <w:t>RT</w:t>
      </w:r>
      <w:bookmarkEnd w:id="72"/>
    </w:p>
    <w:p w14:paraId="60599C3E" w14:textId="77777777" w:rsidR="00DD0163" w:rsidRPr="00C63ED2" w:rsidRDefault="00DD0163" w:rsidP="00DD0163">
      <w:pPr>
        <w:pStyle w:val="PL"/>
        <w:rPr>
          <w:noProof w:val="0"/>
        </w:rPr>
      </w:pPr>
      <w:r w:rsidRPr="00C63ED2">
        <w:rPr>
          <w:noProof w:val="0"/>
        </w:rPr>
        <w:t>package org.etsi.ttcn.tri.rt;</w:t>
      </w:r>
    </w:p>
    <w:p w14:paraId="68CBE6FD" w14:textId="77777777" w:rsidR="00DD0163" w:rsidRPr="00C63ED2" w:rsidRDefault="00DD0163" w:rsidP="00DD0163">
      <w:pPr>
        <w:pStyle w:val="PL"/>
        <w:rPr>
          <w:noProof w:val="0"/>
        </w:rPr>
      </w:pPr>
    </w:p>
    <w:p w14:paraId="71696A66" w14:textId="77777777" w:rsidR="00DD0163" w:rsidRPr="00C63ED2" w:rsidRDefault="00DD0163" w:rsidP="00DD0163">
      <w:pPr>
        <w:pStyle w:val="PL"/>
        <w:rPr>
          <w:noProof w:val="0"/>
        </w:rPr>
      </w:pPr>
      <w:r w:rsidRPr="00C63ED2">
        <w:rPr>
          <w:noProof w:val="0"/>
        </w:rPr>
        <w:t>import org.etsi.ttcn.tri.*;</w:t>
      </w:r>
    </w:p>
    <w:p w14:paraId="7423B9DF" w14:textId="77777777" w:rsidR="00DD0163" w:rsidRPr="00C63ED2" w:rsidRDefault="00DD0163" w:rsidP="00DD0163">
      <w:pPr>
        <w:pStyle w:val="PL"/>
        <w:rPr>
          <w:noProof w:val="0"/>
        </w:rPr>
      </w:pPr>
    </w:p>
    <w:p w14:paraId="199E92BB" w14:textId="77777777" w:rsidR="00DD0163" w:rsidRPr="00C63ED2" w:rsidRDefault="00DD0163" w:rsidP="00DD0163">
      <w:pPr>
        <w:pStyle w:val="PL"/>
        <w:rPr>
          <w:noProof w:val="0"/>
        </w:rPr>
      </w:pPr>
      <w:r w:rsidRPr="00C63ED2">
        <w:rPr>
          <w:noProof w:val="0"/>
        </w:rPr>
        <w:t>public interface TriCommunicationTERT {</w:t>
      </w:r>
    </w:p>
    <w:p w14:paraId="736FC701" w14:textId="77777777" w:rsidR="007C187A" w:rsidRPr="00C63ED2" w:rsidRDefault="007C187A" w:rsidP="007C187A">
      <w:pPr>
        <w:pStyle w:val="PL"/>
        <w:rPr>
          <w:noProof w:val="0"/>
        </w:rPr>
      </w:pPr>
      <w:r w:rsidRPr="00C63ED2">
        <w:rPr>
          <w:noProof w:val="0"/>
        </w:rPr>
        <w:tab/>
        <w:t>// Message based communication operations</w:t>
      </w:r>
    </w:p>
    <w:p w14:paraId="22325E9C" w14:textId="77777777" w:rsidR="007C187A" w:rsidRPr="00C63ED2" w:rsidRDefault="007C187A" w:rsidP="007C187A">
      <w:pPr>
        <w:pStyle w:val="PL"/>
        <w:rPr>
          <w:noProof w:val="0"/>
        </w:rPr>
      </w:pPr>
      <w:r w:rsidRPr="00C63ED2">
        <w:rPr>
          <w:noProof w:val="0"/>
        </w:rPr>
        <w:tab/>
        <w:t>// Ref: TRI</w:t>
      </w:r>
      <w:r w:rsidRPr="00C63ED2">
        <w:rPr>
          <w:noProof w:val="0"/>
        </w:rPr>
        <w:noBreakHyphen/>
        <w:t>Definition 5.5.3.4</w:t>
      </w:r>
    </w:p>
    <w:p w14:paraId="01645A39" w14:textId="77777777" w:rsidR="007C187A" w:rsidRPr="00C63ED2" w:rsidRDefault="007C187A" w:rsidP="007C187A">
      <w:pPr>
        <w:pStyle w:val="PL"/>
        <w:rPr>
          <w:noProof w:val="0"/>
        </w:rPr>
      </w:pPr>
      <w:r w:rsidRPr="00C63ED2">
        <w:rPr>
          <w:noProof w:val="0"/>
        </w:rPr>
        <w:tab/>
        <w:t xml:space="preserve">public void triEnqueueMsg(TriPortId tsiPortId, </w:t>
      </w:r>
    </w:p>
    <w:p w14:paraId="01E5DE21"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TriAddress sutAddress, TriComponentId componentId,</w:t>
      </w:r>
    </w:p>
    <w:p w14:paraId="6A874BEA"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TriMessage receivedMessage</w:t>
      </w:r>
      <w:r w:rsidR="00F256B1" w:rsidRPr="00C63ED2">
        <w:rPr>
          <w:noProof w:val="0"/>
        </w:rPr>
        <w:t xml:space="preserve">, </w:t>
      </w:r>
      <w:r w:rsidR="002B0524" w:rsidRPr="00C63ED2">
        <w:rPr>
          <w:noProof w:val="0"/>
        </w:rPr>
        <w:t>TriTimerDuration</w:t>
      </w:r>
      <w:r w:rsidR="00667224" w:rsidRPr="00C63ED2">
        <w:rPr>
          <w:noProof w:val="0"/>
        </w:rPr>
        <w:t xml:space="preserve"> timestamp);</w:t>
      </w:r>
    </w:p>
    <w:p w14:paraId="637830A0" w14:textId="77777777" w:rsidR="007C187A" w:rsidRPr="00C63ED2" w:rsidRDefault="007C187A" w:rsidP="007C187A">
      <w:pPr>
        <w:pStyle w:val="PL"/>
        <w:rPr>
          <w:noProof w:val="0"/>
        </w:rPr>
      </w:pPr>
    </w:p>
    <w:p w14:paraId="14EE48D6" w14:textId="77777777" w:rsidR="007C187A" w:rsidRPr="00C63ED2" w:rsidRDefault="007C187A" w:rsidP="007C187A">
      <w:pPr>
        <w:pStyle w:val="PL"/>
        <w:rPr>
          <w:noProof w:val="0"/>
        </w:rPr>
      </w:pPr>
      <w:r w:rsidRPr="00C63ED2">
        <w:rPr>
          <w:noProof w:val="0"/>
        </w:rPr>
        <w:tab/>
        <w:t>// Procedure based communication operations</w:t>
      </w:r>
    </w:p>
    <w:p w14:paraId="146D0400" w14:textId="77777777" w:rsidR="007C187A" w:rsidRPr="00C63ED2" w:rsidRDefault="007C187A" w:rsidP="007C187A">
      <w:pPr>
        <w:pStyle w:val="PL"/>
        <w:rPr>
          <w:noProof w:val="0"/>
        </w:rPr>
      </w:pPr>
      <w:r w:rsidRPr="00C63ED2">
        <w:rPr>
          <w:noProof w:val="0"/>
        </w:rPr>
        <w:tab/>
        <w:t>// Ref: TRI</w:t>
      </w:r>
      <w:r w:rsidRPr="00C63ED2">
        <w:rPr>
          <w:noProof w:val="0"/>
        </w:rPr>
        <w:noBreakHyphen/>
        <w:t>Definition 5.5.4.10</w:t>
      </w:r>
    </w:p>
    <w:p w14:paraId="353F27B4" w14:textId="77777777" w:rsidR="007C187A" w:rsidRPr="00C63ED2" w:rsidRDefault="007C187A" w:rsidP="007C187A">
      <w:pPr>
        <w:pStyle w:val="PL"/>
        <w:rPr>
          <w:noProof w:val="0"/>
        </w:rPr>
      </w:pPr>
      <w:r w:rsidRPr="00C63ED2">
        <w:rPr>
          <w:noProof w:val="0"/>
        </w:rPr>
        <w:tab/>
        <w:t xml:space="preserve">public void triEnqueueCall(TriPortId tsiPortId, </w:t>
      </w:r>
    </w:p>
    <w:p w14:paraId="52E2E49A"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 xml:space="preserve">TriAddress sutAddress, TriComponentId componentId, </w:t>
      </w:r>
    </w:p>
    <w:p w14:paraId="6568DB55"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TriSignatureId signatureId,</w:t>
      </w:r>
      <w:r w:rsidR="00667224" w:rsidRPr="00C63ED2">
        <w:rPr>
          <w:noProof w:val="0"/>
        </w:rPr>
        <w:t xml:space="preserve"> TriParameterList paramete</w:t>
      </w:r>
      <w:r w:rsidR="00F256B1" w:rsidRPr="00C63ED2">
        <w:rPr>
          <w:noProof w:val="0"/>
        </w:rPr>
        <w:softHyphen/>
      </w:r>
      <w:r w:rsidR="00F256B1" w:rsidRPr="00C63ED2">
        <w:rPr>
          <w:noProof w:val="0"/>
        </w:rPr>
        <w:softHyphen/>
      </w:r>
      <w:r w:rsidR="00F256B1" w:rsidRPr="00C63ED2">
        <w:rPr>
          <w:noProof w:val="0"/>
        </w:rPr>
        <w:softHyphen/>
      </w:r>
      <w:r w:rsidR="00667224" w:rsidRPr="00C63ED2">
        <w:rPr>
          <w:noProof w:val="0"/>
        </w:rPr>
        <w:t xml:space="preserve">rList, </w:t>
      </w:r>
      <w:r w:rsidR="002B0524" w:rsidRPr="00C63ED2">
        <w:rPr>
          <w:noProof w:val="0"/>
        </w:rPr>
        <w:t>TriTimerDuration</w:t>
      </w:r>
      <w:r w:rsidR="00667224" w:rsidRPr="00C63ED2">
        <w:rPr>
          <w:noProof w:val="0"/>
        </w:rPr>
        <w:t xml:space="preserve"> timestamp);</w:t>
      </w:r>
    </w:p>
    <w:p w14:paraId="02B34198" w14:textId="77777777" w:rsidR="007C187A" w:rsidRPr="00C63ED2" w:rsidRDefault="007C187A" w:rsidP="007C187A">
      <w:pPr>
        <w:pStyle w:val="PL"/>
        <w:rPr>
          <w:noProof w:val="0"/>
        </w:rPr>
      </w:pPr>
    </w:p>
    <w:p w14:paraId="31E82568" w14:textId="77777777" w:rsidR="007C187A" w:rsidRPr="00C63ED2" w:rsidRDefault="007C187A" w:rsidP="007C187A">
      <w:pPr>
        <w:pStyle w:val="PL"/>
        <w:rPr>
          <w:noProof w:val="0"/>
        </w:rPr>
      </w:pPr>
      <w:r w:rsidRPr="00C63ED2">
        <w:rPr>
          <w:noProof w:val="0"/>
        </w:rPr>
        <w:tab/>
        <w:t>// Ref: TRI</w:t>
      </w:r>
      <w:r w:rsidRPr="00C63ED2">
        <w:rPr>
          <w:noProof w:val="0"/>
        </w:rPr>
        <w:noBreakHyphen/>
        <w:t>Definition 5.5.4.11</w:t>
      </w:r>
    </w:p>
    <w:p w14:paraId="31EFE1AC" w14:textId="77777777" w:rsidR="007C187A" w:rsidRPr="00C63ED2" w:rsidRDefault="007C187A" w:rsidP="007C187A">
      <w:pPr>
        <w:pStyle w:val="PL"/>
        <w:rPr>
          <w:noProof w:val="0"/>
        </w:rPr>
      </w:pPr>
      <w:r w:rsidRPr="00C63ED2">
        <w:rPr>
          <w:noProof w:val="0"/>
        </w:rPr>
        <w:tab/>
        <w:t xml:space="preserve">public void triEnqueueReply(TriPortId tsiPortId, TriAddress sutAddress, </w:t>
      </w:r>
    </w:p>
    <w:p w14:paraId="5AB15AA0"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 xml:space="preserve">TriComponentId componentId, TriSignatureId signatureId, </w:t>
      </w:r>
    </w:p>
    <w:p w14:paraId="60EE8F7A"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TriParameterList parameterList, TriParameter returnValue</w:t>
      </w:r>
      <w:r w:rsidR="00667224" w:rsidRPr="00C63ED2">
        <w:rPr>
          <w:noProof w:val="0"/>
        </w:rPr>
        <w:t xml:space="preserve">, </w:t>
      </w:r>
      <w:r w:rsidR="002B0524" w:rsidRPr="00C63ED2">
        <w:rPr>
          <w:noProof w:val="0"/>
        </w:rPr>
        <w:t>TriTimerDuration</w:t>
      </w:r>
      <w:r w:rsidR="00667224" w:rsidRPr="00C63ED2">
        <w:rPr>
          <w:noProof w:val="0"/>
        </w:rPr>
        <w:t xml:space="preserve"> timestamp);</w:t>
      </w:r>
    </w:p>
    <w:p w14:paraId="3B0335FB" w14:textId="77777777" w:rsidR="007C187A" w:rsidRPr="00C63ED2" w:rsidRDefault="007C187A" w:rsidP="007C187A">
      <w:pPr>
        <w:pStyle w:val="PL"/>
        <w:rPr>
          <w:noProof w:val="0"/>
        </w:rPr>
      </w:pPr>
    </w:p>
    <w:p w14:paraId="053A9EED" w14:textId="77777777" w:rsidR="007C187A" w:rsidRPr="00C63ED2" w:rsidRDefault="007C187A" w:rsidP="007C187A">
      <w:pPr>
        <w:pStyle w:val="PL"/>
        <w:keepNext/>
        <w:keepLines/>
        <w:rPr>
          <w:noProof w:val="0"/>
        </w:rPr>
      </w:pPr>
      <w:r w:rsidRPr="00C63ED2">
        <w:rPr>
          <w:noProof w:val="0"/>
        </w:rPr>
        <w:tab/>
        <w:t>// Ref: TRI</w:t>
      </w:r>
      <w:r w:rsidRPr="00C63ED2">
        <w:rPr>
          <w:noProof w:val="0"/>
        </w:rPr>
        <w:noBreakHyphen/>
        <w:t>Definition 5.5.4.12</w:t>
      </w:r>
    </w:p>
    <w:p w14:paraId="34EF9B2D" w14:textId="77777777" w:rsidR="007C187A" w:rsidRPr="00C63ED2" w:rsidRDefault="007C187A" w:rsidP="007C187A">
      <w:pPr>
        <w:pStyle w:val="PL"/>
        <w:keepNext/>
        <w:keepLines/>
        <w:rPr>
          <w:noProof w:val="0"/>
        </w:rPr>
      </w:pPr>
      <w:r w:rsidRPr="00C63ED2">
        <w:rPr>
          <w:noProof w:val="0"/>
        </w:rPr>
        <w:tab/>
        <w:t xml:space="preserve">public void triEnqueueException(TriPortId tsiPortId, </w:t>
      </w:r>
    </w:p>
    <w:p w14:paraId="6720E636" w14:textId="77777777" w:rsidR="007C187A" w:rsidRPr="00C63ED2" w:rsidRDefault="007C187A" w:rsidP="007C187A">
      <w:pPr>
        <w:pStyle w:val="PL"/>
        <w:rPr>
          <w:noProof w:val="0"/>
        </w:rPr>
      </w:pPr>
      <w:r w:rsidRPr="00C63ED2">
        <w:rPr>
          <w:noProof w:val="0"/>
        </w:rPr>
        <w:tab/>
      </w:r>
      <w:r w:rsidRPr="00C63ED2">
        <w:rPr>
          <w:noProof w:val="0"/>
        </w:rPr>
        <w:tab/>
      </w:r>
      <w:r w:rsidRPr="00C63ED2">
        <w:rPr>
          <w:noProof w:val="0"/>
        </w:rPr>
        <w:tab/>
        <w:t xml:space="preserve">TriAddress sutAddress, TriComponentId componentId, </w:t>
      </w:r>
    </w:p>
    <w:p w14:paraId="742C8FCA" w14:textId="77777777" w:rsidR="007C187A" w:rsidRPr="00C63ED2" w:rsidRDefault="007C187A" w:rsidP="007C187A">
      <w:pPr>
        <w:pStyle w:val="PL"/>
        <w:rPr>
          <w:noProof w:val="0"/>
        </w:rPr>
      </w:pPr>
      <w:r w:rsidRPr="00C63ED2">
        <w:rPr>
          <w:noProof w:val="0"/>
        </w:rPr>
        <w:tab/>
      </w:r>
      <w:r w:rsidRPr="00C63ED2">
        <w:rPr>
          <w:noProof w:val="0"/>
        </w:rPr>
        <w:tab/>
      </w:r>
      <w:r w:rsidR="00667224" w:rsidRPr="00C63ED2">
        <w:rPr>
          <w:noProof w:val="0"/>
        </w:rPr>
        <w:t xml:space="preserve">    </w:t>
      </w:r>
      <w:r w:rsidRPr="00C63ED2">
        <w:rPr>
          <w:noProof w:val="0"/>
        </w:rPr>
        <w:t>TriSignatureId signatureId, TriException exc</w:t>
      </w:r>
      <w:r w:rsidR="00667224" w:rsidRPr="00C63ED2">
        <w:rPr>
          <w:noProof w:val="0"/>
        </w:rPr>
        <w:t xml:space="preserve">, </w:t>
      </w:r>
      <w:r w:rsidR="002B0524" w:rsidRPr="00C63ED2">
        <w:rPr>
          <w:noProof w:val="0"/>
        </w:rPr>
        <w:t>TriTimerDuration</w:t>
      </w:r>
      <w:r w:rsidR="00667224" w:rsidRPr="00C63ED2">
        <w:rPr>
          <w:noProof w:val="0"/>
        </w:rPr>
        <w:t xml:space="preserve"> timestamp);</w:t>
      </w:r>
    </w:p>
    <w:p w14:paraId="6C9520FB" w14:textId="77777777" w:rsidR="00DD0163" w:rsidRPr="00C63ED2" w:rsidRDefault="00DD0163" w:rsidP="007C187A">
      <w:pPr>
        <w:pStyle w:val="PL"/>
        <w:rPr>
          <w:noProof w:val="0"/>
        </w:rPr>
      </w:pPr>
      <w:r w:rsidRPr="00C63ED2">
        <w:rPr>
          <w:noProof w:val="0"/>
        </w:rPr>
        <w:t>}</w:t>
      </w:r>
    </w:p>
    <w:p w14:paraId="301F2CE7" w14:textId="77777777" w:rsidR="002911A2" w:rsidRPr="00C63ED2" w:rsidRDefault="002911A2" w:rsidP="007C187A">
      <w:pPr>
        <w:pStyle w:val="PL"/>
        <w:rPr>
          <w:noProof w:val="0"/>
        </w:rPr>
      </w:pPr>
    </w:p>
    <w:p w14:paraId="370A6D2A" w14:textId="77777777" w:rsidR="00F256B1" w:rsidRPr="00C63ED2" w:rsidRDefault="0023794C" w:rsidP="00051C41">
      <w:pPr>
        <w:pStyle w:val="berschrift3"/>
      </w:pPr>
      <w:bookmarkStart w:id="73" w:name="_Toc420499185"/>
      <w:r w:rsidRPr="00C63ED2">
        <w:t>6.8</w:t>
      </w:r>
      <w:r w:rsidR="005703D8" w:rsidRPr="00C63ED2">
        <w:t>.3</w:t>
      </w:r>
      <w:r w:rsidR="00F256B1" w:rsidRPr="00C63ED2">
        <w:tab/>
        <w:t>Mapping of interface triPlatformPA</w:t>
      </w:r>
      <w:r w:rsidR="00DD0163" w:rsidRPr="00C63ED2">
        <w:t>RT</w:t>
      </w:r>
      <w:bookmarkEnd w:id="73"/>
    </w:p>
    <w:p w14:paraId="260AB688" w14:textId="77777777" w:rsidR="007A087A" w:rsidRPr="00C63ED2" w:rsidRDefault="007A087A" w:rsidP="007A087A">
      <w:pPr>
        <w:pStyle w:val="PL"/>
        <w:rPr>
          <w:noProof w:val="0"/>
        </w:rPr>
      </w:pPr>
      <w:r w:rsidRPr="00C63ED2">
        <w:rPr>
          <w:noProof w:val="0"/>
        </w:rPr>
        <w:t>package org.etsi.ttcn.tri.rt;</w:t>
      </w:r>
    </w:p>
    <w:p w14:paraId="040943D2" w14:textId="77777777" w:rsidR="007A087A" w:rsidRPr="00C63ED2" w:rsidRDefault="007A087A" w:rsidP="007A087A">
      <w:pPr>
        <w:pStyle w:val="PL"/>
        <w:rPr>
          <w:noProof w:val="0"/>
        </w:rPr>
      </w:pPr>
    </w:p>
    <w:p w14:paraId="727B7C8B" w14:textId="77777777" w:rsidR="007A087A" w:rsidRPr="00C63ED2" w:rsidRDefault="007A087A" w:rsidP="007A087A">
      <w:pPr>
        <w:pStyle w:val="PL"/>
        <w:rPr>
          <w:noProof w:val="0"/>
        </w:rPr>
      </w:pPr>
      <w:r w:rsidRPr="00C63ED2">
        <w:rPr>
          <w:noProof w:val="0"/>
        </w:rPr>
        <w:t>import org.etsi.ttcn.tri.*;</w:t>
      </w:r>
    </w:p>
    <w:p w14:paraId="0665D59D" w14:textId="77777777" w:rsidR="007A087A" w:rsidRPr="00C63ED2" w:rsidRDefault="007A087A" w:rsidP="007A087A">
      <w:pPr>
        <w:pStyle w:val="PL"/>
        <w:rPr>
          <w:noProof w:val="0"/>
        </w:rPr>
      </w:pPr>
    </w:p>
    <w:p w14:paraId="0BC097EB" w14:textId="77777777" w:rsidR="007A087A" w:rsidRPr="00C63ED2" w:rsidRDefault="007A087A" w:rsidP="007A087A">
      <w:pPr>
        <w:pStyle w:val="PL"/>
        <w:rPr>
          <w:noProof w:val="0"/>
        </w:rPr>
      </w:pPr>
      <w:r w:rsidRPr="00C63ED2">
        <w:rPr>
          <w:noProof w:val="0"/>
        </w:rPr>
        <w:t>public interface TriPlatformPART {</w:t>
      </w:r>
    </w:p>
    <w:p w14:paraId="7690C877" w14:textId="77777777" w:rsidR="007A087A" w:rsidRPr="00C63ED2" w:rsidRDefault="007A087A" w:rsidP="007A087A">
      <w:pPr>
        <w:pStyle w:val="PL"/>
        <w:rPr>
          <w:noProof w:val="0"/>
        </w:rPr>
      </w:pPr>
    </w:p>
    <w:p w14:paraId="2B6782FB" w14:textId="77777777" w:rsidR="007A087A" w:rsidRPr="00C63ED2" w:rsidRDefault="007A087A" w:rsidP="007A087A">
      <w:pPr>
        <w:pStyle w:val="PL"/>
        <w:rPr>
          <w:noProof w:val="0"/>
        </w:rPr>
      </w:pPr>
      <w:r w:rsidRPr="00C63ED2">
        <w:rPr>
          <w:noProof w:val="0"/>
        </w:rPr>
        <w:tab/>
        <w:t>// Timer handling operations</w:t>
      </w:r>
    </w:p>
    <w:p w14:paraId="3D189380" w14:textId="77777777" w:rsidR="007A087A" w:rsidRPr="00C63ED2" w:rsidRDefault="007A087A" w:rsidP="007A087A">
      <w:pPr>
        <w:pStyle w:val="PL"/>
        <w:rPr>
          <w:noProof w:val="0"/>
        </w:rPr>
      </w:pPr>
      <w:r w:rsidRPr="00C63ED2">
        <w:rPr>
          <w:noProof w:val="0"/>
        </w:rPr>
        <w:tab/>
        <w:t>// Ref: TRI</w:t>
      </w:r>
      <w:r w:rsidRPr="00C63ED2">
        <w:rPr>
          <w:noProof w:val="0"/>
        </w:rPr>
        <w:noBreakHyphen/>
        <w:t>Definition 6.1</w:t>
      </w:r>
    </w:p>
    <w:p w14:paraId="72DF77CE" w14:textId="77777777" w:rsidR="007A087A" w:rsidRPr="00C63ED2" w:rsidRDefault="007A087A" w:rsidP="007A087A">
      <w:pPr>
        <w:pStyle w:val="PL"/>
        <w:rPr>
          <w:noProof w:val="0"/>
        </w:rPr>
      </w:pPr>
      <w:r w:rsidRPr="00C63ED2">
        <w:rPr>
          <w:noProof w:val="0"/>
        </w:rPr>
        <w:tab/>
        <w:t>public TriStatus triStartClock(long ticksPerSecond);</w:t>
      </w:r>
    </w:p>
    <w:p w14:paraId="0203FFAB" w14:textId="77777777" w:rsidR="007A087A" w:rsidRPr="00C63ED2" w:rsidRDefault="007A087A" w:rsidP="007A087A">
      <w:pPr>
        <w:pStyle w:val="PL"/>
        <w:rPr>
          <w:noProof w:val="0"/>
        </w:rPr>
      </w:pPr>
    </w:p>
    <w:p w14:paraId="6E73F0E6" w14:textId="77777777" w:rsidR="007A087A" w:rsidRPr="00C63ED2" w:rsidRDefault="007A087A" w:rsidP="007A087A">
      <w:pPr>
        <w:pStyle w:val="PL"/>
        <w:rPr>
          <w:noProof w:val="0"/>
        </w:rPr>
      </w:pPr>
      <w:r w:rsidRPr="00C63ED2">
        <w:rPr>
          <w:noProof w:val="0"/>
        </w:rPr>
        <w:tab/>
        <w:t>// Ref: TRI</w:t>
      </w:r>
      <w:r w:rsidRPr="00C63ED2">
        <w:rPr>
          <w:noProof w:val="0"/>
        </w:rPr>
        <w:noBreakHyphen/>
        <w:t>Definition 6.2</w:t>
      </w:r>
    </w:p>
    <w:p w14:paraId="70EDA715" w14:textId="77777777" w:rsidR="007A087A" w:rsidRPr="00C63ED2" w:rsidRDefault="007A087A" w:rsidP="007A087A">
      <w:pPr>
        <w:pStyle w:val="PL"/>
        <w:rPr>
          <w:noProof w:val="0"/>
        </w:rPr>
      </w:pPr>
      <w:r w:rsidRPr="00C63ED2">
        <w:rPr>
          <w:noProof w:val="0"/>
        </w:rPr>
        <w:tab/>
        <w:t>public TriStatus triReadClock(TriTimerDuration timestamp);</w:t>
      </w:r>
    </w:p>
    <w:p w14:paraId="682FC763" w14:textId="77777777" w:rsidR="007A087A" w:rsidRPr="00C63ED2" w:rsidRDefault="007A087A" w:rsidP="007A087A">
      <w:pPr>
        <w:pStyle w:val="PL"/>
        <w:rPr>
          <w:noProof w:val="0"/>
        </w:rPr>
      </w:pPr>
    </w:p>
    <w:p w14:paraId="0C011D6D" w14:textId="77777777" w:rsidR="007A087A" w:rsidRPr="00C63ED2" w:rsidRDefault="007A087A" w:rsidP="007A087A">
      <w:pPr>
        <w:pStyle w:val="PL"/>
        <w:rPr>
          <w:noProof w:val="0"/>
        </w:rPr>
      </w:pPr>
      <w:r w:rsidRPr="00C63ED2">
        <w:rPr>
          <w:noProof w:val="0"/>
        </w:rPr>
        <w:tab/>
        <w:t>// Ref: TRI</w:t>
      </w:r>
      <w:r w:rsidRPr="00C63ED2">
        <w:rPr>
          <w:noProof w:val="0"/>
        </w:rPr>
        <w:noBreakHyphen/>
        <w:t>Definition 6.3</w:t>
      </w:r>
    </w:p>
    <w:p w14:paraId="21D286C3" w14:textId="77777777" w:rsidR="007A087A" w:rsidRPr="00C63ED2" w:rsidRDefault="007A087A" w:rsidP="007A087A">
      <w:pPr>
        <w:pStyle w:val="PL"/>
        <w:rPr>
          <w:noProof w:val="0"/>
        </w:rPr>
      </w:pPr>
      <w:r w:rsidRPr="00C63ED2">
        <w:rPr>
          <w:noProof w:val="0"/>
        </w:rPr>
        <w:tab/>
        <w:t>public TriStatus triBeginWait(TriTimerDuration timestamp, TriComponentId componentId);</w:t>
      </w:r>
    </w:p>
    <w:p w14:paraId="2488A81B" w14:textId="77777777" w:rsidR="007A087A" w:rsidRPr="00C63ED2" w:rsidRDefault="007A087A" w:rsidP="007A087A">
      <w:pPr>
        <w:pStyle w:val="PL"/>
        <w:rPr>
          <w:noProof w:val="0"/>
        </w:rPr>
      </w:pPr>
    </w:p>
    <w:p w14:paraId="29A5CF4E" w14:textId="77777777" w:rsidR="007A087A" w:rsidRPr="00C63ED2" w:rsidRDefault="007A087A" w:rsidP="007A087A">
      <w:pPr>
        <w:pStyle w:val="PL"/>
        <w:rPr>
          <w:noProof w:val="0"/>
        </w:rPr>
      </w:pPr>
      <w:r w:rsidRPr="00C63ED2">
        <w:rPr>
          <w:noProof w:val="0"/>
        </w:rPr>
        <w:tab/>
        <w:t>// Ref: TRI</w:t>
      </w:r>
      <w:r w:rsidRPr="00C63ED2">
        <w:rPr>
          <w:noProof w:val="0"/>
        </w:rPr>
        <w:noBreakHyphen/>
        <w:t>Definition 6.5</w:t>
      </w:r>
    </w:p>
    <w:p w14:paraId="590E9F5A" w14:textId="77777777" w:rsidR="007A087A" w:rsidRPr="00C63ED2" w:rsidRDefault="007A087A" w:rsidP="007A087A">
      <w:pPr>
        <w:pStyle w:val="PL"/>
        <w:rPr>
          <w:noProof w:val="0"/>
        </w:rPr>
      </w:pPr>
      <w:r w:rsidRPr="00C63ED2">
        <w:rPr>
          <w:noProof w:val="0"/>
        </w:rPr>
        <w:tab/>
        <w:t>public TriStatus triWaitUntil(TriTimerDuration timestamp, TriComponentId componentId);</w:t>
      </w:r>
    </w:p>
    <w:p w14:paraId="21042C7E" w14:textId="77777777" w:rsidR="007A087A" w:rsidRPr="00C63ED2" w:rsidRDefault="007A087A" w:rsidP="007A087A">
      <w:pPr>
        <w:pStyle w:val="PL"/>
        <w:rPr>
          <w:noProof w:val="0"/>
        </w:rPr>
      </w:pPr>
    </w:p>
    <w:p w14:paraId="382BADB9" w14:textId="77777777" w:rsidR="007A087A" w:rsidRPr="00C63ED2" w:rsidRDefault="007A087A" w:rsidP="007A087A">
      <w:pPr>
        <w:pStyle w:val="PL"/>
        <w:rPr>
          <w:noProof w:val="0"/>
        </w:rPr>
      </w:pPr>
      <w:r w:rsidRPr="00C63ED2">
        <w:rPr>
          <w:noProof w:val="0"/>
        </w:rPr>
        <w:t>}</w:t>
      </w:r>
    </w:p>
    <w:p w14:paraId="7EB464C6" w14:textId="77777777" w:rsidR="007A087A" w:rsidRPr="00C63ED2" w:rsidRDefault="007A087A" w:rsidP="00F256B1">
      <w:pPr>
        <w:pStyle w:val="PL"/>
        <w:rPr>
          <w:noProof w:val="0"/>
        </w:rPr>
      </w:pPr>
    </w:p>
    <w:p w14:paraId="698B0693" w14:textId="77777777" w:rsidR="0055047D" w:rsidRPr="00C63ED2" w:rsidRDefault="0023794C" w:rsidP="00575654">
      <w:pPr>
        <w:pStyle w:val="berschrift3"/>
      </w:pPr>
      <w:bookmarkStart w:id="74" w:name="_Toc420499186"/>
      <w:r w:rsidRPr="00C63ED2">
        <w:lastRenderedPageBreak/>
        <w:t>6.8</w:t>
      </w:r>
      <w:r w:rsidR="005703D8" w:rsidRPr="00C63ED2">
        <w:t>.4</w:t>
      </w:r>
      <w:r w:rsidR="0055047D" w:rsidRPr="00C63ED2">
        <w:tab/>
        <w:t>Mapping of interface triPlatformTE</w:t>
      </w:r>
      <w:bookmarkEnd w:id="74"/>
    </w:p>
    <w:p w14:paraId="15881EFB" w14:textId="77777777" w:rsidR="00B665CF" w:rsidRPr="00C63ED2" w:rsidRDefault="00B665CF" w:rsidP="00575654">
      <w:pPr>
        <w:keepNext/>
        <w:keepLines/>
      </w:pPr>
      <w:r w:rsidRPr="00C63ED2">
        <w:t xml:space="preserve">The following declarations have to be added to the interface </w:t>
      </w:r>
      <w:r w:rsidRPr="00C63ED2">
        <w:rPr>
          <w:b/>
        </w:rPr>
        <w:t>triPlatformTE</w:t>
      </w:r>
      <w:r w:rsidRPr="00C63ED2">
        <w:t>:</w:t>
      </w:r>
    </w:p>
    <w:p w14:paraId="2219340A" w14:textId="77777777" w:rsidR="00B665CF" w:rsidRPr="00C63ED2" w:rsidRDefault="00B665CF" w:rsidP="00575654">
      <w:pPr>
        <w:pStyle w:val="PL"/>
        <w:keepNext/>
        <w:keepLines/>
        <w:rPr>
          <w:noProof w:val="0"/>
        </w:rPr>
      </w:pPr>
      <w:r w:rsidRPr="00C63ED2">
        <w:rPr>
          <w:noProof w:val="0"/>
        </w:rPr>
        <w:t>package org.etsi.ttcn.tri.rt;</w:t>
      </w:r>
    </w:p>
    <w:p w14:paraId="3BEE2798" w14:textId="77777777" w:rsidR="00B665CF" w:rsidRPr="00C63ED2" w:rsidRDefault="00B665CF" w:rsidP="00575654">
      <w:pPr>
        <w:pStyle w:val="PL"/>
        <w:keepNext/>
        <w:keepLines/>
        <w:rPr>
          <w:noProof w:val="0"/>
        </w:rPr>
      </w:pPr>
    </w:p>
    <w:p w14:paraId="3A71C265" w14:textId="77777777" w:rsidR="00B665CF" w:rsidRPr="00C63ED2" w:rsidRDefault="00B665CF" w:rsidP="00575654">
      <w:pPr>
        <w:pStyle w:val="PL"/>
        <w:keepNext/>
        <w:keepLines/>
        <w:rPr>
          <w:noProof w:val="0"/>
        </w:rPr>
      </w:pPr>
      <w:r w:rsidRPr="00C63ED2">
        <w:rPr>
          <w:noProof w:val="0"/>
        </w:rPr>
        <w:t>import org.etsi.ttcn.tri.*;</w:t>
      </w:r>
    </w:p>
    <w:p w14:paraId="393B5DCE" w14:textId="77777777" w:rsidR="00B665CF" w:rsidRPr="00C63ED2" w:rsidRDefault="00B665CF" w:rsidP="00575654">
      <w:pPr>
        <w:pStyle w:val="PL"/>
        <w:keepNext/>
        <w:keepLines/>
        <w:rPr>
          <w:noProof w:val="0"/>
        </w:rPr>
      </w:pPr>
    </w:p>
    <w:p w14:paraId="358A7BC2" w14:textId="77777777" w:rsidR="00B665CF" w:rsidRPr="00C63ED2" w:rsidRDefault="00B665CF" w:rsidP="00575654">
      <w:pPr>
        <w:pStyle w:val="PL"/>
        <w:keepNext/>
        <w:keepLines/>
        <w:rPr>
          <w:noProof w:val="0"/>
        </w:rPr>
      </w:pPr>
      <w:r w:rsidRPr="00C63ED2">
        <w:rPr>
          <w:noProof w:val="0"/>
        </w:rPr>
        <w:t>public interface TriPlatformTERT {</w:t>
      </w:r>
    </w:p>
    <w:p w14:paraId="1CBA85BD" w14:textId="77777777" w:rsidR="00B665CF" w:rsidRPr="00C63ED2" w:rsidRDefault="00B665CF" w:rsidP="00575654">
      <w:pPr>
        <w:pStyle w:val="PL"/>
        <w:keepNext/>
        <w:keepLines/>
        <w:rPr>
          <w:noProof w:val="0"/>
        </w:rPr>
      </w:pPr>
    </w:p>
    <w:p w14:paraId="3AA96958" w14:textId="77777777" w:rsidR="00B665CF" w:rsidRPr="00C63ED2" w:rsidRDefault="00B665CF" w:rsidP="00B665CF">
      <w:pPr>
        <w:pStyle w:val="PL"/>
        <w:rPr>
          <w:noProof w:val="0"/>
        </w:rPr>
      </w:pPr>
      <w:r w:rsidRPr="00C63ED2">
        <w:rPr>
          <w:noProof w:val="0"/>
        </w:rPr>
        <w:tab/>
        <w:t>// Ref: TRI</w:t>
      </w:r>
      <w:r w:rsidRPr="00C63ED2">
        <w:rPr>
          <w:noProof w:val="0"/>
        </w:rPr>
        <w:noBreakHyphen/>
        <w:t>Definition 6.4</w:t>
      </w:r>
    </w:p>
    <w:p w14:paraId="103B2BF7" w14:textId="77777777" w:rsidR="00B665CF" w:rsidRPr="00C63ED2" w:rsidRDefault="00B665CF" w:rsidP="00B665CF">
      <w:pPr>
        <w:pStyle w:val="PL"/>
        <w:rPr>
          <w:noProof w:val="0"/>
        </w:rPr>
      </w:pPr>
      <w:r w:rsidRPr="00C63ED2">
        <w:rPr>
          <w:noProof w:val="0"/>
        </w:rPr>
        <w:tab/>
        <w:t>public TriStatus triEndWait(TriComponentId componentId);</w:t>
      </w:r>
    </w:p>
    <w:p w14:paraId="491251C9" w14:textId="77777777" w:rsidR="00B665CF" w:rsidRPr="00C63ED2" w:rsidRDefault="00B665CF" w:rsidP="00B665CF">
      <w:pPr>
        <w:pStyle w:val="PL"/>
        <w:rPr>
          <w:noProof w:val="0"/>
        </w:rPr>
      </w:pPr>
      <w:r w:rsidRPr="00C63ED2">
        <w:rPr>
          <w:noProof w:val="0"/>
        </w:rPr>
        <w:t>}</w:t>
      </w:r>
    </w:p>
    <w:p w14:paraId="5ED8688E" w14:textId="77777777" w:rsidR="00B665CF" w:rsidRPr="00C63ED2" w:rsidRDefault="00B665CF" w:rsidP="0055047D">
      <w:pPr>
        <w:pStyle w:val="PL"/>
        <w:rPr>
          <w:noProof w:val="0"/>
        </w:rPr>
      </w:pPr>
    </w:p>
    <w:p w14:paraId="2F2FF5F0" w14:textId="77777777" w:rsidR="00964F62" w:rsidRPr="00C63ED2" w:rsidRDefault="0023794C" w:rsidP="00681499">
      <w:pPr>
        <w:pStyle w:val="berschrift2"/>
      </w:pPr>
      <w:bookmarkStart w:id="75" w:name="_Toc420499187"/>
      <w:r w:rsidRPr="00C63ED2">
        <w:t>6.9</w:t>
      </w:r>
      <w:r w:rsidR="00681499" w:rsidRPr="00C63ED2">
        <w:tab/>
      </w:r>
      <w:r w:rsidR="00964F62" w:rsidRPr="00C63ED2">
        <w:t>Changes for ANSI C Language Mapping</w:t>
      </w:r>
      <w:bookmarkEnd w:id="75"/>
    </w:p>
    <w:p w14:paraId="5DFAD6AC" w14:textId="77777777" w:rsidR="009C63BC" w:rsidRPr="00C63ED2" w:rsidRDefault="009C63BC" w:rsidP="009C63BC">
      <w:r w:rsidRPr="00C63ED2">
        <w:t>The following declarations have to be added:</w:t>
      </w:r>
    </w:p>
    <w:p w14:paraId="7B0A6031" w14:textId="77777777" w:rsidR="009C63BC" w:rsidRPr="00C63ED2" w:rsidRDefault="009C63BC" w:rsidP="009C63BC">
      <w:pPr>
        <w:pStyle w:val="PL"/>
        <w:rPr>
          <w:noProof w:val="0"/>
        </w:rPr>
      </w:pPr>
      <w:r w:rsidRPr="00C63ED2">
        <w:rPr>
          <w:noProof w:val="0"/>
        </w:rPr>
        <w:t>TriStatus triStartClock</w:t>
      </w:r>
    </w:p>
    <w:p w14:paraId="58194497" w14:textId="77777777" w:rsidR="009C63BC" w:rsidRPr="00C63ED2" w:rsidRDefault="009C63BC" w:rsidP="009C63BC">
      <w:pPr>
        <w:pStyle w:val="PL"/>
        <w:rPr>
          <w:noProof w:val="0"/>
        </w:rPr>
      </w:pPr>
      <w:r w:rsidRPr="00C63ED2">
        <w:rPr>
          <w:noProof w:val="0"/>
        </w:rPr>
        <w:t>(long ticksPerSecond)</w:t>
      </w:r>
    </w:p>
    <w:p w14:paraId="5C693A62" w14:textId="77777777" w:rsidR="009C63BC" w:rsidRPr="00C63ED2" w:rsidRDefault="009C63BC" w:rsidP="009C63BC">
      <w:pPr>
        <w:pStyle w:val="PL"/>
        <w:rPr>
          <w:noProof w:val="0"/>
        </w:rPr>
      </w:pPr>
      <w:r w:rsidRPr="00C63ED2">
        <w:rPr>
          <w:noProof w:val="0"/>
        </w:rPr>
        <w:t>TriStatus triReadClock</w:t>
      </w:r>
    </w:p>
    <w:p w14:paraId="4BF1A029" w14:textId="77777777" w:rsidR="009C63BC" w:rsidRPr="00C63ED2" w:rsidRDefault="009C63BC" w:rsidP="009C63BC">
      <w:pPr>
        <w:pStyle w:val="PL"/>
        <w:rPr>
          <w:noProof w:val="0"/>
        </w:rPr>
      </w:pPr>
      <w:r w:rsidRPr="00C63ED2">
        <w:rPr>
          <w:noProof w:val="0"/>
        </w:rPr>
        <w:t>(TriTimerDuration* timepoint)</w:t>
      </w:r>
    </w:p>
    <w:p w14:paraId="0F9A2794" w14:textId="77777777" w:rsidR="009C63BC" w:rsidRPr="00C63ED2" w:rsidRDefault="009C63BC" w:rsidP="009C63BC">
      <w:pPr>
        <w:pStyle w:val="PL"/>
        <w:rPr>
          <w:noProof w:val="0"/>
        </w:rPr>
      </w:pPr>
      <w:r w:rsidRPr="00C63ED2">
        <w:rPr>
          <w:noProof w:val="0"/>
        </w:rPr>
        <w:t>TriStatus triBeginWait</w:t>
      </w:r>
    </w:p>
    <w:p w14:paraId="27ED14B6" w14:textId="77777777" w:rsidR="009C63BC" w:rsidRPr="00C63ED2" w:rsidRDefault="009C63BC" w:rsidP="009C63BC">
      <w:pPr>
        <w:pStyle w:val="PL"/>
        <w:rPr>
          <w:noProof w:val="0"/>
        </w:rPr>
      </w:pPr>
      <w:r w:rsidRPr="00C63ED2">
        <w:rPr>
          <w:noProof w:val="0"/>
        </w:rPr>
        <w:t xml:space="preserve">(TriTimerDuration timepoint, </w:t>
      </w:r>
    </w:p>
    <w:p w14:paraId="4D404995" w14:textId="77777777" w:rsidR="009C63BC" w:rsidRPr="00C63ED2" w:rsidRDefault="009C63BC" w:rsidP="009C63BC">
      <w:pPr>
        <w:pStyle w:val="PL"/>
        <w:rPr>
          <w:noProof w:val="0"/>
        </w:rPr>
      </w:pPr>
      <w:r w:rsidRPr="00C63ED2">
        <w:rPr>
          <w:noProof w:val="0"/>
        </w:rPr>
        <w:t xml:space="preserve"> TriComponentId* componentId)</w:t>
      </w:r>
    </w:p>
    <w:p w14:paraId="3653AD33" w14:textId="77777777" w:rsidR="009C63BC" w:rsidRPr="00C63ED2" w:rsidRDefault="009C63BC" w:rsidP="009C63BC">
      <w:pPr>
        <w:pStyle w:val="PL"/>
        <w:rPr>
          <w:noProof w:val="0"/>
        </w:rPr>
      </w:pPr>
      <w:r w:rsidRPr="00C63ED2">
        <w:rPr>
          <w:noProof w:val="0"/>
        </w:rPr>
        <w:t>TriStatus triWaitUntil</w:t>
      </w:r>
    </w:p>
    <w:p w14:paraId="43284FB9" w14:textId="77777777" w:rsidR="009C63BC" w:rsidRPr="00C63ED2" w:rsidRDefault="009C63BC" w:rsidP="009C63BC">
      <w:pPr>
        <w:pStyle w:val="PL"/>
        <w:rPr>
          <w:noProof w:val="0"/>
        </w:rPr>
      </w:pPr>
      <w:r w:rsidRPr="00C63ED2">
        <w:rPr>
          <w:noProof w:val="0"/>
        </w:rPr>
        <w:t xml:space="preserve">(TriTimerDuration* timepoint, </w:t>
      </w:r>
    </w:p>
    <w:p w14:paraId="7C875002" w14:textId="77777777" w:rsidR="009C63BC" w:rsidRPr="00C63ED2" w:rsidRDefault="009C63BC" w:rsidP="009C63BC">
      <w:pPr>
        <w:pStyle w:val="PL"/>
        <w:rPr>
          <w:noProof w:val="0"/>
        </w:rPr>
      </w:pPr>
      <w:r w:rsidRPr="00C63ED2">
        <w:rPr>
          <w:noProof w:val="0"/>
        </w:rPr>
        <w:t xml:space="preserve"> TriComponentId* componentId)</w:t>
      </w:r>
    </w:p>
    <w:p w14:paraId="6E155AD4" w14:textId="77777777" w:rsidR="009C63BC" w:rsidRPr="00C63ED2" w:rsidRDefault="009C63BC" w:rsidP="009C63BC">
      <w:pPr>
        <w:pStyle w:val="PL"/>
        <w:rPr>
          <w:noProof w:val="0"/>
        </w:rPr>
      </w:pPr>
      <w:r w:rsidRPr="00C63ED2">
        <w:rPr>
          <w:noProof w:val="0"/>
        </w:rPr>
        <w:t>TriStatus triEndWait</w:t>
      </w:r>
    </w:p>
    <w:p w14:paraId="444A6BD4" w14:textId="77777777" w:rsidR="009C63BC" w:rsidRPr="00C63ED2" w:rsidRDefault="009C63BC" w:rsidP="009C63BC">
      <w:pPr>
        <w:pStyle w:val="PL"/>
        <w:rPr>
          <w:noProof w:val="0"/>
        </w:rPr>
      </w:pPr>
      <w:r w:rsidRPr="00C63ED2">
        <w:rPr>
          <w:noProof w:val="0"/>
        </w:rPr>
        <w:t>(TriComponentId* componentId)</w:t>
      </w:r>
    </w:p>
    <w:p w14:paraId="761784BF" w14:textId="77777777" w:rsidR="009C63BC" w:rsidRPr="00C63ED2" w:rsidRDefault="009C63BC" w:rsidP="009C63BC">
      <w:pPr>
        <w:pStyle w:val="PL"/>
        <w:rPr>
          <w:noProof w:val="0"/>
        </w:rPr>
      </w:pPr>
      <w:r w:rsidRPr="00C63ED2">
        <w:rPr>
          <w:noProof w:val="0"/>
        </w:rPr>
        <w:t xml:space="preserve">TriStatus triSendRTRT </w:t>
      </w:r>
    </w:p>
    <w:p w14:paraId="7F4C8054" w14:textId="77777777" w:rsidR="009C63BC" w:rsidRPr="00C63ED2" w:rsidRDefault="009C63BC" w:rsidP="009C63BC">
      <w:pPr>
        <w:pStyle w:val="PL"/>
        <w:rPr>
          <w:noProof w:val="0"/>
        </w:rPr>
      </w:pPr>
      <w:r w:rsidRPr="00C63ED2">
        <w:rPr>
          <w:noProof w:val="0"/>
        </w:rPr>
        <w:t>(const TriComponentId* componentId,</w:t>
      </w:r>
    </w:p>
    <w:p w14:paraId="34E41AEA" w14:textId="77777777" w:rsidR="009C63BC" w:rsidRPr="00C63ED2" w:rsidRDefault="009C63BC" w:rsidP="009C63BC">
      <w:pPr>
        <w:pStyle w:val="PL"/>
        <w:rPr>
          <w:noProof w:val="0"/>
        </w:rPr>
      </w:pPr>
      <w:r w:rsidRPr="00C63ED2">
        <w:rPr>
          <w:noProof w:val="0"/>
        </w:rPr>
        <w:t xml:space="preserve"> const TriPortId* tsiPortId,</w:t>
      </w:r>
    </w:p>
    <w:p w14:paraId="2DE95B5A" w14:textId="77777777" w:rsidR="009C63BC" w:rsidRPr="00C63ED2" w:rsidRDefault="009C63BC" w:rsidP="009C63BC">
      <w:pPr>
        <w:pStyle w:val="PL"/>
        <w:rPr>
          <w:noProof w:val="0"/>
        </w:rPr>
      </w:pPr>
      <w:r w:rsidRPr="00C63ED2">
        <w:rPr>
          <w:noProof w:val="0"/>
        </w:rPr>
        <w:t xml:space="preserve"> const TriAddress* sutAddress,</w:t>
      </w:r>
    </w:p>
    <w:p w14:paraId="6C624517" w14:textId="77777777" w:rsidR="009C63BC" w:rsidRPr="00C63ED2" w:rsidRDefault="009C63BC" w:rsidP="009C63BC">
      <w:pPr>
        <w:pStyle w:val="PL"/>
        <w:rPr>
          <w:noProof w:val="0"/>
        </w:rPr>
      </w:pPr>
      <w:r w:rsidRPr="00C63ED2">
        <w:rPr>
          <w:noProof w:val="0"/>
        </w:rPr>
        <w:t xml:space="preserve"> const TriMessage* sendMessage,</w:t>
      </w:r>
    </w:p>
    <w:p w14:paraId="11016271" w14:textId="77777777" w:rsidR="009C63BC" w:rsidRPr="00C63ED2" w:rsidRDefault="009C63BC" w:rsidP="009C63BC">
      <w:pPr>
        <w:pStyle w:val="PL"/>
        <w:rPr>
          <w:noProof w:val="0"/>
        </w:rPr>
      </w:pPr>
      <w:r w:rsidRPr="00C63ED2">
        <w:rPr>
          <w:noProof w:val="0"/>
        </w:rPr>
        <w:t xml:space="preserve"> TriTimerDuration* timepoint)</w:t>
      </w:r>
    </w:p>
    <w:p w14:paraId="7D2A4FDB" w14:textId="77777777" w:rsidR="009C63BC" w:rsidRPr="00C63ED2" w:rsidRDefault="009C63BC" w:rsidP="009C63BC">
      <w:pPr>
        <w:pStyle w:val="PL"/>
        <w:rPr>
          <w:noProof w:val="0"/>
        </w:rPr>
      </w:pPr>
      <w:r w:rsidRPr="00C63ED2">
        <w:rPr>
          <w:noProof w:val="0"/>
        </w:rPr>
        <w:t xml:space="preserve">TriStatus triSendBCRT </w:t>
      </w:r>
    </w:p>
    <w:p w14:paraId="5B467759" w14:textId="77777777" w:rsidR="009C63BC" w:rsidRPr="00C63ED2" w:rsidRDefault="009C63BC" w:rsidP="009C63BC">
      <w:pPr>
        <w:pStyle w:val="PL"/>
        <w:rPr>
          <w:noProof w:val="0"/>
        </w:rPr>
      </w:pPr>
      <w:r w:rsidRPr="00C63ED2">
        <w:rPr>
          <w:noProof w:val="0"/>
        </w:rPr>
        <w:t>(const TriComponentId* componentId,</w:t>
      </w:r>
    </w:p>
    <w:p w14:paraId="395D75A9" w14:textId="77777777" w:rsidR="009C63BC" w:rsidRPr="00C63ED2" w:rsidRDefault="009C63BC" w:rsidP="009C63BC">
      <w:pPr>
        <w:pStyle w:val="PL"/>
        <w:rPr>
          <w:noProof w:val="0"/>
        </w:rPr>
      </w:pPr>
      <w:r w:rsidRPr="00C63ED2">
        <w:rPr>
          <w:noProof w:val="0"/>
        </w:rPr>
        <w:t xml:space="preserve"> const TriPortId* tsiPortId,</w:t>
      </w:r>
    </w:p>
    <w:p w14:paraId="5177B68D" w14:textId="77777777" w:rsidR="009C63BC" w:rsidRPr="00C63ED2" w:rsidRDefault="009C63BC" w:rsidP="009C63BC">
      <w:pPr>
        <w:pStyle w:val="PL"/>
        <w:rPr>
          <w:noProof w:val="0"/>
        </w:rPr>
      </w:pPr>
      <w:r w:rsidRPr="00C63ED2">
        <w:rPr>
          <w:noProof w:val="0"/>
        </w:rPr>
        <w:t xml:space="preserve"> const TriMessage* sendMessage,</w:t>
      </w:r>
      <w:r w:rsidRPr="00C63ED2">
        <w:rPr>
          <w:noProof w:val="0"/>
        </w:rPr>
        <w:br/>
        <w:t xml:space="preserve"> TriTimerDuration* timepoint)</w:t>
      </w:r>
    </w:p>
    <w:p w14:paraId="78A3171C" w14:textId="77777777" w:rsidR="009C63BC" w:rsidRPr="00C63ED2" w:rsidRDefault="009C63BC" w:rsidP="009C63BC">
      <w:pPr>
        <w:pStyle w:val="PL"/>
        <w:rPr>
          <w:noProof w:val="0"/>
        </w:rPr>
      </w:pPr>
      <w:r w:rsidRPr="00C63ED2">
        <w:rPr>
          <w:noProof w:val="0"/>
        </w:rPr>
        <w:t xml:space="preserve">TriStatus triSendMCRT </w:t>
      </w:r>
    </w:p>
    <w:p w14:paraId="23BA8FD9" w14:textId="77777777" w:rsidR="009C63BC" w:rsidRPr="00C63ED2" w:rsidRDefault="009C63BC" w:rsidP="009C63BC">
      <w:pPr>
        <w:pStyle w:val="PL"/>
        <w:rPr>
          <w:noProof w:val="0"/>
        </w:rPr>
      </w:pPr>
      <w:r w:rsidRPr="00C63ED2">
        <w:rPr>
          <w:noProof w:val="0"/>
        </w:rPr>
        <w:t>(const TriComponentId* componentId,</w:t>
      </w:r>
    </w:p>
    <w:p w14:paraId="472D4947" w14:textId="77777777" w:rsidR="009C63BC" w:rsidRPr="00C63ED2" w:rsidRDefault="009C63BC" w:rsidP="009C63BC">
      <w:pPr>
        <w:pStyle w:val="PL"/>
        <w:rPr>
          <w:noProof w:val="0"/>
        </w:rPr>
      </w:pPr>
      <w:r w:rsidRPr="00C63ED2">
        <w:rPr>
          <w:noProof w:val="0"/>
        </w:rPr>
        <w:t xml:space="preserve"> const TriPortId* tsiPortId,</w:t>
      </w:r>
    </w:p>
    <w:p w14:paraId="2F6113A4" w14:textId="77777777" w:rsidR="009C63BC" w:rsidRPr="00C63ED2" w:rsidRDefault="009C63BC" w:rsidP="009C63BC">
      <w:pPr>
        <w:pStyle w:val="PL"/>
        <w:rPr>
          <w:noProof w:val="0"/>
        </w:rPr>
      </w:pPr>
      <w:r w:rsidRPr="00C63ED2">
        <w:rPr>
          <w:noProof w:val="0"/>
        </w:rPr>
        <w:t xml:space="preserve"> const TriAddressList* sutAddresses,</w:t>
      </w:r>
    </w:p>
    <w:p w14:paraId="3A3B552B" w14:textId="77777777" w:rsidR="009C63BC" w:rsidRPr="00C63ED2" w:rsidRDefault="009C63BC" w:rsidP="009C63BC">
      <w:pPr>
        <w:pStyle w:val="PL"/>
        <w:rPr>
          <w:noProof w:val="0"/>
        </w:rPr>
      </w:pPr>
      <w:r w:rsidRPr="00C63ED2">
        <w:rPr>
          <w:noProof w:val="0"/>
        </w:rPr>
        <w:t xml:space="preserve"> const TriMessage* sendMessage,</w:t>
      </w:r>
      <w:r w:rsidRPr="00C63ED2">
        <w:rPr>
          <w:noProof w:val="0"/>
        </w:rPr>
        <w:br/>
        <w:t xml:space="preserve"> TriTimerDuration* timepoint)</w:t>
      </w:r>
    </w:p>
    <w:p w14:paraId="113F1D41" w14:textId="77777777" w:rsidR="009C63BC" w:rsidRPr="00C63ED2" w:rsidRDefault="009C63BC" w:rsidP="009C63BC">
      <w:pPr>
        <w:pStyle w:val="PL"/>
        <w:keepNext/>
        <w:keepLines/>
        <w:rPr>
          <w:noProof w:val="0"/>
        </w:rPr>
      </w:pPr>
      <w:r w:rsidRPr="00C63ED2">
        <w:rPr>
          <w:noProof w:val="0"/>
        </w:rPr>
        <w:t xml:space="preserve">void triEnqueueMsgRT </w:t>
      </w:r>
    </w:p>
    <w:p w14:paraId="3D51F6CB" w14:textId="77777777" w:rsidR="009C63BC" w:rsidRPr="00C63ED2" w:rsidRDefault="009C63BC" w:rsidP="009C63BC">
      <w:pPr>
        <w:pStyle w:val="PL"/>
        <w:keepNext/>
        <w:keepLines/>
        <w:rPr>
          <w:noProof w:val="0"/>
        </w:rPr>
      </w:pPr>
      <w:r w:rsidRPr="00C63ED2">
        <w:rPr>
          <w:noProof w:val="0"/>
        </w:rPr>
        <w:t>(const TriPortId* tsiPortId,</w:t>
      </w:r>
    </w:p>
    <w:p w14:paraId="0C759BB9" w14:textId="77777777" w:rsidR="009C63BC" w:rsidRPr="00C63ED2" w:rsidRDefault="009C63BC" w:rsidP="009C63BC">
      <w:pPr>
        <w:pStyle w:val="PL"/>
        <w:keepNext/>
        <w:keepLines/>
        <w:rPr>
          <w:noProof w:val="0"/>
        </w:rPr>
      </w:pPr>
      <w:r w:rsidRPr="00C63ED2">
        <w:rPr>
          <w:noProof w:val="0"/>
        </w:rPr>
        <w:t xml:space="preserve"> const TriAddress* sutAddress,</w:t>
      </w:r>
    </w:p>
    <w:p w14:paraId="16E3B0BF" w14:textId="77777777" w:rsidR="009C63BC" w:rsidRPr="00C63ED2" w:rsidRDefault="009C63BC" w:rsidP="009C63BC">
      <w:pPr>
        <w:pStyle w:val="PL"/>
        <w:keepNext/>
        <w:keepLines/>
        <w:rPr>
          <w:noProof w:val="0"/>
        </w:rPr>
      </w:pPr>
      <w:r w:rsidRPr="00C63ED2">
        <w:rPr>
          <w:noProof w:val="0"/>
        </w:rPr>
        <w:t xml:space="preserve"> const TriComponentId* componentId,</w:t>
      </w:r>
    </w:p>
    <w:p w14:paraId="38004D21" w14:textId="77777777" w:rsidR="009C63BC" w:rsidRPr="00C63ED2" w:rsidRDefault="009C63BC" w:rsidP="009C63BC">
      <w:pPr>
        <w:pStyle w:val="PL"/>
        <w:rPr>
          <w:noProof w:val="0"/>
        </w:rPr>
      </w:pPr>
      <w:r w:rsidRPr="00C63ED2">
        <w:rPr>
          <w:noProof w:val="0"/>
        </w:rPr>
        <w:t xml:space="preserve"> const TriMessage* receivedMessage,</w:t>
      </w:r>
      <w:r w:rsidRPr="00C63ED2">
        <w:rPr>
          <w:noProof w:val="0"/>
        </w:rPr>
        <w:br/>
        <w:t xml:space="preserve"> TriTimerDuration timepoint)</w:t>
      </w:r>
    </w:p>
    <w:p w14:paraId="7E9BB83C" w14:textId="77777777" w:rsidR="009C63BC" w:rsidRPr="00C63ED2" w:rsidRDefault="009C63BC" w:rsidP="009C63BC">
      <w:pPr>
        <w:pStyle w:val="PL"/>
        <w:rPr>
          <w:noProof w:val="0"/>
        </w:rPr>
      </w:pPr>
      <w:r w:rsidRPr="00C63ED2">
        <w:rPr>
          <w:noProof w:val="0"/>
        </w:rPr>
        <w:t xml:space="preserve">TriStatus triCallRT </w:t>
      </w:r>
    </w:p>
    <w:p w14:paraId="36F7E06A" w14:textId="77777777" w:rsidR="009C63BC" w:rsidRPr="00C63ED2" w:rsidRDefault="009C63BC" w:rsidP="009C63BC">
      <w:pPr>
        <w:pStyle w:val="PL"/>
        <w:rPr>
          <w:noProof w:val="0"/>
        </w:rPr>
      </w:pPr>
      <w:r w:rsidRPr="00C63ED2">
        <w:rPr>
          <w:noProof w:val="0"/>
        </w:rPr>
        <w:t>(const TriComponentId* componentId,</w:t>
      </w:r>
    </w:p>
    <w:p w14:paraId="5E691DD8" w14:textId="77777777" w:rsidR="009C63BC" w:rsidRPr="00C63ED2" w:rsidRDefault="009C63BC" w:rsidP="009C63BC">
      <w:pPr>
        <w:pStyle w:val="PL"/>
        <w:rPr>
          <w:noProof w:val="0"/>
        </w:rPr>
      </w:pPr>
      <w:r w:rsidRPr="00C63ED2">
        <w:rPr>
          <w:noProof w:val="0"/>
        </w:rPr>
        <w:t xml:space="preserve"> const TriPortId* tsiPortId, </w:t>
      </w:r>
    </w:p>
    <w:p w14:paraId="01AAD16C" w14:textId="77777777" w:rsidR="009C63BC" w:rsidRPr="00C63ED2" w:rsidRDefault="009C63BC" w:rsidP="009C63BC">
      <w:pPr>
        <w:pStyle w:val="PL"/>
        <w:rPr>
          <w:noProof w:val="0"/>
        </w:rPr>
      </w:pPr>
      <w:r w:rsidRPr="00C63ED2">
        <w:rPr>
          <w:noProof w:val="0"/>
        </w:rPr>
        <w:t xml:space="preserve"> const TriAddress* sutAddress, </w:t>
      </w:r>
    </w:p>
    <w:p w14:paraId="1130C992" w14:textId="77777777" w:rsidR="009C63BC" w:rsidRPr="00C63ED2" w:rsidRDefault="009C63BC" w:rsidP="009C63BC">
      <w:pPr>
        <w:pStyle w:val="PL"/>
        <w:rPr>
          <w:noProof w:val="0"/>
        </w:rPr>
      </w:pPr>
      <w:r w:rsidRPr="00C63ED2">
        <w:rPr>
          <w:noProof w:val="0"/>
        </w:rPr>
        <w:t xml:space="preserve"> const TriSignatureId* signatureId, </w:t>
      </w:r>
    </w:p>
    <w:p w14:paraId="17B19566" w14:textId="77777777" w:rsidR="009C63BC" w:rsidRPr="00C63ED2" w:rsidRDefault="009C63BC" w:rsidP="009C63BC">
      <w:pPr>
        <w:pStyle w:val="PL"/>
        <w:rPr>
          <w:noProof w:val="0"/>
        </w:rPr>
      </w:pPr>
      <w:r w:rsidRPr="00C63ED2">
        <w:rPr>
          <w:noProof w:val="0"/>
        </w:rPr>
        <w:t xml:space="preserve"> const TriParameterList* parameterList,</w:t>
      </w:r>
      <w:r w:rsidRPr="00C63ED2">
        <w:rPr>
          <w:noProof w:val="0"/>
        </w:rPr>
        <w:br/>
        <w:t xml:space="preserve"> TriTimerDuration* timepoint)</w:t>
      </w:r>
    </w:p>
    <w:p w14:paraId="12BD2CBE" w14:textId="77777777" w:rsidR="009C63BC" w:rsidRPr="00C63ED2" w:rsidRDefault="009C63BC" w:rsidP="009C63BC">
      <w:pPr>
        <w:pStyle w:val="PL"/>
        <w:rPr>
          <w:noProof w:val="0"/>
        </w:rPr>
      </w:pPr>
      <w:r w:rsidRPr="00C63ED2">
        <w:rPr>
          <w:noProof w:val="0"/>
        </w:rPr>
        <w:t xml:space="preserve">TriStatus triCallRT </w:t>
      </w:r>
    </w:p>
    <w:p w14:paraId="7E6A41D2" w14:textId="77777777" w:rsidR="009C63BC" w:rsidRPr="00C63ED2" w:rsidRDefault="009C63BC" w:rsidP="009C63BC">
      <w:pPr>
        <w:pStyle w:val="PL"/>
        <w:rPr>
          <w:noProof w:val="0"/>
        </w:rPr>
      </w:pPr>
      <w:r w:rsidRPr="00C63ED2">
        <w:rPr>
          <w:noProof w:val="0"/>
        </w:rPr>
        <w:t>(const TriComponentId* componentId,</w:t>
      </w:r>
    </w:p>
    <w:p w14:paraId="4D6C1C76" w14:textId="77777777" w:rsidR="009C63BC" w:rsidRPr="00C63ED2" w:rsidRDefault="009C63BC" w:rsidP="009C63BC">
      <w:pPr>
        <w:pStyle w:val="PL"/>
        <w:rPr>
          <w:noProof w:val="0"/>
        </w:rPr>
      </w:pPr>
      <w:r w:rsidRPr="00C63ED2">
        <w:rPr>
          <w:noProof w:val="0"/>
        </w:rPr>
        <w:t xml:space="preserve"> const TriPortId* tsiPortId, </w:t>
      </w:r>
    </w:p>
    <w:p w14:paraId="478CA86B" w14:textId="77777777" w:rsidR="009C63BC" w:rsidRPr="00C63ED2" w:rsidRDefault="009C63BC" w:rsidP="009C63BC">
      <w:pPr>
        <w:pStyle w:val="PL"/>
        <w:rPr>
          <w:noProof w:val="0"/>
        </w:rPr>
      </w:pPr>
      <w:r w:rsidRPr="00C63ED2">
        <w:rPr>
          <w:noProof w:val="0"/>
        </w:rPr>
        <w:t xml:space="preserve"> const TriAddress* sutAddress, </w:t>
      </w:r>
    </w:p>
    <w:p w14:paraId="7A25EAA2" w14:textId="77777777" w:rsidR="009C63BC" w:rsidRPr="00C63ED2" w:rsidRDefault="009C63BC" w:rsidP="009C63BC">
      <w:pPr>
        <w:pStyle w:val="PL"/>
        <w:rPr>
          <w:noProof w:val="0"/>
        </w:rPr>
      </w:pPr>
      <w:r w:rsidRPr="00C63ED2">
        <w:rPr>
          <w:noProof w:val="0"/>
        </w:rPr>
        <w:t xml:space="preserve"> const TriSignatureId* signatureId, </w:t>
      </w:r>
    </w:p>
    <w:p w14:paraId="1BA739EC" w14:textId="77777777" w:rsidR="009C63BC" w:rsidRPr="00C63ED2" w:rsidRDefault="009C63BC" w:rsidP="009C63BC">
      <w:pPr>
        <w:pStyle w:val="PL"/>
        <w:rPr>
          <w:noProof w:val="0"/>
        </w:rPr>
      </w:pPr>
      <w:r w:rsidRPr="00C63ED2">
        <w:rPr>
          <w:noProof w:val="0"/>
        </w:rPr>
        <w:t xml:space="preserve"> const TriParameterList* parameterList,</w:t>
      </w:r>
      <w:r w:rsidRPr="00C63ED2">
        <w:rPr>
          <w:noProof w:val="0"/>
        </w:rPr>
        <w:br/>
        <w:t xml:space="preserve"> TriTimerDuration* timepoint)</w:t>
      </w:r>
    </w:p>
    <w:p w14:paraId="7965C9F4" w14:textId="77777777" w:rsidR="009C63BC" w:rsidRPr="00C63ED2" w:rsidRDefault="009C63BC" w:rsidP="009C63BC">
      <w:pPr>
        <w:pStyle w:val="PL"/>
        <w:rPr>
          <w:noProof w:val="0"/>
        </w:rPr>
      </w:pPr>
      <w:r w:rsidRPr="00C63ED2">
        <w:rPr>
          <w:noProof w:val="0"/>
        </w:rPr>
        <w:t xml:space="preserve">TriStatus triCallBCRT </w:t>
      </w:r>
    </w:p>
    <w:p w14:paraId="510190D2" w14:textId="77777777" w:rsidR="009C63BC" w:rsidRPr="00C63ED2" w:rsidRDefault="009C63BC" w:rsidP="009C63BC">
      <w:pPr>
        <w:pStyle w:val="PL"/>
        <w:rPr>
          <w:noProof w:val="0"/>
        </w:rPr>
      </w:pPr>
      <w:r w:rsidRPr="00C63ED2">
        <w:rPr>
          <w:noProof w:val="0"/>
        </w:rPr>
        <w:t>(const TriComponentId* componentId,</w:t>
      </w:r>
    </w:p>
    <w:p w14:paraId="441DB9CE" w14:textId="77777777" w:rsidR="009C63BC" w:rsidRPr="00C63ED2" w:rsidRDefault="009C63BC" w:rsidP="009C63BC">
      <w:pPr>
        <w:pStyle w:val="PL"/>
        <w:rPr>
          <w:noProof w:val="0"/>
        </w:rPr>
      </w:pPr>
      <w:r w:rsidRPr="00C63ED2">
        <w:rPr>
          <w:noProof w:val="0"/>
        </w:rPr>
        <w:t xml:space="preserve"> const TriPortId* tsiPortId, </w:t>
      </w:r>
    </w:p>
    <w:p w14:paraId="436DF4CB" w14:textId="77777777" w:rsidR="009C63BC" w:rsidRPr="00C63ED2" w:rsidRDefault="009C63BC" w:rsidP="009C63BC">
      <w:pPr>
        <w:pStyle w:val="PL"/>
        <w:rPr>
          <w:noProof w:val="0"/>
        </w:rPr>
      </w:pPr>
      <w:r w:rsidRPr="00C63ED2">
        <w:rPr>
          <w:noProof w:val="0"/>
        </w:rPr>
        <w:t xml:space="preserve"> const TriSignatureId* signatureId, </w:t>
      </w:r>
    </w:p>
    <w:p w14:paraId="6C54EB3B" w14:textId="77777777" w:rsidR="009C63BC" w:rsidRPr="00C63ED2" w:rsidRDefault="009C63BC" w:rsidP="009C63BC">
      <w:pPr>
        <w:pStyle w:val="PL"/>
        <w:rPr>
          <w:noProof w:val="0"/>
        </w:rPr>
      </w:pPr>
      <w:r w:rsidRPr="00C63ED2">
        <w:rPr>
          <w:noProof w:val="0"/>
        </w:rPr>
        <w:t xml:space="preserve"> const TriParameterList* parameterList,</w:t>
      </w:r>
      <w:r w:rsidRPr="00C63ED2">
        <w:rPr>
          <w:noProof w:val="0"/>
        </w:rPr>
        <w:br/>
        <w:t xml:space="preserve"> TriTimerDuration* timepoint)</w:t>
      </w:r>
    </w:p>
    <w:p w14:paraId="10D12E52" w14:textId="77777777" w:rsidR="009C63BC" w:rsidRPr="00C63ED2" w:rsidRDefault="009C63BC" w:rsidP="009C63BC">
      <w:pPr>
        <w:pStyle w:val="PL"/>
        <w:rPr>
          <w:noProof w:val="0"/>
        </w:rPr>
      </w:pPr>
      <w:r w:rsidRPr="00C63ED2">
        <w:rPr>
          <w:noProof w:val="0"/>
        </w:rPr>
        <w:t xml:space="preserve">TriStatus triCallMCRT </w:t>
      </w:r>
    </w:p>
    <w:p w14:paraId="43EACB3E" w14:textId="77777777" w:rsidR="009C63BC" w:rsidRPr="00C63ED2" w:rsidRDefault="009C63BC" w:rsidP="009C63BC">
      <w:pPr>
        <w:pStyle w:val="PL"/>
        <w:rPr>
          <w:noProof w:val="0"/>
        </w:rPr>
      </w:pPr>
      <w:r w:rsidRPr="00C63ED2">
        <w:rPr>
          <w:noProof w:val="0"/>
        </w:rPr>
        <w:t>(const TriComponentId* componentId,</w:t>
      </w:r>
    </w:p>
    <w:p w14:paraId="2183DFFE" w14:textId="77777777" w:rsidR="009C63BC" w:rsidRPr="00C63ED2" w:rsidRDefault="009C63BC" w:rsidP="009C63BC">
      <w:pPr>
        <w:pStyle w:val="PL"/>
        <w:rPr>
          <w:noProof w:val="0"/>
        </w:rPr>
      </w:pPr>
      <w:r w:rsidRPr="00C63ED2">
        <w:rPr>
          <w:noProof w:val="0"/>
        </w:rPr>
        <w:lastRenderedPageBreak/>
        <w:t xml:space="preserve"> const TriPortId* tsiPortId, </w:t>
      </w:r>
    </w:p>
    <w:p w14:paraId="5B34DE46" w14:textId="77777777" w:rsidR="009C63BC" w:rsidRPr="00C63ED2" w:rsidRDefault="009C63BC" w:rsidP="009C63BC">
      <w:pPr>
        <w:pStyle w:val="PL"/>
        <w:rPr>
          <w:noProof w:val="0"/>
        </w:rPr>
      </w:pPr>
      <w:r w:rsidRPr="00C63ED2">
        <w:rPr>
          <w:noProof w:val="0"/>
        </w:rPr>
        <w:t xml:space="preserve"> const TriAddressList* sutAddresses, </w:t>
      </w:r>
    </w:p>
    <w:p w14:paraId="16401CD1" w14:textId="77777777" w:rsidR="009C63BC" w:rsidRPr="00C63ED2" w:rsidRDefault="009C63BC" w:rsidP="009C63BC">
      <w:pPr>
        <w:pStyle w:val="PL"/>
        <w:rPr>
          <w:noProof w:val="0"/>
        </w:rPr>
      </w:pPr>
      <w:r w:rsidRPr="00C63ED2">
        <w:rPr>
          <w:noProof w:val="0"/>
        </w:rPr>
        <w:t xml:space="preserve"> const TriSignatureId* signatureId, </w:t>
      </w:r>
    </w:p>
    <w:p w14:paraId="349E3B4B" w14:textId="77777777" w:rsidR="009C63BC" w:rsidRPr="00C63ED2" w:rsidRDefault="009C63BC" w:rsidP="009C63BC">
      <w:pPr>
        <w:pStyle w:val="PL"/>
        <w:rPr>
          <w:noProof w:val="0"/>
        </w:rPr>
      </w:pPr>
      <w:r w:rsidRPr="00C63ED2">
        <w:rPr>
          <w:noProof w:val="0"/>
        </w:rPr>
        <w:t xml:space="preserve"> const TriParameterList* parameterList,</w:t>
      </w:r>
      <w:r w:rsidRPr="00C63ED2">
        <w:rPr>
          <w:noProof w:val="0"/>
        </w:rPr>
        <w:br/>
        <w:t xml:space="preserve"> TriTimerDuration* timepoint)</w:t>
      </w:r>
    </w:p>
    <w:p w14:paraId="35557D05" w14:textId="77777777" w:rsidR="009C63BC" w:rsidRPr="00C63ED2" w:rsidRDefault="009C63BC" w:rsidP="009C63BC">
      <w:pPr>
        <w:pStyle w:val="PL"/>
        <w:rPr>
          <w:noProof w:val="0"/>
        </w:rPr>
      </w:pPr>
      <w:r w:rsidRPr="00C63ED2">
        <w:rPr>
          <w:noProof w:val="0"/>
        </w:rPr>
        <w:t>TriStatus triReplyRT</w:t>
      </w:r>
    </w:p>
    <w:p w14:paraId="2BA9FB50" w14:textId="77777777" w:rsidR="009C63BC" w:rsidRPr="00C63ED2" w:rsidRDefault="009C63BC" w:rsidP="009C63BC">
      <w:pPr>
        <w:pStyle w:val="PL"/>
        <w:rPr>
          <w:noProof w:val="0"/>
        </w:rPr>
      </w:pPr>
      <w:r w:rsidRPr="00C63ED2">
        <w:rPr>
          <w:noProof w:val="0"/>
        </w:rPr>
        <w:t>(const TriComponentId* componentId,</w:t>
      </w:r>
    </w:p>
    <w:p w14:paraId="331B0561" w14:textId="77777777" w:rsidR="009C63BC" w:rsidRPr="00C63ED2" w:rsidRDefault="009C63BC" w:rsidP="009C63BC">
      <w:pPr>
        <w:pStyle w:val="PL"/>
        <w:rPr>
          <w:noProof w:val="0"/>
        </w:rPr>
      </w:pPr>
      <w:r w:rsidRPr="00C63ED2">
        <w:rPr>
          <w:noProof w:val="0"/>
        </w:rPr>
        <w:t xml:space="preserve"> const TriPortId* tsiPortId,</w:t>
      </w:r>
    </w:p>
    <w:p w14:paraId="2EAA217F" w14:textId="77777777" w:rsidR="009C63BC" w:rsidRPr="00C63ED2" w:rsidRDefault="009C63BC" w:rsidP="009C63BC">
      <w:pPr>
        <w:pStyle w:val="PL"/>
        <w:rPr>
          <w:noProof w:val="0"/>
        </w:rPr>
      </w:pPr>
      <w:r w:rsidRPr="00C63ED2">
        <w:rPr>
          <w:noProof w:val="0"/>
        </w:rPr>
        <w:t xml:space="preserve"> const TriAddress* sutAddress,</w:t>
      </w:r>
    </w:p>
    <w:p w14:paraId="4FD3D502" w14:textId="77777777" w:rsidR="009C63BC" w:rsidRPr="00C63ED2" w:rsidRDefault="009C63BC" w:rsidP="009C63BC">
      <w:pPr>
        <w:pStyle w:val="PL"/>
        <w:rPr>
          <w:noProof w:val="0"/>
        </w:rPr>
      </w:pPr>
      <w:r w:rsidRPr="00C63ED2">
        <w:rPr>
          <w:noProof w:val="0"/>
        </w:rPr>
        <w:t xml:space="preserve"> const TriSignatureId* signatureId,</w:t>
      </w:r>
    </w:p>
    <w:p w14:paraId="0C9F9FB2" w14:textId="77777777" w:rsidR="009C63BC" w:rsidRPr="00C63ED2" w:rsidRDefault="009C63BC" w:rsidP="009C63BC">
      <w:pPr>
        <w:pStyle w:val="PL"/>
        <w:rPr>
          <w:noProof w:val="0"/>
        </w:rPr>
      </w:pPr>
      <w:r w:rsidRPr="00C63ED2">
        <w:rPr>
          <w:noProof w:val="0"/>
        </w:rPr>
        <w:t xml:space="preserve"> const TriParameterList* parameterList,</w:t>
      </w:r>
    </w:p>
    <w:p w14:paraId="62BE2DB4" w14:textId="77777777" w:rsidR="009C63BC" w:rsidRPr="00C63ED2" w:rsidRDefault="009C63BC" w:rsidP="009C63BC">
      <w:pPr>
        <w:pStyle w:val="PL"/>
        <w:rPr>
          <w:noProof w:val="0"/>
        </w:rPr>
      </w:pPr>
      <w:r w:rsidRPr="00C63ED2">
        <w:rPr>
          <w:noProof w:val="0"/>
        </w:rPr>
        <w:t xml:space="preserve"> const TriParameter* returnValue,</w:t>
      </w:r>
      <w:r w:rsidRPr="00C63ED2">
        <w:rPr>
          <w:noProof w:val="0"/>
        </w:rPr>
        <w:br/>
        <w:t xml:space="preserve"> TriTimerDuration* timepoint)</w:t>
      </w:r>
    </w:p>
    <w:p w14:paraId="34EC3B84" w14:textId="77777777" w:rsidR="009C63BC" w:rsidRPr="00C63ED2" w:rsidRDefault="009C63BC" w:rsidP="009C63BC">
      <w:pPr>
        <w:pStyle w:val="PL"/>
        <w:rPr>
          <w:noProof w:val="0"/>
        </w:rPr>
      </w:pPr>
      <w:r w:rsidRPr="00C63ED2">
        <w:rPr>
          <w:noProof w:val="0"/>
        </w:rPr>
        <w:t>TriStatus triReplyBCRT</w:t>
      </w:r>
    </w:p>
    <w:p w14:paraId="65B40AB9" w14:textId="77777777" w:rsidR="009C63BC" w:rsidRPr="00C63ED2" w:rsidRDefault="009C63BC" w:rsidP="009C63BC">
      <w:pPr>
        <w:pStyle w:val="PL"/>
        <w:rPr>
          <w:noProof w:val="0"/>
        </w:rPr>
      </w:pPr>
      <w:r w:rsidRPr="00C63ED2">
        <w:rPr>
          <w:noProof w:val="0"/>
        </w:rPr>
        <w:t>(const TriComponentId* componentId,</w:t>
      </w:r>
    </w:p>
    <w:p w14:paraId="470C37E5" w14:textId="77777777" w:rsidR="009C63BC" w:rsidRPr="00C63ED2" w:rsidRDefault="009C63BC" w:rsidP="009C63BC">
      <w:pPr>
        <w:pStyle w:val="PL"/>
        <w:rPr>
          <w:noProof w:val="0"/>
        </w:rPr>
      </w:pPr>
      <w:r w:rsidRPr="00C63ED2">
        <w:rPr>
          <w:noProof w:val="0"/>
        </w:rPr>
        <w:t xml:space="preserve"> const TriPortId* tsiPortId,</w:t>
      </w:r>
    </w:p>
    <w:p w14:paraId="3AC91A1E" w14:textId="77777777" w:rsidR="009C63BC" w:rsidRPr="00C63ED2" w:rsidRDefault="009C63BC" w:rsidP="009C63BC">
      <w:pPr>
        <w:pStyle w:val="PL"/>
        <w:rPr>
          <w:noProof w:val="0"/>
        </w:rPr>
      </w:pPr>
      <w:r w:rsidRPr="00C63ED2">
        <w:rPr>
          <w:noProof w:val="0"/>
        </w:rPr>
        <w:t xml:space="preserve"> const TriSignatureId* signatureId,</w:t>
      </w:r>
    </w:p>
    <w:p w14:paraId="4FFBC724" w14:textId="77777777" w:rsidR="009C63BC" w:rsidRPr="00C63ED2" w:rsidRDefault="009C63BC" w:rsidP="009C63BC">
      <w:pPr>
        <w:pStyle w:val="PL"/>
        <w:rPr>
          <w:noProof w:val="0"/>
        </w:rPr>
      </w:pPr>
      <w:r w:rsidRPr="00C63ED2">
        <w:rPr>
          <w:noProof w:val="0"/>
        </w:rPr>
        <w:t xml:space="preserve"> const TriParameterList* parameterList,</w:t>
      </w:r>
    </w:p>
    <w:p w14:paraId="09138C8B" w14:textId="77777777" w:rsidR="009C63BC" w:rsidRPr="00C63ED2" w:rsidRDefault="009C63BC" w:rsidP="009C63BC">
      <w:pPr>
        <w:pStyle w:val="PL"/>
        <w:rPr>
          <w:noProof w:val="0"/>
        </w:rPr>
      </w:pPr>
      <w:r w:rsidRPr="00C63ED2">
        <w:rPr>
          <w:noProof w:val="0"/>
        </w:rPr>
        <w:t xml:space="preserve"> const TriParameter* returnValue,</w:t>
      </w:r>
      <w:r w:rsidRPr="00C63ED2">
        <w:rPr>
          <w:noProof w:val="0"/>
        </w:rPr>
        <w:br/>
        <w:t xml:space="preserve"> TriTimerDuration* timepoint)</w:t>
      </w:r>
    </w:p>
    <w:p w14:paraId="4E036984" w14:textId="77777777" w:rsidR="009C63BC" w:rsidRPr="00C63ED2" w:rsidRDefault="009C63BC" w:rsidP="009C63BC">
      <w:pPr>
        <w:pStyle w:val="PL"/>
        <w:rPr>
          <w:noProof w:val="0"/>
        </w:rPr>
      </w:pPr>
      <w:r w:rsidRPr="00C63ED2">
        <w:rPr>
          <w:noProof w:val="0"/>
        </w:rPr>
        <w:t>TriStatus triReplyMCRT</w:t>
      </w:r>
    </w:p>
    <w:p w14:paraId="73F3CF8E" w14:textId="77777777" w:rsidR="009C63BC" w:rsidRPr="00C63ED2" w:rsidRDefault="009C63BC" w:rsidP="009C63BC">
      <w:pPr>
        <w:pStyle w:val="PL"/>
        <w:rPr>
          <w:noProof w:val="0"/>
        </w:rPr>
      </w:pPr>
      <w:r w:rsidRPr="00C63ED2">
        <w:rPr>
          <w:noProof w:val="0"/>
        </w:rPr>
        <w:t>(const TriComponentId* componentId,</w:t>
      </w:r>
    </w:p>
    <w:p w14:paraId="6B6E7C49" w14:textId="77777777" w:rsidR="009C63BC" w:rsidRPr="00C63ED2" w:rsidRDefault="009C63BC" w:rsidP="009C63BC">
      <w:pPr>
        <w:pStyle w:val="PL"/>
        <w:rPr>
          <w:noProof w:val="0"/>
        </w:rPr>
      </w:pPr>
      <w:r w:rsidRPr="00C63ED2">
        <w:rPr>
          <w:noProof w:val="0"/>
        </w:rPr>
        <w:t xml:space="preserve"> const TriPortId* tsiPortId,</w:t>
      </w:r>
    </w:p>
    <w:p w14:paraId="08A2E68C" w14:textId="77777777" w:rsidR="009C63BC" w:rsidRPr="00C63ED2" w:rsidRDefault="009C63BC" w:rsidP="009C63BC">
      <w:pPr>
        <w:pStyle w:val="PL"/>
        <w:rPr>
          <w:noProof w:val="0"/>
        </w:rPr>
      </w:pPr>
      <w:r w:rsidRPr="00C63ED2">
        <w:rPr>
          <w:noProof w:val="0"/>
        </w:rPr>
        <w:t xml:space="preserve"> const TriAddressList* sutAddresses,</w:t>
      </w:r>
    </w:p>
    <w:p w14:paraId="6C733D3B" w14:textId="77777777" w:rsidR="009C63BC" w:rsidRPr="00C63ED2" w:rsidRDefault="009C63BC" w:rsidP="009C63BC">
      <w:pPr>
        <w:pStyle w:val="PL"/>
        <w:rPr>
          <w:noProof w:val="0"/>
        </w:rPr>
      </w:pPr>
      <w:r w:rsidRPr="00C63ED2">
        <w:rPr>
          <w:noProof w:val="0"/>
        </w:rPr>
        <w:t xml:space="preserve"> const TriSignatureId* signatureId,</w:t>
      </w:r>
    </w:p>
    <w:p w14:paraId="1C00FF5D" w14:textId="77777777" w:rsidR="009C63BC" w:rsidRPr="00C63ED2" w:rsidRDefault="009C63BC" w:rsidP="009C63BC">
      <w:pPr>
        <w:pStyle w:val="PL"/>
        <w:rPr>
          <w:noProof w:val="0"/>
        </w:rPr>
      </w:pPr>
      <w:r w:rsidRPr="00C63ED2">
        <w:rPr>
          <w:noProof w:val="0"/>
        </w:rPr>
        <w:t xml:space="preserve"> const TriParameterList* parameterList,</w:t>
      </w:r>
    </w:p>
    <w:p w14:paraId="6D51613C" w14:textId="77777777" w:rsidR="009C63BC" w:rsidRPr="00C63ED2" w:rsidRDefault="009C63BC" w:rsidP="009C63BC">
      <w:pPr>
        <w:pStyle w:val="PL"/>
        <w:rPr>
          <w:noProof w:val="0"/>
        </w:rPr>
      </w:pPr>
      <w:r w:rsidRPr="00C63ED2">
        <w:rPr>
          <w:noProof w:val="0"/>
        </w:rPr>
        <w:t xml:space="preserve"> const TriParameter* returnValue,</w:t>
      </w:r>
      <w:r w:rsidRPr="00C63ED2">
        <w:rPr>
          <w:noProof w:val="0"/>
        </w:rPr>
        <w:br/>
        <w:t xml:space="preserve"> TriTimerDuration* timepoint)</w:t>
      </w:r>
    </w:p>
    <w:p w14:paraId="660C1B74" w14:textId="77777777" w:rsidR="009C63BC" w:rsidRPr="00C63ED2" w:rsidRDefault="009C63BC" w:rsidP="009C63BC">
      <w:pPr>
        <w:pStyle w:val="PL"/>
        <w:keepNext/>
        <w:keepLines/>
        <w:rPr>
          <w:noProof w:val="0"/>
        </w:rPr>
      </w:pPr>
      <w:r w:rsidRPr="00C63ED2">
        <w:rPr>
          <w:noProof w:val="0"/>
        </w:rPr>
        <w:t>TriStatus triRaiseRT</w:t>
      </w:r>
    </w:p>
    <w:p w14:paraId="79861744" w14:textId="77777777" w:rsidR="009C63BC" w:rsidRPr="00C63ED2" w:rsidRDefault="009C63BC" w:rsidP="009C63BC">
      <w:pPr>
        <w:pStyle w:val="PL"/>
        <w:keepNext/>
        <w:keepLines/>
        <w:rPr>
          <w:noProof w:val="0"/>
        </w:rPr>
      </w:pPr>
      <w:r w:rsidRPr="00C63ED2">
        <w:rPr>
          <w:noProof w:val="0"/>
        </w:rPr>
        <w:t>(const TriComponentId* componentId,</w:t>
      </w:r>
    </w:p>
    <w:p w14:paraId="28377BA6" w14:textId="77777777" w:rsidR="009C63BC" w:rsidRPr="00C63ED2" w:rsidRDefault="009C63BC" w:rsidP="009C63BC">
      <w:pPr>
        <w:pStyle w:val="PL"/>
        <w:keepNext/>
        <w:keepLines/>
        <w:rPr>
          <w:noProof w:val="0"/>
        </w:rPr>
      </w:pPr>
      <w:r w:rsidRPr="00C63ED2">
        <w:rPr>
          <w:noProof w:val="0"/>
        </w:rPr>
        <w:t xml:space="preserve"> const TriPortId* tsiPortId,</w:t>
      </w:r>
    </w:p>
    <w:p w14:paraId="738F512A" w14:textId="77777777" w:rsidR="009C63BC" w:rsidRPr="00C63ED2" w:rsidRDefault="009C63BC" w:rsidP="009C63BC">
      <w:pPr>
        <w:pStyle w:val="PL"/>
        <w:keepNext/>
        <w:keepLines/>
        <w:rPr>
          <w:noProof w:val="0"/>
        </w:rPr>
      </w:pPr>
      <w:r w:rsidRPr="00C63ED2">
        <w:rPr>
          <w:noProof w:val="0"/>
        </w:rPr>
        <w:t xml:space="preserve"> const TriAddress* sutAddress,</w:t>
      </w:r>
    </w:p>
    <w:p w14:paraId="5C29AB7F" w14:textId="77777777" w:rsidR="009C63BC" w:rsidRPr="00C63ED2" w:rsidRDefault="009C63BC" w:rsidP="009C63BC">
      <w:pPr>
        <w:pStyle w:val="PL"/>
        <w:keepNext/>
        <w:keepLines/>
        <w:rPr>
          <w:noProof w:val="0"/>
        </w:rPr>
      </w:pPr>
      <w:r w:rsidRPr="00C63ED2">
        <w:rPr>
          <w:noProof w:val="0"/>
        </w:rPr>
        <w:t xml:space="preserve"> const TriSignatureId* signatureId,</w:t>
      </w:r>
    </w:p>
    <w:p w14:paraId="45A50F10" w14:textId="77777777" w:rsidR="009C63BC" w:rsidRPr="00C63ED2" w:rsidRDefault="009C63BC" w:rsidP="009C63BC">
      <w:pPr>
        <w:pStyle w:val="PL"/>
        <w:rPr>
          <w:noProof w:val="0"/>
        </w:rPr>
      </w:pPr>
      <w:r w:rsidRPr="00C63ED2">
        <w:rPr>
          <w:noProof w:val="0"/>
        </w:rPr>
        <w:t xml:space="preserve"> const TriException* exception,</w:t>
      </w:r>
      <w:r w:rsidRPr="00C63ED2">
        <w:rPr>
          <w:noProof w:val="0"/>
        </w:rPr>
        <w:br/>
        <w:t xml:space="preserve"> TriTimerDuration* timepoint)</w:t>
      </w:r>
    </w:p>
    <w:p w14:paraId="683FB02D" w14:textId="77777777" w:rsidR="009C63BC" w:rsidRPr="00C63ED2" w:rsidRDefault="009C63BC" w:rsidP="009C63BC">
      <w:pPr>
        <w:pStyle w:val="PL"/>
        <w:keepNext/>
        <w:keepLines/>
        <w:rPr>
          <w:noProof w:val="0"/>
        </w:rPr>
      </w:pPr>
      <w:r w:rsidRPr="00C63ED2">
        <w:rPr>
          <w:noProof w:val="0"/>
        </w:rPr>
        <w:t>TriStatus triRaiseBCRT</w:t>
      </w:r>
    </w:p>
    <w:p w14:paraId="6E56A69B" w14:textId="77777777" w:rsidR="009C63BC" w:rsidRPr="00C63ED2" w:rsidRDefault="009C63BC" w:rsidP="009C63BC">
      <w:pPr>
        <w:pStyle w:val="PL"/>
        <w:keepNext/>
        <w:keepLines/>
        <w:rPr>
          <w:noProof w:val="0"/>
        </w:rPr>
      </w:pPr>
      <w:r w:rsidRPr="00C63ED2">
        <w:rPr>
          <w:noProof w:val="0"/>
        </w:rPr>
        <w:t>(const TriComponentId* componentId,</w:t>
      </w:r>
    </w:p>
    <w:p w14:paraId="0D42769B" w14:textId="77777777" w:rsidR="009C63BC" w:rsidRPr="00C63ED2" w:rsidRDefault="009C63BC" w:rsidP="009C63BC">
      <w:pPr>
        <w:pStyle w:val="PL"/>
        <w:keepNext/>
        <w:keepLines/>
        <w:rPr>
          <w:noProof w:val="0"/>
        </w:rPr>
      </w:pPr>
      <w:r w:rsidRPr="00C63ED2">
        <w:rPr>
          <w:noProof w:val="0"/>
        </w:rPr>
        <w:t xml:space="preserve"> const TriPortId* tsiPortId,</w:t>
      </w:r>
    </w:p>
    <w:p w14:paraId="49CCDA2C" w14:textId="77777777" w:rsidR="009C63BC" w:rsidRPr="00C63ED2" w:rsidRDefault="009C63BC" w:rsidP="009C63BC">
      <w:pPr>
        <w:pStyle w:val="PL"/>
        <w:keepNext/>
        <w:keepLines/>
        <w:rPr>
          <w:noProof w:val="0"/>
        </w:rPr>
      </w:pPr>
      <w:r w:rsidRPr="00C63ED2">
        <w:rPr>
          <w:noProof w:val="0"/>
        </w:rPr>
        <w:t xml:space="preserve"> const TriSignatureId* signatureId,</w:t>
      </w:r>
    </w:p>
    <w:p w14:paraId="52DA96DC" w14:textId="77777777" w:rsidR="009C63BC" w:rsidRPr="00C63ED2" w:rsidRDefault="009C63BC" w:rsidP="009C63BC">
      <w:pPr>
        <w:pStyle w:val="PL"/>
        <w:rPr>
          <w:noProof w:val="0"/>
        </w:rPr>
      </w:pPr>
      <w:r w:rsidRPr="00C63ED2">
        <w:rPr>
          <w:noProof w:val="0"/>
        </w:rPr>
        <w:t xml:space="preserve"> const TriException* exception,</w:t>
      </w:r>
      <w:r w:rsidRPr="00C63ED2">
        <w:rPr>
          <w:noProof w:val="0"/>
        </w:rPr>
        <w:br/>
        <w:t xml:space="preserve"> TriTimerDuration* timepoint)</w:t>
      </w:r>
    </w:p>
    <w:p w14:paraId="26DA5DB3" w14:textId="77777777" w:rsidR="009C63BC" w:rsidRPr="00C63ED2" w:rsidRDefault="009C63BC" w:rsidP="009C63BC">
      <w:pPr>
        <w:pStyle w:val="PL"/>
        <w:keepNext/>
        <w:keepLines/>
        <w:rPr>
          <w:noProof w:val="0"/>
        </w:rPr>
      </w:pPr>
      <w:r w:rsidRPr="00C63ED2">
        <w:rPr>
          <w:noProof w:val="0"/>
        </w:rPr>
        <w:t>TriStatus triRaiseMCRT</w:t>
      </w:r>
    </w:p>
    <w:p w14:paraId="22496576" w14:textId="77777777" w:rsidR="009C63BC" w:rsidRPr="00C63ED2" w:rsidRDefault="009C63BC" w:rsidP="009C63BC">
      <w:pPr>
        <w:pStyle w:val="PL"/>
        <w:keepNext/>
        <w:keepLines/>
        <w:rPr>
          <w:noProof w:val="0"/>
        </w:rPr>
      </w:pPr>
      <w:r w:rsidRPr="00C63ED2">
        <w:rPr>
          <w:noProof w:val="0"/>
        </w:rPr>
        <w:t>(const TriComponentId* componentId,</w:t>
      </w:r>
    </w:p>
    <w:p w14:paraId="74C613A4" w14:textId="77777777" w:rsidR="009C63BC" w:rsidRPr="00C63ED2" w:rsidRDefault="009C63BC" w:rsidP="009C63BC">
      <w:pPr>
        <w:pStyle w:val="PL"/>
        <w:keepNext/>
        <w:keepLines/>
        <w:rPr>
          <w:noProof w:val="0"/>
        </w:rPr>
      </w:pPr>
      <w:r w:rsidRPr="00C63ED2">
        <w:rPr>
          <w:noProof w:val="0"/>
        </w:rPr>
        <w:t xml:space="preserve"> const TriPortId* tsiPortId,</w:t>
      </w:r>
    </w:p>
    <w:p w14:paraId="6DEC681F" w14:textId="77777777" w:rsidR="009C63BC" w:rsidRPr="00C63ED2" w:rsidRDefault="009C63BC" w:rsidP="009C63BC">
      <w:pPr>
        <w:pStyle w:val="PL"/>
        <w:keepNext/>
        <w:keepLines/>
        <w:rPr>
          <w:noProof w:val="0"/>
        </w:rPr>
      </w:pPr>
      <w:r w:rsidRPr="00C63ED2">
        <w:rPr>
          <w:noProof w:val="0"/>
        </w:rPr>
        <w:t xml:space="preserve"> const TriAddressList* sutAddresses,</w:t>
      </w:r>
    </w:p>
    <w:p w14:paraId="21635CAF" w14:textId="77777777" w:rsidR="009C63BC" w:rsidRPr="00C63ED2" w:rsidRDefault="009C63BC" w:rsidP="009C63BC">
      <w:pPr>
        <w:pStyle w:val="PL"/>
        <w:keepNext/>
        <w:keepLines/>
        <w:rPr>
          <w:noProof w:val="0"/>
        </w:rPr>
      </w:pPr>
      <w:r w:rsidRPr="00C63ED2">
        <w:rPr>
          <w:noProof w:val="0"/>
        </w:rPr>
        <w:t xml:space="preserve"> const TriSignatureId* signatureId,</w:t>
      </w:r>
    </w:p>
    <w:p w14:paraId="7BE75CF1" w14:textId="77777777" w:rsidR="009C63BC" w:rsidRPr="00C63ED2" w:rsidRDefault="009C63BC" w:rsidP="009C63BC">
      <w:pPr>
        <w:pStyle w:val="PL"/>
        <w:rPr>
          <w:noProof w:val="0"/>
        </w:rPr>
      </w:pPr>
      <w:r w:rsidRPr="00C63ED2">
        <w:rPr>
          <w:noProof w:val="0"/>
        </w:rPr>
        <w:t xml:space="preserve"> const TriException* exception,</w:t>
      </w:r>
      <w:r w:rsidRPr="00C63ED2">
        <w:rPr>
          <w:noProof w:val="0"/>
        </w:rPr>
        <w:br/>
        <w:t xml:space="preserve"> TriTimerDuration* timepoint)</w:t>
      </w:r>
    </w:p>
    <w:p w14:paraId="75E592AB" w14:textId="77777777" w:rsidR="009C63BC" w:rsidRPr="00C63ED2" w:rsidRDefault="009C63BC" w:rsidP="009C63BC">
      <w:pPr>
        <w:pStyle w:val="PL"/>
        <w:rPr>
          <w:noProof w:val="0"/>
        </w:rPr>
      </w:pPr>
      <w:r w:rsidRPr="00C63ED2">
        <w:rPr>
          <w:noProof w:val="0"/>
        </w:rPr>
        <w:t>void triEnqueueCallRT</w:t>
      </w:r>
    </w:p>
    <w:p w14:paraId="0338938D" w14:textId="77777777" w:rsidR="009C63BC" w:rsidRPr="00C63ED2" w:rsidRDefault="009C63BC" w:rsidP="009C63BC">
      <w:pPr>
        <w:pStyle w:val="PL"/>
        <w:rPr>
          <w:noProof w:val="0"/>
        </w:rPr>
      </w:pPr>
      <w:r w:rsidRPr="00C63ED2">
        <w:rPr>
          <w:noProof w:val="0"/>
        </w:rPr>
        <w:t>(const TriPortId* tsiPortId,</w:t>
      </w:r>
    </w:p>
    <w:p w14:paraId="2C812B37" w14:textId="77777777" w:rsidR="009C63BC" w:rsidRPr="00C63ED2" w:rsidRDefault="009C63BC" w:rsidP="009C63BC">
      <w:pPr>
        <w:pStyle w:val="PL"/>
        <w:rPr>
          <w:noProof w:val="0"/>
        </w:rPr>
      </w:pPr>
      <w:r w:rsidRPr="00C63ED2">
        <w:rPr>
          <w:noProof w:val="0"/>
        </w:rPr>
        <w:t xml:space="preserve"> const TriAddress* sutAddress,</w:t>
      </w:r>
    </w:p>
    <w:p w14:paraId="7263B027" w14:textId="77777777" w:rsidR="009C63BC" w:rsidRPr="00C63ED2" w:rsidRDefault="009C63BC" w:rsidP="009C63BC">
      <w:pPr>
        <w:pStyle w:val="PL"/>
        <w:rPr>
          <w:noProof w:val="0"/>
        </w:rPr>
      </w:pPr>
      <w:r w:rsidRPr="00C63ED2">
        <w:rPr>
          <w:noProof w:val="0"/>
        </w:rPr>
        <w:t xml:space="preserve"> const TriComponentId* componentId,</w:t>
      </w:r>
    </w:p>
    <w:p w14:paraId="7569AA79" w14:textId="77777777" w:rsidR="009C63BC" w:rsidRPr="00C63ED2" w:rsidRDefault="009C63BC" w:rsidP="009C63BC">
      <w:pPr>
        <w:pStyle w:val="PL"/>
        <w:rPr>
          <w:noProof w:val="0"/>
        </w:rPr>
      </w:pPr>
      <w:r w:rsidRPr="00C63ED2">
        <w:rPr>
          <w:noProof w:val="0"/>
        </w:rPr>
        <w:t xml:space="preserve"> const TriSignatureId* signatureId,</w:t>
      </w:r>
    </w:p>
    <w:p w14:paraId="71BDC9C8" w14:textId="77777777" w:rsidR="009C63BC" w:rsidRPr="00C63ED2" w:rsidRDefault="009C63BC" w:rsidP="009C63BC">
      <w:pPr>
        <w:pStyle w:val="PL"/>
        <w:rPr>
          <w:noProof w:val="0"/>
        </w:rPr>
      </w:pPr>
      <w:r w:rsidRPr="00C63ED2">
        <w:rPr>
          <w:noProof w:val="0"/>
        </w:rPr>
        <w:t xml:space="preserve"> const TriParameterList* parameterList,</w:t>
      </w:r>
      <w:r w:rsidRPr="00C63ED2">
        <w:rPr>
          <w:noProof w:val="0"/>
        </w:rPr>
        <w:br/>
        <w:t xml:space="preserve"> TriTimerDuration timepoint)</w:t>
      </w:r>
    </w:p>
    <w:p w14:paraId="18F2F82B" w14:textId="77777777" w:rsidR="009C63BC" w:rsidRPr="00C63ED2" w:rsidRDefault="009C63BC" w:rsidP="009C63BC">
      <w:pPr>
        <w:pStyle w:val="PL"/>
        <w:rPr>
          <w:noProof w:val="0"/>
        </w:rPr>
      </w:pPr>
      <w:r w:rsidRPr="00C63ED2">
        <w:rPr>
          <w:noProof w:val="0"/>
        </w:rPr>
        <w:t>void triEnqueueReplyRT</w:t>
      </w:r>
    </w:p>
    <w:p w14:paraId="3C273C7F" w14:textId="77777777" w:rsidR="009C63BC" w:rsidRPr="00C63ED2" w:rsidRDefault="009C63BC" w:rsidP="009C63BC">
      <w:pPr>
        <w:pStyle w:val="PL"/>
        <w:rPr>
          <w:noProof w:val="0"/>
        </w:rPr>
      </w:pPr>
      <w:r w:rsidRPr="00C63ED2">
        <w:rPr>
          <w:noProof w:val="0"/>
        </w:rPr>
        <w:t>(const TriPortId* tsiPortId,</w:t>
      </w:r>
    </w:p>
    <w:p w14:paraId="4848BACA" w14:textId="77777777" w:rsidR="009C63BC" w:rsidRPr="00C63ED2" w:rsidRDefault="009C63BC" w:rsidP="009C63BC">
      <w:pPr>
        <w:pStyle w:val="PL"/>
        <w:rPr>
          <w:noProof w:val="0"/>
        </w:rPr>
      </w:pPr>
      <w:r w:rsidRPr="00C63ED2">
        <w:rPr>
          <w:noProof w:val="0"/>
        </w:rPr>
        <w:t xml:space="preserve"> const TriAddress* sutAddress,</w:t>
      </w:r>
    </w:p>
    <w:p w14:paraId="2932AB61" w14:textId="77777777" w:rsidR="009C63BC" w:rsidRPr="00C63ED2" w:rsidRDefault="009C63BC" w:rsidP="009C63BC">
      <w:pPr>
        <w:pStyle w:val="PL"/>
        <w:rPr>
          <w:noProof w:val="0"/>
        </w:rPr>
      </w:pPr>
      <w:r w:rsidRPr="00C63ED2">
        <w:rPr>
          <w:noProof w:val="0"/>
        </w:rPr>
        <w:t xml:space="preserve"> const TriComponentId* componentId,</w:t>
      </w:r>
    </w:p>
    <w:p w14:paraId="17E57378" w14:textId="77777777" w:rsidR="009C63BC" w:rsidRPr="00C63ED2" w:rsidRDefault="009C63BC" w:rsidP="009C63BC">
      <w:pPr>
        <w:pStyle w:val="PL"/>
        <w:rPr>
          <w:noProof w:val="0"/>
        </w:rPr>
      </w:pPr>
      <w:r w:rsidRPr="00C63ED2">
        <w:rPr>
          <w:noProof w:val="0"/>
        </w:rPr>
        <w:t xml:space="preserve"> const TriSignatureId* signatureId,</w:t>
      </w:r>
    </w:p>
    <w:p w14:paraId="588B8428" w14:textId="77777777" w:rsidR="009C63BC" w:rsidRPr="00C63ED2" w:rsidRDefault="009C63BC" w:rsidP="009C63BC">
      <w:pPr>
        <w:pStyle w:val="PL"/>
        <w:rPr>
          <w:noProof w:val="0"/>
        </w:rPr>
      </w:pPr>
      <w:r w:rsidRPr="00C63ED2">
        <w:rPr>
          <w:noProof w:val="0"/>
        </w:rPr>
        <w:t xml:space="preserve"> const TriParameterList* parameterList,</w:t>
      </w:r>
    </w:p>
    <w:p w14:paraId="7B59C9E5" w14:textId="77777777" w:rsidR="009C63BC" w:rsidRPr="00C63ED2" w:rsidRDefault="009C63BC" w:rsidP="009C63BC">
      <w:pPr>
        <w:pStyle w:val="PL"/>
        <w:rPr>
          <w:noProof w:val="0"/>
        </w:rPr>
      </w:pPr>
      <w:r w:rsidRPr="00C63ED2">
        <w:rPr>
          <w:noProof w:val="0"/>
        </w:rPr>
        <w:t xml:space="preserve"> const TriParameter* returnValue,</w:t>
      </w:r>
      <w:r w:rsidRPr="00C63ED2">
        <w:rPr>
          <w:noProof w:val="0"/>
        </w:rPr>
        <w:br/>
        <w:t xml:space="preserve"> TriTimerDuration timepoint)</w:t>
      </w:r>
    </w:p>
    <w:p w14:paraId="3EA34E74" w14:textId="77777777" w:rsidR="009C63BC" w:rsidRPr="00C63ED2" w:rsidRDefault="009C63BC" w:rsidP="009C63BC">
      <w:pPr>
        <w:pStyle w:val="PL"/>
        <w:keepNext/>
        <w:keepLines/>
        <w:rPr>
          <w:noProof w:val="0"/>
        </w:rPr>
      </w:pPr>
      <w:r w:rsidRPr="00C63ED2">
        <w:rPr>
          <w:noProof w:val="0"/>
        </w:rPr>
        <w:t>void triEnqueueExceptionRT</w:t>
      </w:r>
    </w:p>
    <w:p w14:paraId="1A058026" w14:textId="77777777" w:rsidR="009C63BC" w:rsidRPr="00C63ED2" w:rsidRDefault="009C63BC" w:rsidP="009C63BC">
      <w:pPr>
        <w:pStyle w:val="PL"/>
        <w:keepNext/>
        <w:keepLines/>
        <w:rPr>
          <w:noProof w:val="0"/>
        </w:rPr>
      </w:pPr>
      <w:r w:rsidRPr="00C63ED2">
        <w:rPr>
          <w:noProof w:val="0"/>
        </w:rPr>
        <w:t>(const TriPortId* tsiPortId,</w:t>
      </w:r>
    </w:p>
    <w:p w14:paraId="6011FAA2" w14:textId="77777777" w:rsidR="009C63BC" w:rsidRPr="00C63ED2" w:rsidRDefault="009C63BC" w:rsidP="009C63BC">
      <w:pPr>
        <w:pStyle w:val="PL"/>
        <w:keepNext/>
        <w:keepLines/>
        <w:rPr>
          <w:noProof w:val="0"/>
        </w:rPr>
      </w:pPr>
      <w:r w:rsidRPr="00C63ED2">
        <w:rPr>
          <w:noProof w:val="0"/>
        </w:rPr>
        <w:t xml:space="preserve"> const TriAddress* sutAddress,</w:t>
      </w:r>
    </w:p>
    <w:p w14:paraId="2CC907F9" w14:textId="77777777" w:rsidR="009C63BC" w:rsidRPr="00C63ED2" w:rsidRDefault="009C63BC" w:rsidP="009C63BC">
      <w:pPr>
        <w:pStyle w:val="PL"/>
        <w:keepNext/>
        <w:keepLines/>
        <w:rPr>
          <w:noProof w:val="0"/>
        </w:rPr>
      </w:pPr>
      <w:r w:rsidRPr="00C63ED2">
        <w:rPr>
          <w:noProof w:val="0"/>
        </w:rPr>
        <w:t xml:space="preserve"> const TriComponentId* componentId,</w:t>
      </w:r>
    </w:p>
    <w:p w14:paraId="37439D3F" w14:textId="77777777" w:rsidR="009C63BC" w:rsidRPr="00C63ED2" w:rsidRDefault="009C63BC" w:rsidP="009C63BC">
      <w:pPr>
        <w:pStyle w:val="PL"/>
        <w:keepNext/>
        <w:keepLines/>
        <w:rPr>
          <w:noProof w:val="0"/>
        </w:rPr>
      </w:pPr>
      <w:r w:rsidRPr="00C63ED2">
        <w:rPr>
          <w:noProof w:val="0"/>
        </w:rPr>
        <w:t xml:space="preserve"> const TriSignatureId* signatureId,</w:t>
      </w:r>
    </w:p>
    <w:p w14:paraId="37F43FCC" w14:textId="77777777" w:rsidR="009C63BC" w:rsidRPr="00C63ED2" w:rsidRDefault="009C63BC" w:rsidP="009C63BC">
      <w:pPr>
        <w:pStyle w:val="PL"/>
        <w:rPr>
          <w:noProof w:val="0"/>
        </w:rPr>
      </w:pPr>
      <w:r w:rsidRPr="00C63ED2">
        <w:rPr>
          <w:noProof w:val="0"/>
        </w:rPr>
        <w:t xml:space="preserve"> const TriException* exception,</w:t>
      </w:r>
      <w:r w:rsidRPr="00C63ED2">
        <w:rPr>
          <w:noProof w:val="0"/>
        </w:rPr>
        <w:br/>
        <w:t xml:space="preserve"> TriTimerDuration timepoint)</w:t>
      </w:r>
    </w:p>
    <w:p w14:paraId="30403AA5" w14:textId="77777777" w:rsidR="009C63BC" w:rsidRPr="00C63ED2" w:rsidRDefault="009C63BC" w:rsidP="0053132E">
      <w:pPr>
        <w:pStyle w:val="PL"/>
        <w:rPr>
          <w:noProof w:val="0"/>
        </w:rPr>
      </w:pPr>
    </w:p>
    <w:p w14:paraId="2B169500" w14:textId="77777777" w:rsidR="00964F62" w:rsidRPr="00C63ED2" w:rsidRDefault="0023794C" w:rsidP="00681499">
      <w:pPr>
        <w:pStyle w:val="berschrift2"/>
      </w:pPr>
      <w:bookmarkStart w:id="76" w:name="_Toc420499188"/>
      <w:r w:rsidRPr="00C63ED2">
        <w:lastRenderedPageBreak/>
        <w:t>6.10</w:t>
      </w:r>
      <w:r w:rsidR="00681499" w:rsidRPr="00C63ED2">
        <w:tab/>
      </w:r>
      <w:r w:rsidR="00964F62" w:rsidRPr="00C63ED2">
        <w:t>Changes for C++ Language Mapping</w:t>
      </w:r>
      <w:bookmarkEnd w:id="76"/>
    </w:p>
    <w:p w14:paraId="1C5ED84D" w14:textId="77777777" w:rsidR="00964F62" w:rsidRPr="00C63ED2" w:rsidRDefault="0023794C" w:rsidP="00051C41">
      <w:pPr>
        <w:pStyle w:val="berschrift3"/>
      </w:pPr>
      <w:bookmarkStart w:id="77" w:name="_Toc420499189"/>
      <w:r w:rsidRPr="00C63ED2">
        <w:t>6.10</w:t>
      </w:r>
      <w:r w:rsidR="00964F62" w:rsidRPr="00C63ED2">
        <w:t>.1</w:t>
      </w:r>
      <w:r w:rsidR="00964F62" w:rsidRPr="00C63ED2">
        <w:tab/>
        <w:t>Mapping of interface triCommunicationSA</w:t>
      </w:r>
      <w:r w:rsidR="001B5D77" w:rsidRPr="00C63ED2">
        <w:t>RT</w:t>
      </w:r>
      <w:bookmarkEnd w:id="77"/>
    </w:p>
    <w:p w14:paraId="7D9CB765" w14:textId="77777777" w:rsidR="00A5123D" w:rsidRPr="00C63ED2" w:rsidRDefault="00A5123D" w:rsidP="00A5123D">
      <w:pPr>
        <w:pStyle w:val="ListBullet0"/>
        <w:keepNext/>
        <w:keepLines/>
        <w:tabs>
          <w:tab w:val="clear" w:pos="360"/>
        </w:tabs>
        <w:ind w:left="340" w:firstLine="0"/>
        <w:rPr>
          <w:rFonts w:ascii="Courier New" w:hAnsi="Courier New"/>
          <w:sz w:val="16"/>
          <w:lang w:val="en-GB" w:eastAsia="en-US"/>
        </w:rPr>
      </w:pPr>
      <w:r w:rsidRPr="00C63ED2">
        <w:rPr>
          <w:rFonts w:ascii="Courier New" w:hAnsi="Courier New"/>
          <w:sz w:val="16"/>
          <w:lang w:val="en-GB" w:eastAsia="en-US"/>
        </w:rPr>
        <w:t>class TriCommunicationSART {</w:t>
      </w:r>
    </w:p>
    <w:p w14:paraId="00348B17" w14:textId="77777777" w:rsidR="00A5123D" w:rsidRPr="00C63ED2" w:rsidRDefault="00A5123D" w:rsidP="00A5123D">
      <w:pPr>
        <w:pStyle w:val="ListBullet0"/>
        <w:keepNext/>
        <w:keepLines/>
        <w:tabs>
          <w:tab w:val="clear" w:pos="360"/>
        </w:tabs>
        <w:ind w:left="340" w:firstLine="0"/>
        <w:rPr>
          <w:rFonts w:ascii="Courier New" w:hAnsi="Courier New"/>
          <w:sz w:val="16"/>
          <w:lang w:val="en-GB" w:eastAsia="en-US"/>
        </w:rPr>
      </w:pPr>
      <w:r w:rsidRPr="00C63ED2">
        <w:rPr>
          <w:rFonts w:ascii="Courier New" w:hAnsi="Courier New"/>
          <w:sz w:val="16"/>
          <w:lang w:val="en-GB" w:eastAsia="en-US"/>
        </w:rPr>
        <w:t>public:</w:t>
      </w:r>
    </w:p>
    <w:p w14:paraId="7AC8AC52" w14:textId="77777777" w:rsidR="00A5123D" w:rsidRPr="00C63ED2" w:rsidRDefault="00A5123D" w:rsidP="00A5123D">
      <w:pPr>
        <w:pStyle w:val="ListBullet0"/>
        <w:tabs>
          <w:tab w:val="clear" w:pos="360"/>
        </w:tabs>
        <w:ind w:left="340" w:firstLine="0"/>
        <w:rPr>
          <w:rFonts w:ascii="Courier New" w:hAnsi="Courier New"/>
          <w:sz w:val="16"/>
          <w:lang w:val="en-GB" w:eastAsia="en-US"/>
        </w:rPr>
      </w:pPr>
    </w:p>
    <w:p w14:paraId="7F87C41E"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//Destructor. </w:t>
      </w:r>
    </w:p>
    <w:p w14:paraId="167BA491" w14:textId="77777777" w:rsidR="005703D8" w:rsidRPr="00C63ED2" w:rsidRDefault="00A5123D" w:rsidP="005703D8">
      <w:pPr>
        <w:ind w:left="226"/>
        <w:rPr>
          <w:rFonts w:ascii="Courier New" w:hAnsi="Courier New"/>
          <w:sz w:val="16"/>
        </w:rPr>
      </w:pPr>
      <w:r w:rsidRPr="00C63ED2">
        <w:rPr>
          <w:b/>
          <w:i/>
        </w:rPr>
        <w:t xml:space="preserve">      </w:t>
      </w:r>
      <w:r w:rsidRPr="00C63ED2" w:rsidDel="00866790">
        <w:t xml:space="preserve"> </w:t>
      </w:r>
      <w:r w:rsidRPr="00C63ED2">
        <w:rPr>
          <w:rFonts w:ascii="Courier New" w:hAnsi="Courier New"/>
          <w:sz w:val="16"/>
        </w:rPr>
        <w:t>virtual ~TriCommunicationSART ();</w:t>
      </w:r>
    </w:p>
    <w:p w14:paraId="20651749" w14:textId="77777777" w:rsidR="005703D8" w:rsidRPr="00C63ED2" w:rsidRDefault="005703D8" w:rsidP="005703D8">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//To reset the System Adaptor</w:t>
      </w:r>
    </w:p>
    <w:p w14:paraId="613AFF5E" w14:textId="77777777" w:rsidR="005703D8" w:rsidRPr="00C63ED2" w:rsidRDefault="005703D8" w:rsidP="005703D8">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triSAReset ()=0;</w:t>
      </w:r>
    </w:p>
    <w:p w14:paraId="2F63ADAA" w14:textId="77777777" w:rsidR="00A5123D" w:rsidRPr="00C63ED2" w:rsidRDefault="00A5123D" w:rsidP="00A5123D">
      <w:pPr>
        <w:pStyle w:val="ListBullet0"/>
        <w:tabs>
          <w:tab w:val="clear" w:pos="360"/>
        </w:tabs>
        <w:ind w:left="0" w:firstLine="0"/>
        <w:rPr>
          <w:rFonts w:ascii="Courier New" w:hAnsi="Courier New"/>
          <w:sz w:val="16"/>
          <w:lang w:val="en-GB" w:eastAsia="en-US"/>
        </w:rPr>
      </w:pPr>
    </w:p>
    <w:p w14:paraId="1E0A178B" w14:textId="77777777" w:rsidR="00A5123D" w:rsidRPr="00C63ED2" w:rsidRDefault="00A5123D" w:rsidP="00A5123D">
      <w:pPr>
        <w:pStyle w:val="ListBullet0"/>
        <w:tabs>
          <w:tab w:val="clear" w:pos="360"/>
        </w:tabs>
        <w:ind w:left="566" w:firstLine="0"/>
        <w:rPr>
          <w:rFonts w:ascii="Courier New" w:hAnsi="Courier New" w:cs="Courier New"/>
          <w:sz w:val="16"/>
          <w:szCs w:val="16"/>
          <w:lang w:val="en-GB"/>
        </w:rPr>
      </w:pPr>
      <w:r w:rsidRPr="00C63ED2">
        <w:rPr>
          <w:rFonts w:ascii="Courier New" w:hAnsi="Courier New" w:cs="Courier New"/>
          <w:sz w:val="16"/>
          <w:szCs w:val="16"/>
          <w:lang w:val="en-GB"/>
        </w:rPr>
        <w:t xml:space="preserve">//Send operation on a component which has been mapped to a TSI port. </w:t>
      </w:r>
    </w:p>
    <w:p w14:paraId="0435FF99" w14:textId="77777777" w:rsidR="005703D8" w:rsidRPr="00C63ED2" w:rsidRDefault="00A5123D" w:rsidP="005703D8">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triSend (const TriComponentId *componentId, const TriPortId *tsiPortId, const TriAddress *SUTaddress, const TriMessage *sendMessage, TriTimerDuration* timepoint)=0;</w:t>
      </w:r>
    </w:p>
    <w:p w14:paraId="269B4ABA" w14:textId="77777777" w:rsidR="005703D8" w:rsidRPr="00C63ED2" w:rsidRDefault="005703D8" w:rsidP="005703D8">
      <w:pPr>
        <w:pStyle w:val="ListBullet0"/>
        <w:tabs>
          <w:tab w:val="clear" w:pos="360"/>
        </w:tabs>
        <w:ind w:left="566" w:firstLine="0"/>
        <w:rPr>
          <w:rFonts w:ascii="Courier New" w:hAnsi="Courier New"/>
          <w:sz w:val="16"/>
          <w:lang w:val="en-GB" w:eastAsia="en-US"/>
        </w:rPr>
      </w:pPr>
    </w:p>
    <w:p w14:paraId="2E8E999D" w14:textId="77777777" w:rsidR="00A5123D" w:rsidRPr="00C63ED2" w:rsidRDefault="00A5123D" w:rsidP="005703D8">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//Send (broadcast) operation on a component which has been mapped to a TSI port. </w:t>
      </w:r>
    </w:p>
    <w:p w14:paraId="2FA7DFEC"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triSendBC (const TriComponentId *componentId, const TriPortId *tsiPortId, const TriMessage *sendMessage, TriTimerDuration* timepoint)=0;</w:t>
      </w:r>
    </w:p>
    <w:p w14:paraId="564629F0"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5CC3C7C8"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//Send (multicast) operation on a component which has been mapped to a TSI port. </w:t>
      </w:r>
    </w:p>
    <w:p w14:paraId="5DD43D90"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triSendMC (const TriComponentId *componentId, const TriPortId *tsiPortId, const TriAddressList *SUTaddresses, const TriMessage *sendMessage, TriTimerDuration* timepoint)=0;</w:t>
      </w:r>
    </w:p>
    <w:p w14:paraId="324AAB75"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75A081CA"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//Initiate the procedure call. </w:t>
      </w:r>
    </w:p>
    <w:p w14:paraId="29A01DDE"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triCall (const TriComponentId *componentId, const TriPortId *tsiPortId, const TriAddress *sutAddress, const TriSignatureId *signatureId, TriParameterList *parameterList, const TriTimerDuration* timepoint)=0;</w:t>
      </w:r>
    </w:p>
    <w:p w14:paraId="7EA68E4F"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56AE6389"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//Initiate and broadcast the procedure call. </w:t>
      </w:r>
    </w:p>
    <w:p w14:paraId="7B2D5BE7"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triCallBC (const TriComponentId *componentId, const TriPortId *tsiPortId, const TriSignatureId *signatureId, const TriParameterList *parameterList, TriTimerDuration* timepoint)=0;</w:t>
      </w:r>
    </w:p>
    <w:p w14:paraId="162BA4A8"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23587EB3"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//Initiate and multicast the procedure call. </w:t>
      </w:r>
    </w:p>
    <w:p w14:paraId="15015F50"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triCallMC (const TriComponentId *componentId, const TriPortId *tsiPortId, const TriAddressList *sutAddresses, const TriSignatureId *signatureId, const TriParameterList *parameterList, TriTimerDuration* timepoint)=0;</w:t>
      </w:r>
    </w:p>
    <w:p w14:paraId="70B24212"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019DADB8"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//Issue the reply to a procedure call. </w:t>
      </w:r>
    </w:p>
    <w:p w14:paraId="191E2504"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triReply (const TriComponentId *componentId, const TriPortId *tsiPortId, const TriAddress *sutAddress, const TriSignatureId *signatureId, const TriParameterList *parameterList, const TriParameter *returnValue, TriTimerDuration* timepoint)=0;</w:t>
      </w:r>
    </w:p>
    <w:p w14:paraId="347ED4A2"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00B02974"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//Broadcast the reply to a procedure call. </w:t>
      </w:r>
    </w:p>
    <w:p w14:paraId="0132F3C4"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triReplyBC (const TriComponentId *componentId, const TriPortId *tsiPortId, const TriSignatureId *signatureId, const TriParameterList *parameterList, const TriParameter *returnValue, TriTimerDuration* timepoint)=0;</w:t>
      </w:r>
    </w:p>
    <w:p w14:paraId="1ABE4CE8"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11992B6F"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//Multicast the reply to a procedure call. </w:t>
      </w:r>
    </w:p>
    <w:p w14:paraId="3C240B47"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triReplyMC (const TriComponentId *componentId, const TriPortId *tsiPortId, const TriAddressList *sutAddresses, const TriSignatureId *signatureId, const TriParameterList *parameterList, const TriParameter *returnValue, TriTimerDuration* timepoint)=0;</w:t>
      </w:r>
    </w:p>
    <w:p w14:paraId="4DD18759"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7A423207"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//Raise an exception to a procedure call. </w:t>
      </w:r>
    </w:p>
    <w:p w14:paraId="5886286F"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triRaise (const TriComponentId *componentId, const TriPortId *tsiPortId, const TriAddress *sutAddress, const TriSignatureId *signatureId, const TriException *exc, TriTimerDuration* timepoint)=0;</w:t>
      </w:r>
    </w:p>
    <w:p w14:paraId="2DCA07C3"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3A988AB9"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//Raise an broadcast an exception to a procedure call. </w:t>
      </w:r>
    </w:p>
    <w:p w14:paraId="090EAE9B"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triRaiseBC (const TriComponentId *componentId, const TriPortId *tsiPortId, const TriSignatureId *signatureId, const TriException *exc, TriTimerDuration* timepoint)=0;</w:t>
      </w:r>
    </w:p>
    <w:p w14:paraId="134D2A28"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1256FCB4"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//Raise an multicast an exception to a procedure call. </w:t>
      </w:r>
    </w:p>
    <w:p w14:paraId="2E293366"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triRaiseMC (const TriComponentId *componentId, const TriPortId *tsiPortId, const TriAddressList *sutAddresses, const TriSignatureId *signatureId, const TriException *exc, TriTimerDuration* timepoint)=0;</w:t>
      </w:r>
    </w:p>
    <w:p w14:paraId="7DA597C2" w14:textId="77777777" w:rsidR="00A5123D" w:rsidRPr="00C63ED2" w:rsidRDefault="00A5123D" w:rsidP="00A5123D">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w:t>
      </w:r>
    </w:p>
    <w:p w14:paraId="54BBE729" w14:textId="77777777" w:rsidR="00A66064" w:rsidRPr="00C63ED2" w:rsidRDefault="00A66064" w:rsidP="00A66064">
      <w:pPr>
        <w:pStyle w:val="PL"/>
        <w:rPr>
          <w:noProof w:val="0"/>
        </w:rPr>
      </w:pPr>
    </w:p>
    <w:p w14:paraId="479FE922" w14:textId="77777777" w:rsidR="00964F62" w:rsidRPr="00C63ED2" w:rsidRDefault="0023794C" w:rsidP="00200AF2">
      <w:pPr>
        <w:pStyle w:val="berschrift3"/>
      </w:pPr>
      <w:bookmarkStart w:id="78" w:name="_Toc420499190"/>
      <w:r w:rsidRPr="00C63ED2">
        <w:lastRenderedPageBreak/>
        <w:t>6.10</w:t>
      </w:r>
      <w:r w:rsidR="005703D8" w:rsidRPr="00C63ED2">
        <w:t>.2</w:t>
      </w:r>
      <w:r w:rsidR="00964F62" w:rsidRPr="00C63ED2">
        <w:tab/>
        <w:t>Mapping of interface triCommunicationTE</w:t>
      </w:r>
      <w:r w:rsidR="001B5D77" w:rsidRPr="00C63ED2">
        <w:t>RT</w:t>
      </w:r>
      <w:bookmarkEnd w:id="78"/>
    </w:p>
    <w:p w14:paraId="5CBFA400" w14:textId="77777777" w:rsidR="00A5123D" w:rsidRPr="00C63ED2" w:rsidRDefault="00A5123D" w:rsidP="00200AF2">
      <w:pPr>
        <w:pStyle w:val="ListBullet0"/>
        <w:keepNext/>
        <w:keepLines/>
        <w:tabs>
          <w:tab w:val="clear" w:pos="360"/>
        </w:tabs>
        <w:ind w:left="340" w:firstLine="0"/>
        <w:rPr>
          <w:rFonts w:ascii="Courier New" w:hAnsi="Courier New"/>
          <w:sz w:val="16"/>
          <w:lang w:val="en-GB" w:eastAsia="en-US"/>
        </w:rPr>
      </w:pPr>
      <w:r w:rsidRPr="00C63ED2">
        <w:rPr>
          <w:rFonts w:ascii="Courier New" w:hAnsi="Courier New"/>
          <w:sz w:val="16"/>
          <w:lang w:val="en-GB" w:eastAsia="en-US"/>
        </w:rPr>
        <w:t>class TriCommunicationTERT {</w:t>
      </w:r>
    </w:p>
    <w:p w14:paraId="3F038E5C" w14:textId="77777777" w:rsidR="00A5123D" w:rsidRPr="00C63ED2" w:rsidRDefault="00A5123D" w:rsidP="00200AF2">
      <w:pPr>
        <w:pStyle w:val="ListBullet0"/>
        <w:keepNext/>
        <w:keepLines/>
        <w:tabs>
          <w:tab w:val="clear" w:pos="360"/>
        </w:tabs>
        <w:ind w:left="340" w:firstLine="0"/>
        <w:rPr>
          <w:rFonts w:ascii="Courier New" w:hAnsi="Courier New"/>
          <w:sz w:val="16"/>
          <w:lang w:val="en-GB" w:eastAsia="en-US"/>
        </w:rPr>
      </w:pPr>
      <w:r w:rsidRPr="00C63ED2">
        <w:rPr>
          <w:rFonts w:ascii="Courier New" w:hAnsi="Courier New"/>
          <w:sz w:val="16"/>
          <w:lang w:val="en-GB" w:eastAsia="en-US"/>
        </w:rPr>
        <w:t>public:</w:t>
      </w:r>
    </w:p>
    <w:p w14:paraId="06792AA7" w14:textId="77777777" w:rsidR="00A5123D" w:rsidRPr="00C63ED2" w:rsidRDefault="00A5123D" w:rsidP="00A5123D">
      <w:pPr>
        <w:pStyle w:val="ListBullet0"/>
        <w:tabs>
          <w:tab w:val="clear" w:pos="360"/>
        </w:tabs>
        <w:ind w:left="340" w:firstLine="0"/>
        <w:rPr>
          <w:rFonts w:ascii="Courier New" w:hAnsi="Courier New"/>
          <w:sz w:val="16"/>
          <w:lang w:val="en-GB" w:eastAsia="en-US"/>
        </w:rPr>
      </w:pPr>
    </w:p>
    <w:p w14:paraId="71660A3A"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//Destructor. </w:t>
      </w:r>
    </w:p>
    <w:p w14:paraId="72A350CC"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~TriCommunicationTERT ();</w:t>
      </w:r>
    </w:p>
    <w:p w14:paraId="7E5F9A84"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34B7B643"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//Called by SA after it has received a message from the SUT. </w:t>
      </w:r>
    </w:p>
    <w:p w14:paraId="06D7E902"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void triEnqueueMsg (const TriPortId *tsiPortId, const TriAddress *SUTaddress, const TriComponentId *componentId, const TriMessage *receivedMessage</w:t>
      </w:r>
      <w:r w:rsidR="00B7561A" w:rsidRPr="00C63ED2">
        <w:rPr>
          <w:rFonts w:ascii="Courier New" w:hAnsi="Courier New"/>
          <w:sz w:val="16"/>
          <w:lang w:val="en-GB" w:eastAsia="en-US"/>
        </w:rPr>
        <w:t>, const TriTimerDuration* timepoint)=0</w:t>
      </w:r>
      <w:r w:rsidRPr="00C63ED2">
        <w:rPr>
          <w:rFonts w:ascii="Courier New" w:hAnsi="Courier New"/>
          <w:sz w:val="16"/>
          <w:lang w:val="en-GB" w:eastAsia="en-US"/>
        </w:rPr>
        <w:t>;</w:t>
      </w:r>
    </w:p>
    <w:p w14:paraId="24129BD7"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78F13DBA"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//Called by SA after it has received a procedure call from the SUT. </w:t>
      </w:r>
    </w:p>
    <w:p w14:paraId="59D9F25E"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void triEnqueueCall (const TriPortId *tsiPortId, const TriAddress *SUTaddress, const TriComponentId *componentId, const TriSignatureId *signatureId, const TriParameterList *parameterList</w:t>
      </w:r>
      <w:r w:rsidR="00B7561A" w:rsidRPr="00C63ED2">
        <w:rPr>
          <w:rFonts w:ascii="Courier New" w:hAnsi="Courier New"/>
          <w:sz w:val="16"/>
          <w:lang w:val="en-GB" w:eastAsia="en-US"/>
        </w:rPr>
        <w:t>, const TriTimerDuration* timepoint)=0</w:t>
      </w:r>
      <w:r w:rsidRPr="00C63ED2">
        <w:rPr>
          <w:rFonts w:ascii="Courier New" w:hAnsi="Courier New"/>
          <w:sz w:val="16"/>
          <w:lang w:val="en-GB" w:eastAsia="en-US"/>
        </w:rPr>
        <w:t>;</w:t>
      </w:r>
    </w:p>
    <w:p w14:paraId="1933EC46"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77FBF106"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//Called by SA after it has received a reply from the SUT. </w:t>
      </w:r>
    </w:p>
    <w:p w14:paraId="175A6AD8"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void triEnqueueReply (const TriPortId *tsiPortId, const TriAddress *SUTaddress, const TriComponentId *componentId, const TriSignatureId *signatureId, const TriParameterList *parameterList, const TriParameter *returnValue</w:t>
      </w:r>
      <w:r w:rsidR="00B7561A" w:rsidRPr="00C63ED2">
        <w:rPr>
          <w:rFonts w:ascii="Courier New" w:hAnsi="Courier New"/>
          <w:sz w:val="16"/>
          <w:lang w:val="en-GB" w:eastAsia="en-US"/>
        </w:rPr>
        <w:t>, const TriTimerDuration* timepoint)=0</w:t>
      </w:r>
      <w:r w:rsidRPr="00C63ED2">
        <w:rPr>
          <w:rFonts w:ascii="Courier New" w:hAnsi="Courier New"/>
          <w:sz w:val="16"/>
          <w:lang w:val="en-GB" w:eastAsia="en-US"/>
        </w:rPr>
        <w:t>;</w:t>
      </w:r>
    </w:p>
    <w:p w14:paraId="02C19718" w14:textId="77777777" w:rsidR="00A5123D" w:rsidRPr="00C63ED2" w:rsidRDefault="00A5123D" w:rsidP="00A5123D">
      <w:pPr>
        <w:pStyle w:val="ListBullet0"/>
        <w:tabs>
          <w:tab w:val="clear" w:pos="360"/>
        </w:tabs>
        <w:ind w:left="566" w:firstLine="0"/>
        <w:rPr>
          <w:rFonts w:ascii="Courier New" w:hAnsi="Courier New"/>
          <w:sz w:val="16"/>
          <w:lang w:val="en-GB" w:eastAsia="en-US"/>
        </w:rPr>
      </w:pPr>
    </w:p>
    <w:p w14:paraId="57CE3727" w14:textId="77777777" w:rsidR="00A5123D" w:rsidRPr="00C63ED2" w:rsidRDefault="00A5123D" w:rsidP="006F571F">
      <w:pPr>
        <w:pStyle w:val="ListBullet0"/>
        <w:keepNext/>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//Called by SA after it has received an exception from the SUT. </w:t>
      </w:r>
    </w:p>
    <w:p w14:paraId="1D26BF4B" w14:textId="77777777" w:rsidR="00A5123D" w:rsidRPr="00C63ED2" w:rsidRDefault="00A5123D" w:rsidP="00A5123D">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void triEnqueueException (const TriPortId *tsiPortId, const TriAddress *SUTaddress, const TriComponentId *componentId, const TriSignatureId *signatureId, const TriException *exc</w:t>
      </w:r>
      <w:r w:rsidR="00B7561A" w:rsidRPr="00C63ED2">
        <w:rPr>
          <w:rFonts w:ascii="Courier New" w:hAnsi="Courier New"/>
          <w:sz w:val="16"/>
          <w:lang w:val="en-GB" w:eastAsia="en-US"/>
        </w:rPr>
        <w:t>, const TriTimerDuration* timepoint)=0</w:t>
      </w:r>
      <w:r w:rsidRPr="00C63ED2">
        <w:rPr>
          <w:rFonts w:ascii="Courier New" w:hAnsi="Courier New"/>
          <w:sz w:val="16"/>
          <w:lang w:val="en-GB" w:eastAsia="en-US"/>
        </w:rPr>
        <w:t>;</w:t>
      </w:r>
    </w:p>
    <w:p w14:paraId="72856ED8" w14:textId="77777777" w:rsidR="00A5123D" w:rsidRPr="00C63ED2" w:rsidRDefault="00A5123D" w:rsidP="00A5123D">
      <w:pPr>
        <w:pStyle w:val="ListBullet0"/>
        <w:tabs>
          <w:tab w:val="clear" w:pos="360"/>
        </w:tabs>
        <w:ind w:left="340" w:firstLine="0"/>
        <w:rPr>
          <w:rFonts w:ascii="Courier New" w:hAnsi="Courier New"/>
          <w:sz w:val="16"/>
          <w:lang w:val="en-GB" w:eastAsia="en-US"/>
        </w:rPr>
      </w:pPr>
    </w:p>
    <w:p w14:paraId="03FA4311" w14:textId="77777777" w:rsidR="00A5123D" w:rsidRPr="00C63ED2" w:rsidRDefault="00A5123D" w:rsidP="00A5123D">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w:t>
      </w:r>
    </w:p>
    <w:p w14:paraId="32EB9A8D" w14:textId="77777777" w:rsidR="00A5123D" w:rsidRPr="00C63ED2" w:rsidRDefault="00A5123D" w:rsidP="00741E2F">
      <w:pPr>
        <w:pStyle w:val="PL"/>
        <w:rPr>
          <w:noProof w:val="0"/>
        </w:rPr>
      </w:pPr>
    </w:p>
    <w:p w14:paraId="1394CF9E" w14:textId="77777777" w:rsidR="001B5D77" w:rsidRPr="00C63ED2" w:rsidRDefault="0023794C" w:rsidP="00051C41">
      <w:pPr>
        <w:pStyle w:val="berschrift3"/>
      </w:pPr>
      <w:bookmarkStart w:id="79" w:name="_Toc420499191"/>
      <w:r w:rsidRPr="00C63ED2">
        <w:t>6.10</w:t>
      </w:r>
      <w:r w:rsidR="005703D8" w:rsidRPr="00C63ED2">
        <w:t>.3</w:t>
      </w:r>
      <w:r w:rsidR="001B5D77" w:rsidRPr="00C63ED2">
        <w:tab/>
        <w:t>Mapping of interface triPlatformPART</w:t>
      </w:r>
      <w:bookmarkEnd w:id="79"/>
    </w:p>
    <w:p w14:paraId="4EEDA34F" w14:textId="77777777" w:rsidR="000E48AC" w:rsidRPr="00C63ED2" w:rsidRDefault="000E48AC" w:rsidP="000E48AC">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class TriPlatformPART {</w:t>
      </w:r>
    </w:p>
    <w:p w14:paraId="0D9EEF69" w14:textId="77777777" w:rsidR="000E48AC" w:rsidRPr="00C63ED2" w:rsidRDefault="000E48AC" w:rsidP="000E48AC">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public:</w:t>
      </w:r>
    </w:p>
    <w:p w14:paraId="25533D3A" w14:textId="77777777" w:rsidR="000E48AC" w:rsidRPr="00C63ED2" w:rsidRDefault="000E48AC" w:rsidP="000E48AC">
      <w:pPr>
        <w:pStyle w:val="ListBullet0"/>
        <w:tabs>
          <w:tab w:val="clear" w:pos="360"/>
        </w:tabs>
        <w:ind w:left="340" w:firstLine="0"/>
        <w:rPr>
          <w:rFonts w:ascii="Courier New" w:hAnsi="Courier New"/>
          <w:sz w:val="16"/>
          <w:lang w:val="en-GB" w:eastAsia="en-US"/>
        </w:rPr>
      </w:pPr>
    </w:p>
    <w:p w14:paraId="0560A8C0" w14:textId="77777777" w:rsidR="000E48AC" w:rsidRPr="00C63ED2" w:rsidRDefault="000E48AC"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//Destructor. </w:t>
      </w:r>
    </w:p>
    <w:p w14:paraId="68367695" w14:textId="77777777" w:rsidR="000E48AC" w:rsidRPr="00C63ED2" w:rsidRDefault="000E48AC"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~TriPlatformPART ();</w:t>
      </w:r>
    </w:p>
    <w:p w14:paraId="0C70321C" w14:textId="77777777" w:rsidR="000E48AC" w:rsidRPr="00C63ED2" w:rsidRDefault="000E48AC" w:rsidP="000E48AC">
      <w:pPr>
        <w:pStyle w:val="ListBullet0"/>
        <w:tabs>
          <w:tab w:val="clear" w:pos="360"/>
        </w:tabs>
        <w:ind w:left="566" w:firstLine="0"/>
        <w:rPr>
          <w:rFonts w:ascii="Courier New" w:hAnsi="Courier New"/>
          <w:sz w:val="16"/>
          <w:lang w:val="en-GB" w:eastAsia="en-US"/>
        </w:rPr>
      </w:pPr>
    </w:p>
    <w:p w14:paraId="473F18F0" w14:textId="77777777" w:rsidR="000E48AC" w:rsidRPr="00C63ED2" w:rsidRDefault="00502533"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//Reset all realtime</w:t>
      </w:r>
      <w:r w:rsidR="000E48AC" w:rsidRPr="00C63ED2">
        <w:rPr>
          <w:rFonts w:ascii="Courier New" w:hAnsi="Courier New"/>
          <w:sz w:val="16"/>
          <w:lang w:val="en-GB" w:eastAsia="en-US"/>
        </w:rPr>
        <w:t xml:space="preserve"> activities which it is currently performing. </w:t>
      </w:r>
    </w:p>
    <w:p w14:paraId="5AAC94F0" w14:textId="77777777" w:rsidR="000E48AC" w:rsidRPr="00C63ED2" w:rsidRDefault="000E48AC"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triPAReset ()=0;</w:t>
      </w:r>
    </w:p>
    <w:p w14:paraId="29DAAEA7" w14:textId="77777777" w:rsidR="000E48AC" w:rsidRPr="00C63ED2" w:rsidRDefault="000E48AC" w:rsidP="000E48AC">
      <w:pPr>
        <w:pStyle w:val="ListBullet0"/>
        <w:tabs>
          <w:tab w:val="clear" w:pos="360"/>
        </w:tabs>
        <w:ind w:left="566" w:firstLine="0"/>
        <w:rPr>
          <w:rFonts w:ascii="Courier New" w:hAnsi="Courier New"/>
          <w:sz w:val="16"/>
          <w:lang w:val="en-GB" w:eastAsia="en-US"/>
        </w:rPr>
      </w:pPr>
    </w:p>
    <w:p w14:paraId="456B12FC" w14:textId="77777777" w:rsidR="000E48AC" w:rsidRPr="00C63ED2" w:rsidRDefault="000E48AC"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//Start the global clock for the testcase with the given time progress. </w:t>
      </w:r>
    </w:p>
    <w:p w14:paraId="37C430FA" w14:textId="77777777" w:rsidR="000E48AC" w:rsidRPr="00C63ED2" w:rsidRDefault="000E48AC"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triStartClock (const long ticksPerSecond)=0;</w:t>
      </w:r>
    </w:p>
    <w:p w14:paraId="7C97C214" w14:textId="77777777" w:rsidR="000E48AC" w:rsidRPr="00C63ED2" w:rsidRDefault="000E48AC" w:rsidP="000E48AC">
      <w:pPr>
        <w:pStyle w:val="ListBullet0"/>
        <w:tabs>
          <w:tab w:val="clear" w:pos="360"/>
        </w:tabs>
        <w:ind w:left="0" w:firstLine="0"/>
        <w:rPr>
          <w:rFonts w:ascii="Courier New" w:hAnsi="Courier New"/>
          <w:sz w:val="16"/>
          <w:lang w:val="en-GB" w:eastAsia="en-US"/>
        </w:rPr>
      </w:pPr>
    </w:p>
    <w:p w14:paraId="64FD829B" w14:textId="77777777" w:rsidR="000E48AC" w:rsidRPr="00C63ED2" w:rsidRDefault="0079226E" w:rsidP="000E48AC">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//A</w:t>
      </w:r>
      <w:r w:rsidR="000E48AC" w:rsidRPr="00C63ED2">
        <w:rPr>
          <w:rFonts w:ascii="Courier New" w:hAnsi="Courier New"/>
          <w:sz w:val="16"/>
          <w:lang w:val="en-GB" w:eastAsia="en-US"/>
        </w:rPr>
        <w:t>ccess the ti</w:t>
      </w:r>
      <w:r w:rsidRPr="00C63ED2">
        <w:rPr>
          <w:rFonts w:ascii="Courier New" w:hAnsi="Courier New"/>
          <w:sz w:val="16"/>
          <w:lang w:val="en-GB" w:eastAsia="en-US"/>
        </w:rPr>
        <w:t>me that elapsed since the testcase</w:t>
      </w:r>
      <w:r w:rsidR="000E48AC" w:rsidRPr="00C63ED2">
        <w:rPr>
          <w:rFonts w:ascii="Courier New" w:hAnsi="Courier New"/>
          <w:sz w:val="16"/>
          <w:lang w:val="en-GB" w:eastAsia="en-US"/>
        </w:rPr>
        <w:t xml:space="preserve"> was started.</w:t>
      </w:r>
    </w:p>
    <w:p w14:paraId="6C88728F" w14:textId="77777777" w:rsidR="00281129" w:rsidRPr="00C63ED2" w:rsidRDefault="000E48AC" w:rsidP="00281129">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triReadClock (TriTimerDuration *elapsedTime)=0;</w:t>
      </w:r>
    </w:p>
    <w:p w14:paraId="499FDAA0" w14:textId="77777777" w:rsidR="00281129" w:rsidRPr="00C63ED2" w:rsidRDefault="00281129" w:rsidP="00281129">
      <w:pPr>
        <w:pStyle w:val="ListBullet0"/>
        <w:tabs>
          <w:tab w:val="clear" w:pos="360"/>
        </w:tabs>
        <w:ind w:left="566" w:firstLine="0"/>
        <w:rPr>
          <w:rFonts w:ascii="Courier New" w:hAnsi="Courier New"/>
          <w:sz w:val="16"/>
          <w:lang w:val="en-GB" w:eastAsia="en-US"/>
        </w:rPr>
      </w:pPr>
    </w:p>
    <w:p w14:paraId="1492FD93" w14:textId="77777777" w:rsidR="00281129" w:rsidRPr="00C63ED2" w:rsidRDefault="00281129" w:rsidP="00281129">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w:t>
      </w:r>
      <w:r w:rsidR="00502533" w:rsidRPr="00C63ED2">
        <w:rPr>
          <w:rFonts w:ascii="Courier New" w:hAnsi="Courier New"/>
          <w:sz w:val="16"/>
          <w:lang w:val="en-GB" w:eastAsia="en-US"/>
        </w:rPr>
        <w:t>Begin waiting before the indicated</w:t>
      </w:r>
      <w:r w:rsidRPr="00C63ED2">
        <w:rPr>
          <w:rFonts w:ascii="Courier New" w:hAnsi="Courier New"/>
          <w:sz w:val="16"/>
          <w:lang w:val="en-GB" w:eastAsia="en-US"/>
        </w:rPr>
        <w:t xml:space="preserve"> component </w:t>
      </w:r>
      <w:r w:rsidR="00502533" w:rsidRPr="00C63ED2">
        <w:rPr>
          <w:rFonts w:ascii="Courier New" w:hAnsi="Courier New"/>
          <w:sz w:val="16"/>
          <w:lang w:val="en-GB" w:eastAsia="en-US"/>
        </w:rPr>
        <w:t>is notified that given timepoint is reached</w:t>
      </w:r>
      <w:r w:rsidRPr="00C63ED2">
        <w:rPr>
          <w:rFonts w:ascii="Courier New" w:hAnsi="Courier New"/>
          <w:sz w:val="16"/>
          <w:lang w:val="en-GB" w:eastAsia="en-US"/>
        </w:rPr>
        <w:t>.</w:t>
      </w:r>
    </w:p>
    <w:p w14:paraId="6616B4E3" w14:textId="77777777" w:rsidR="00281129" w:rsidRPr="00C63ED2" w:rsidRDefault="00281129" w:rsidP="00281129">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TriStatus triBeginWait (const TriTimerDuration *timepoint, const TriComponentId* componentId)=0;</w:t>
      </w:r>
    </w:p>
    <w:p w14:paraId="1026430E" w14:textId="77777777" w:rsidR="00186516" w:rsidRPr="00C63ED2" w:rsidRDefault="00186516" w:rsidP="00186516">
      <w:pPr>
        <w:pStyle w:val="ListBullet0"/>
        <w:tabs>
          <w:tab w:val="clear" w:pos="360"/>
        </w:tabs>
        <w:ind w:firstLine="0"/>
        <w:rPr>
          <w:rFonts w:ascii="Courier New" w:hAnsi="Courier New"/>
          <w:sz w:val="16"/>
          <w:lang w:val="en-GB" w:eastAsia="en-US"/>
        </w:rPr>
      </w:pPr>
    </w:p>
    <w:p w14:paraId="26E73AB7" w14:textId="77777777" w:rsidR="00186516" w:rsidRPr="00C63ED2" w:rsidRDefault="00186516" w:rsidP="00186516">
      <w:pPr>
        <w:pStyle w:val="ListBullet0"/>
        <w:tabs>
          <w:tab w:val="clear" w:pos="360"/>
        </w:tabs>
        <w:ind w:firstLine="0"/>
        <w:rPr>
          <w:rFonts w:ascii="Courier New" w:hAnsi="Courier New"/>
          <w:sz w:val="16"/>
          <w:lang w:val="en-GB" w:eastAsia="en-US"/>
        </w:rPr>
      </w:pPr>
      <w:r w:rsidRPr="00C63ED2">
        <w:rPr>
          <w:rFonts w:ascii="Courier New" w:hAnsi="Courier New"/>
          <w:sz w:val="16"/>
          <w:lang w:val="en-GB" w:eastAsia="en-US"/>
        </w:rPr>
        <w:t xml:space="preserve">//Wait until the given timepoint is reached or initialize timepoint with the time that </w:t>
      </w:r>
    </w:p>
    <w:p w14:paraId="0FC45507" w14:textId="77777777" w:rsidR="00186516" w:rsidRPr="00C63ED2" w:rsidRDefault="00186516" w:rsidP="00186516">
      <w:pPr>
        <w:spacing w:after="0"/>
        <w:ind w:left="283" w:firstLine="283"/>
        <w:rPr>
          <w:rFonts w:ascii="Courier New" w:hAnsi="Courier New"/>
          <w:sz w:val="16"/>
        </w:rPr>
      </w:pPr>
      <w:r w:rsidRPr="00C63ED2">
        <w:rPr>
          <w:rFonts w:ascii="Courier New" w:hAnsi="Courier New"/>
          <w:sz w:val="16"/>
        </w:rPr>
        <w:t>//that elapsed since the testcase was started</w:t>
      </w:r>
    </w:p>
    <w:p w14:paraId="79FE9926" w14:textId="77777777" w:rsidR="00186516" w:rsidRPr="00C63ED2" w:rsidRDefault="00186516" w:rsidP="00186516">
      <w:pPr>
        <w:ind w:left="566"/>
      </w:pPr>
      <w:r w:rsidRPr="00C63ED2">
        <w:rPr>
          <w:rFonts w:ascii="Courier New" w:hAnsi="Courier New"/>
          <w:sz w:val="16"/>
        </w:rPr>
        <w:t>virtual TriStatus triBeginWait (TriTimerDuration *timepoint, const TriComponentId* componentId)=0;</w:t>
      </w:r>
    </w:p>
    <w:p w14:paraId="37463C11" w14:textId="77777777" w:rsidR="00186516" w:rsidRPr="00C63ED2" w:rsidRDefault="00186516" w:rsidP="00477A1F">
      <w:pPr>
        <w:pStyle w:val="PL"/>
        <w:rPr>
          <w:noProof w:val="0"/>
        </w:rPr>
      </w:pPr>
    </w:p>
    <w:p w14:paraId="1C7B3C5B" w14:textId="77777777" w:rsidR="000E48AC" w:rsidRPr="00C63ED2" w:rsidRDefault="000E48AC" w:rsidP="000E48AC">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w:t>
      </w:r>
    </w:p>
    <w:p w14:paraId="3EC74347" w14:textId="77777777" w:rsidR="000E48AC" w:rsidRPr="00C63ED2" w:rsidRDefault="000E48AC" w:rsidP="00741E2F">
      <w:pPr>
        <w:pStyle w:val="PL"/>
        <w:rPr>
          <w:noProof w:val="0"/>
        </w:rPr>
      </w:pPr>
    </w:p>
    <w:p w14:paraId="7D6CDAEC" w14:textId="77777777" w:rsidR="001B5D77" w:rsidRPr="00C63ED2" w:rsidRDefault="0023794C" w:rsidP="00051C41">
      <w:pPr>
        <w:pStyle w:val="berschrift3"/>
      </w:pPr>
      <w:bookmarkStart w:id="80" w:name="_Toc420499192"/>
      <w:r w:rsidRPr="00C63ED2">
        <w:t>6.10</w:t>
      </w:r>
      <w:r w:rsidR="005703D8" w:rsidRPr="00C63ED2">
        <w:t>.4</w:t>
      </w:r>
      <w:r w:rsidR="001B5D77" w:rsidRPr="00C63ED2">
        <w:tab/>
        <w:t>Mapping of interface triPlatformTERT</w:t>
      </w:r>
      <w:bookmarkEnd w:id="80"/>
    </w:p>
    <w:p w14:paraId="541791A9" w14:textId="77777777" w:rsidR="00FB23E4" w:rsidRPr="00C63ED2" w:rsidRDefault="00FB23E4" w:rsidP="00FB23E4">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class TriPlatformTERT {</w:t>
      </w:r>
    </w:p>
    <w:p w14:paraId="273BD909" w14:textId="77777777" w:rsidR="00FB23E4" w:rsidRPr="00C63ED2" w:rsidRDefault="00FB23E4" w:rsidP="00FB23E4">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public:</w:t>
      </w:r>
    </w:p>
    <w:p w14:paraId="3E02038A" w14:textId="77777777" w:rsidR="00FB23E4" w:rsidRPr="00C63ED2" w:rsidRDefault="00FB23E4" w:rsidP="00FB23E4">
      <w:pPr>
        <w:pStyle w:val="ListBullet0"/>
        <w:tabs>
          <w:tab w:val="clear" w:pos="360"/>
        </w:tabs>
        <w:ind w:left="340" w:firstLine="0"/>
        <w:rPr>
          <w:rFonts w:ascii="Courier New" w:hAnsi="Courier New"/>
          <w:sz w:val="16"/>
          <w:lang w:val="en-GB" w:eastAsia="en-US"/>
        </w:rPr>
      </w:pPr>
    </w:p>
    <w:p w14:paraId="6E4E93BB" w14:textId="77777777" w:rsidR="00FB23E4" w:rsidRPr="00C63ED2" w:rsidRDefault="00FB23E4" w:rsidP="00FB23E4">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//Destructor. </w:t>
      </w:r>
    </w:p>
    <w:p w14:paraId="57865B87" w14:textId="77777777" w:rsidR="00FB23E4" w:rsidRPr="00C63ED2" w:rsidRDefault="00FB23E4" w:rsidP="00FB23E4">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virtual ~TriPlatformTERT ();</w:t>
      </w:r>
    </w:p>
    <w:p w14:paraId="587227C7" w14:textId="77777777" w:rsidR="00FB23E4" w:rsidRPr="00C63ED2" w:rsidRDefault="00FB23E4" w:rsidP="00FB23E4">
      <w:pPr>
        <w:pStyle w:val="ListBullet0"/>
        <w:tabs>
          <w:tab w:val="clear" w:pos="360"/>
        </w:tabs>
        <w:ind w:left="566" w:firstLine="0"/>
        <w:rPr>
          <w:rFonts w:ascii="Courier New" w:hAnsi="Courier New"/>
          <w:sz w:val="16"/>
          <w:lang w:val="en-GB" w:eastAsia="en-US"/>
        </w:rPr>
      </w:pPr>
    </w:p>
    <w:p w14:paraId="2E6CE00D" w14:textId="77777777" w:rsidR="00150BD3" w:rsidRPr="00C63ED2" w:rsidRDefault="00FB23E4" w:rsidP="00FB23E4">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w:t>
      </w:r>
      <w:r w:rsidR="00150BD3" w:rsidRPr="00C63ED2">
        <w:rPr>
          <w:rFonts w:ascii="Courier New" w:hAnsi="Courier New"/>
          <w:sz w:val="16"/>
          <w:lang w:val="en-GB" w:eastAsia="en-US"/>
        </w:rPr>
        <w:t>Notify t</w:t>
      </w:r>
      <w:r w:rsidR="00C679D8" w:rsidRPr="00C63ED2">
        <w:rPr>
          <w:rFonts w:ascii="Courier New" w:hAnsi="Courier New"/>
          <w:sz w:val="16"/>
          <w:lang w:val="en-GB" w:eastAsia="en-US"/>
        </w:rPr>
        <w:t>he TE that the indicated component should stop waiting</w:t>
      </w:r>
      <w:r w:rsidR="00150BD3" w:rsidRPr="00C63ED2">
        <w:rPr>
          <w:rFonts w:ascii="Courier New" w:hAnsi="Courier New"/>
          <w:sz w:val="16"/>
          <w:lang w:val="en-GB" w:eastAsia="en-US"/>
        </w:rPr>
        <w:t>.</w:t>
      </w:r>
    </w:p>
    <w:p w14:paraId="21DC15A3" w14:textId="77777777" w:rsidR="00FB23E4" w:rsidRPr="00C63ED2" w:rsidRDefault="00FB23E4" w:rsidP="00FB23E4">
      <w:pPr>
        <w:pStyle w:val="ListBullet0"/>
        <w:tabs>
          <w:tab w:val="clear" w:pos="360"/>
        </w:tabs>
        <w:ind w:left="566" w:firstLine="0"/>
        <w:rPr>
          <w:rFonts w:ascii="Courier New" w:hAnsi="Courier New"/>
          <w:sz w:val="16"/>
          <w:lang w:val="en-GB" w:eastAsia="en-US"/>
        </w:rPr>
      </w:pPr>
      <w:r w:rsidRPr="00C63ED2">
        <w:rPr>
          <w:rFonts w:ascii="Courier New" w:hAnsi="Courier New"/>
          <w:sz w:val="16"/>
          <w:lang w:val="en-GB" w:eastAsia="en-US"/>
        </w:rPr>
        <w:t xml:space="preserve">virtual void triEndWAit(const </w:t>
      </w:r>
      <w:r w:rsidR="00C679D8" w:rsidRPr="00C63ED2">
        <w:rPr>
          <w:rFonts w:ascii="Courier New" w:hAnsi="Courier New"/>
          <w:sz w:val="16"/>
          <w:lang w:val="en-GB" w:eastAsia="en-US"/>
        </w:rPr>
        <w:t>TriComponent</w:t>
      </w:r>
      <w:r w:rsidRPr="00C63ED2">
        <w:rPr>
          <w:rFonts w:ascii="Courier New" w:hAnsi="Courier New"/>
          <w:sz w:val="16"/>
          <w:lang w:val="en-GB" w:eastAsia="en-US"/>
        </w:rPr>
        <w:t>Id</w:t>
      </w:r>
      <w:r w:rsidR="00C679D8" w:rsidRPr="00C63ED2">
        <w:rPr>
          <w:rFonts w:ascii="Courier New" w:hAnsi="Courier New"/>
          <w:sz w:val="16"/>
          <w:lang w:val="en-GB" w:eastAsia="en-US"/>
        </w:rPr>
        <w:t xml:space="preserve"> *component</w:t>
      </w:r>
      <w:r w:rsidRPr="00C63ED2">
        <w:rPr>
          <w:rFonts w:ascii="Courier New" w:hAnsi="Courier New"/>
          <w:sz w:val="16"/>
          <w:lang w:val="en-GB" w:eastAsia="en-US"/>
        </w:rPr>
        <w:t>Id);</w:t>
      </w:r>
    </w:p>
    <w:p w14:paraId="1336C990" w14:textId="77777777" w:rsidR="00FB23E4" w:rsidRPr="00C63ED2" w:rsidRDefault="00FB23E4" w:rsidP="00FB23E4">
      <w:pPr>
        <w:pStyle w:val="ListBullet0"/>
        <w:tabs>
          <w:tab w:val="clear" w:pos="360"/>
        </w:tabs>
        <w:ind w:left="566" w:firstLine="0"/>
        <w:rPr>
          <w:rFonts w:ascii="Courier New" w:hAnsi="Courier New"/>
          <w:sz w:val="16"/>
          <w:lang w:val="en-GB" w:eastAsia="en-US"/>
        </w:rPr>
      </w:pPr>
    </w:p>
    <w:p w14:paraId="37DF4765" w14:textId="77777777" w:rsidR="00FB23E4" w:rsidRPr="00C63ED2" w:rsidRDefault="00FB23E4" w:rsidP="00FB23E4">
      <w:pPr>
        <w:pStyle w:val="ListBullet0"/>
        <w:tabs>
          <w:tab w:val="clear" w:pos="360"/>
        </w:tabs>
        <w:ind w:left="340" w:firstLine="0"/>
        <w:rPr>
          <w:rFonts w:ascii="Courier New" w:hAnsi="Courier New"/>
          <w:sz w:val="16"/>
          <w:lang w:val="en-GB" w:eastAsia="en-US"/>
        </w:rPr>
      </w:pPr>
      <w:r w:rsidRPr="00C63ED2">
        <w:rPr>
          <w:rFonts w:ascii="Courier New" w:hAnsi="Courier New"/>
          <w:sz w:val="16"/>
          <w:lang w:val="en-GB" w:eastAsia="en-US"/>
        </w:rPr>
        <w:t>}</w:t>
      </w:r>
    </w:p>
    <w:p w14:paraId="0BC2BC5F" w14:textId="77777777" w:rsidR="001B5D77" w:rsidRPr="00C63ED2" w:rsidRDefault="001B5D77" w:rsidP="00741E2F">
      <w:pPr>
        <w:pStyle w:val="PL"/>
        <w:rPr>
          <w:noProof w:val="0"/>
        </w:rPr>
      </w:pPr>
    </w:p>
    <w:p w14:paraId="48C13159" w14:textId="77777777" w:rsidR="00DC01BE" w:rsidRPr="00C63ED2" w:rsidRDefault="00DC01BE" w:rsidP="00051C41">
      <w:pPr>
        <w:pStyle w:val="berschrift1"/>
      </w:pPr>
      <w:bookmarkStart w:id="81" w:name="_Toc420499193"/>
      <w:r w:rsidRPr="00C63ED2">
        <w:lastRenderedPageBreak/>
        <w:t>7</w:t>
      </w:r>
      <w:r w:rsidRPr="00C63ED2">
        <w:tab/>
        <w:t>TCI extensions for the package</w:t>
      </w:r>
      <w:bookmarkEnd w:id="81"/>
    </w:p>
    <w:p w14:paraId="368EFCF2" w14:textId="77777777" w:rsidR="00DC01BE" w:rsidRPr="00C63ED2" w:rsidRDefault="004239A6" w:rsidP="00575654">
      <w:pPr>
        <w:spacing w:after="0"/>
      </w:pPr>
      <w:r w:rsidRPr="00C63ED2">
        <w:t>No changes in TCI necessary.</w:t>
      </w:r>
    </w:p>
    <w:p w14:paraId="268AB30C" w14:textId="77777777" w:rsidR="00DC01BE" w:rsidRPr="00C63ED2" w:rsidRDefault="004239A6" w:rsidP="00051C41">
      <w:pPr>
        <w:pStyle w:val="berschrift8"/>
      </w:pPr>
      <w:r w:rsidRPr="00C63ED2">
        <w:br w:type="page"/>
      </w:r>
      <w:bookmarkStart w:id="82" w:name="_Toc420499194"/>
      <w:r w:rsidR="00DC01BE" w:rsidRPr="00C63ED2">
        <w:lastRenderedPageBreak/>
        <w:t>Annex A (normative</w:t>
      </w:r>
      <w:r w:rsidR="00F75294">
        <w:t>):</w:t>
      </w:r>
      <w:r w:rsidR="00F75294">
        <w:br/>
      </w:r>
      <w:r w:rsidR="00DC01BE" w:rsidRPr="00C63ED2">
        <w:t>BNF and static semantics</w:t>
      </w:r>
      <w:bookmarkEnd w:id="82"/>
    </w:p>
    <w:p w14:paraId="261E4910" w14:textId="77777777" w:rsidR="00DE45C0" w:rsidRDefault="00DE45C0" w:rsidP="00DE45C0">
      <w:pPr>
        <w:pStyle w:val="berschrift1"/>
        <w:rPr>
          <w:ins w:id="83" w:author="Jens Grabowski" w:date="2022-01-10T14:32:00Z"/>
        </w:rPr>
      </w:pPr>
      <w:bookmarkStart w:id="84" w:name="_Toc420499195"/>
      <w:ins w:id="85" w:author="Jens Grabowski" w:date="2022-01-10T14:32:00Z">
        <w:r w:rsidRPr="00C63ED2">
          <w:t>A.1</w:t>
        </w:r>
        <w:r w:rsidRPr="00C63ED2">
          <w:tab/>
          <w:t>Changed BNF Rules</w:t>
        </w:r>
      </w:ins>
    </w:p>
    <w:p w14:paraId="72E59F42" w14:textId="77777777" w:rsidR="00DE45C0" w:rsidRDefault="00DE45C0" w:rsidP="00DE45C0">
      <w:pPr>
        <w:keepNext/>
        <w:rPr>
          <w:ins w:id="86" w:author="Jens Grabowski" w:date="2022-01-10T14:32:00Z"/>
        </w:rPr>
      </w:pPr>
      <w:ins w:id="87" w:author="Jens Grabowski" w:date="2022-01-10T14:32:00Z">
        <w:r w:rsidRPr="00DC7355">
          <w:t>This clause includes all BNF productions that are modifications of BNF rules defined in the TTCN-3 core language document ETSI ES 201 873</w:t>
        </w:r>
        <w:r w:rsidRPr="00DC7355">
          <w:noBreakHyphen/>
          <w:t>1. When using this package the BNF rules below replace the corresponding BNF rules in the TTCN-3 core language document. The rule numbers define the correspondence of BNF rules.</w:t>
        </w:r>
      </w:ins>
    </w:p>
    <w:p w14:paraId="6E1BACDF" w14:textId="77777777" w:rsidR="00DE45C0" w:rsidRPr="009E2D4A" w:rsidRDefault="00DE45C0" w:rsidP="00DE45C0">
      <w:pPr>
        <w:rPr>
          <w:ins w:id="88" w:author="Jens Grabowski" w:date="2022-01-10T14:32:00Z"/>
        </w:rPr>
      </w:pPr>
      <w:ins w:id="89" w:author="Jens Grabowski" w:date="2022-01-10T14:32:00Z">
        <w:r w:rsidRPr="00131AE7">
          <w:t xml:space="preserve">Additions to clause A.1.6 of ETSI ES 201 873-1 are identified by underlined font, deletions are identified by strikethrough font. In case of contradiction between the above clause of part 1 and this clause (i.e. parts of the productions not marked by </w:t>
        </w:r>
        <w:r w:rsidRPr="00131AE7">
          <w:rPr>
            <w:strike/>
          </w:rPr>
          <w:t>strikethrough</w:t>
        </w:r>
        <w:r w:rsidRPr="00131AE7">
          <w:t xml:space="preserve"> font is changed in part 1), part 1 takes precedence, i.e. tools supporting the present document shall apply the insertions and deletions of this clause to the actual part 1 production or static semantics rule automtically.</w:t>
        </w:r>
      </w:ins>
    </w:p>
    <w:p w14:paraId="36C3D7A1" w14:textId="77777777" w:rsidR="00DE45C0" w:rsidRPr="00C63ED2" w:rsidRDefault="00DE45C0" w:rsidP="00DE45C0">
      <w:pPr>
        <w:pStyle w:val="PL"/>
        <w:rPr>
          <w:ins w:id="90" w:author="Jens Grabowski" w:date="2022-01-10T14:32:00Z"/>
          <w:noProof w:val="0"/>
        </w:rPr>
      </w:pPr>
      <w:ins w:id="91" w:author="Jens Grabowski" w:date="2022-01-10T14:32:00Z">
        <w:r>
          <w:rPr>
            <w:noProof w:val="0"/>
          </w:rPr>
          <w:t xml:space="preserve">53. </w:t>
        </w:r>
        <w:r w:rsidRPr="00C63ED2">
          <w:rPr>
            <w:noProof w:val="0"/>
          </w:rPr>
          <w:t xml:space="preserve">MessageAttribs ::= MessageKeyword </w:t>
        </w:r>
        <w:r w:rsidRPr="00E050F7">
          <w:rPr>
            <w:noProof w:val="0"/>
            <w:u w:val="single"/>
          </w:rPr>
          <w:t>[RealtimeSpec]</w:t>
        </w:r>
      </w:ins>
    </w:p>
    <w:p w14:paraId="123415A1" w14:textId="77777777" w:rsidR="00DE45C0" w:rsidRPr="00C63ED2" w:rsidRDefault="00DE45C0" w:rsidP="00DE45C0">
      <w:pPr>
        <w:pStyle w:val="PL"/>
        <w:rPr>
          <w:ins w:id="92" w:author="Jens Grabowski" w:date="2022-01-10T14:32:00Z"/>
          <w:noProof w:val="0"/>
        </w:rPr>
      </w:pPr>
      <w:ins w:id="93" w:author="Jens Grabowski" w:date="2022-01-10T14:32:00Z">
        <w:r w:rsidRPr="00C63ED2">
          <w:rPr>
            <w:noProof w:val="0"/>
          </w:rPr>
          <w:t xml:space="preserve">                       </w:t>
        </w:r>
        <w:r w:rsidRPr="00C63ED2">
          <w:rPr>
            <w:rFonts w:cs="Courier New"/>
            <w:noProof w:val="0"/>
          </w:rPr>
          <w:t>"</w:t>
        </w:r>
        <w:r w:rsidRPr="00C63ED2">
          <w:rPr>
            <w:noProof w:val="0"/>
          </w:rPr>
          <w:t>{</w:t>
        </w:r>
        <w:r w:rsidRPr="00C63ED2">
          <w:rPr>
            <w:rFonts w:cs="Courier New"/>
            <w:noProof w:val="0"/>
          </w:rPr>
          <w:t>"</w:t>
        </w:r>
        <w:r w:rsidRPr="00C63ED2">
          <w:rPr>
            <w:noProof w:val="0"/>
          </w:rPr>
          <w:t xml:space="preserve"> {(AddressDecl | MessageList | ConfigParamDef) [SemiColon]}+ "}"</w:t>
        </w:r>
      </w:ins>
    </w:p>
    <w:p w14:paraId="732E88AB" w14:textId="77777777" w:rsidR="00DE45C0" w:rsidRPr="00C63ED2" w:rsidRDefault="00DE45C0" w:rsidP="00DE45C0">
      <w:pPr>
        <w:pStyle w:val="PL"/>
        <w:rPr>
          <w:ins w:id="94" w:author="Jens Grabowski" w:date="2022-01-10T14:32:00Z"/>
          <w:noProof w:val="0"/>
        </w:rPr>
      </w:pPr>
      <w:ins w:id="95" w:author="Jens Grabowski" w:date="2022-01-10T14:32:00Z">
        <w:r>
          <w:rPr>
            <w:noProof w:val="0"/>
          </w:rPr>
          <w:t xml:space="preserve">64. </w:t>
        </w:r>
        <w:r w:rsidRPr="00C63ED2">
          <w:rPr>
            <w:noProof w:val="0"/>
          </w:rPr>
          <w:t xml:space="preserve">ProcedureAttribs ::= ProcedureKeyword </w:t>
        </w:r>
        <w:r w:rsidRPr="00E050F7">
          <w:rPr>
            <w:noProof w:val="0"/>
            <w:u w:val="single"/>
          </w:rPr>
          <w:t>[RealtimeSpec]</w:t>
        </w:r>
      </w:ins>
    </w:p>
    <w:p w14:paraId="5B3DF763" w14:textId="77777777" w:rsidR="00DE45C0" w:rsidRPr="00C63ED2" w:rsidRDefault="00DE45C0" w:rsidP="00DE45C0">
      <w:pPr>
        <w:pStyle w:val="PL"/>
        <w:rPr>
          <w:ins w:id="96" w:author="Jens Grabowski" w:date="2022-01-10T14:32:00Z"/>
          <w:noProof w:val="0"/>
        </w:rPr>
      </w:pPr>
      <w:ins w:id="97" w:author="Jens Grabowski" w:date="2022-01-10T14:32:00Z">
        <w:r w:rsidRPr="00C63ED2">
          <w:rPr>
            <w:noProof w:val="0"/>
          </w:rPr>
          <w:t xml:space="preserve">                         </w:t>
        </w:r>
        <w:r w:rsidRPr="00C63ED2">
          <w:rPr>
            <w:rFonts w:cs="Courier New"/>
            <w:noProof w:val="0"/>
          </w:rPr>
          <w:t>"</w:t>
        </w:r>
        <w:r w:rsidRPr="00C63ED2">
          <w:rPr>
            <w:noProof w:val="0"/>
          </w:rPr>
          <w:t>{</w:t>
        </w:r>
        <w:r w:rsidRPr="00C63ED2">
          <w:rPr>
            <w:rFonts w:cs="Courier New"/>
            <w:noProof w:val="0"/>
          </w:rPr>
          <w:t>"</w:t>
        </w:r>
        <w:r w:rsidRPr="00C63ED2">
          <w:rPr>
            <w:noProof w:val="0"/>
          </w:rPr>
          <w:t xml:space="preserve"> {(AddressDecl | ProcedureList | ConfigParamDef) [SemiColon]}+ "}"</w:t>
        </w:r>
      </w:ins>
    </w:p>
    <w:p w14:paraId="73488720" w14:textId="77777777" w:rsidR="00DE45C0" w:rsidRPr="00C63ED2" w:rsidRDefault="00DE45C0" w:rsidP="00DE45C0">
      <w:pPr>
        <w:pStyle w:val="PL"/>
        <w:rPr>
          <w:ins w:id="98" w:author="Jens Grabowski" w:date="2022-01-10T14:32:00Z"/>
          <w:noProof w:val="0"/>
        </w:rPr>
      </w:pPr>
      <w:ins w:id="99" w:author="Jens Grabowski" w:date="2022-01-10T14:32:00Z">
        <w:r>
          <w:rPr>
            <w:noProof w:val="0"/>
          </w:rPr>
          <w:t xml:space="preserve">69. </w:t>
        </w:r>
        <w:r w:rsidRPr="00C63ED2">
          <w:rPr>
            <w:noProof w:val="0"/>
          </w:rPr>
          <w:t xml:space="preserve">MixedAttribs ::= MixedKeyword </w:t>
        </w:r>
        <w:r w:rsidRPr="00E050F7">
          <w:rPr>
            <w:noProof w:val="0"/>
            <w:u w:val="single"/>
          </w:rPr>
          <w:t>[RealtimeSpec]</w:t>
        </w:r>
      </w:ins>
    </w:p>
    <w:p w14:paraId="4074C19F" w14:textId="77777777" w:rsidR="00DE45C0" w:rsidRPr="00C63ED2" w:rsidRDefault="00DE45C0" w:rsidP="00DE45C0">
      <w:pPr>
        <w:pStyle w:val="PL"/>
        <w:rPr>
          <w:ins w:id="100" w:author="Jens Grabowski" w:date="2022-01-10T14:32:00Z"/>
          <w:noProof w:val="0"/>
        </w:rPr>
      </w:pPr>
      <w:ins w:id="101" w:author="Jens Grabowski" w:date="2022-01-10T14:32:00Z">
        <w:r w:rsidRPr="00C63ED2">
          <w:rPr>
            <w:noProof w:val="0"/>
          </w:rPr>
          <w:t xml:space="preserve">                     </w:t>
        </w:r>
        <w:r w:rsidRPr="00C63ED2">
          <w:rPr>
            <w:rFonts w:cs="Courier New"/>
            <w:noProof w:val="0"/>
          </w:rPr>
          <w:t>"</w:t>
        </w:r>
        <w:r w:rsidRPr="00C63ED2">
          <w:rPr>
            <w:noProof w:val="0"/>
          </w:rPr>
          <w:t>{</w:t>
        </w:r>
        <w:r w:rsidRPr="00C63ED2">
          <w:rPr>
            <w:rFonts w:cs="Courier New"/>
            <w:noProof w:val="0"/>
          </w:rPr>
          <w:t>"</w:t>
        </w:r>
        <w:r w:rsidRPr="00C63ED2">
          <w:rPr>
            <w:noProof w:val="0"/>
          </w:rPr>
          <w:t xml:space="preserve"> {AddressDecl | MixedList | ConfigParamDef) [SemiColon]}+ "}"</w:t>
        </w:r>
      </w:ins>
    </w:p>
    <w:p w14:paraId="5A34D949" w14:textId="77777777" w:rsidR="00DE45C0" w:rsidRPr="00C63ED2" w:rsidRDefault="00DE45C0" w:rsidP="00DE45C0">
      <w:pPr>
        <w:pStyle w:val="PL"/>
        <w:rPr>
          <w:ins w:id="102" w:author="Jens Grabowski" w:date="2022-01-10T14:32:00Z"/>
          <w:noProof w:val="0"/>
        </w:rPr>
      </w:pPr>
      <w:ins w:id="103" w:author="Jens Grabowski" w:date="2022-01-10T14:32:00Z">
        <w:r>
          <w:rPr>
            <w:noProof w:val="0"/>
          </w:rPr>
          <w:t xml:space="preserve">177. </w:t>
        </w:r>
        <w:r w:rsidRPr="00C63ED2">
          <w:rPr>
            <w:noProof w:val="0"/>
          </w:rPr>
          <w:t>FunctionStatement ::= ConfigurationStatements |</w:t>
        </w:r>
      </w:ins>
    </w:p>
    <w:p w14:paraId="3880AE45" w14:textId="77777777" w:rsidR="00DE45C0" w:rsidRPr="00C63ED2" w:rsidRDefault="00DE45C0" w:rsidP="00DE45C0">
      <w:pPr>
        <w:pStyle w:val="PL"/>
        <w:rPr>
          <w:ins w:id="104" w:author="Jens Grabowski" w:date="2022-01-10T14:32:00Z"/>
          <w:noProof w:val="0"/>
        </w:rPr>
      </w:pPr>
      <w:ins w:id="105" w:author="Jens Grabowski" w:date="2022-01-10T14:32:00Z">
        <w:r w:rsidRPr="00C63ED2">
          <w:rPr>
            <w:noProof w:val="0"/>
          </w:rPr>
          <w:t xml:space="preserve">                           TimerStatements |</w:t>
        </w:r>
      </w:ins>
    </w:p>
    <w:p w14:paraId="3BAA645C" w14:textId="77777777" w:rsidR="00DE45C0" w:rsidRPr="00C63ED2" w:rsidRDefault="00DE45C0" w:rsidP="00DE45C0">
      <w:pPr>
        <w:pStyle w:val="PL"/>
        <w:rPr>
          <w:ins w:id="106" w:author="Jens Grabowski" w:date="2022-01-10T14:32:00Z"/>
          <w:noProof w:val="0"/>
        </w:rPr>
      </w:pPr>
      <w:ins w:id="107" w:author="Jens Grabowski" w:date="2022-01-10T14:32:00Z">
        <w:r w:rsidRPr="00C63ED2">
          <w:rPr>
            <w:noProof w:val="0"/>
          </w:rPr>
          <w:t xml:space="preserve">                           CommunicationStatements |</w:t>
        </w:r>
      </w:ins>
    </w:p>
    <w:p w14:paraId="12D8E85A" w14:textId="77777777" w:rsidR="00DE45C0" w:rsidRPr="00C63ED2" w:rsidRDefault="00DE45C0" w:rsidP="00DE45C0">
      <w:pPr>
        <w:pStyle w:val="PL"/>
        <w:rPr>
          <w:ins w:id="108" w:author="Jens Grabowski" w:date="2022-01-10T14:32:00Z"/>
          <w:noProof w:val="0"/>
        </w:rPr>
      </w:pPr>
      <w:ins w:id="109" w:author="Jens Grabowski" w:date="2022-01-10T14:32:00Z">
        <w:r w:rsidRPr="00C63ED2">
          <w:rPr>
            <w:noProof w:val="0"/>
          </w:rPr>
          <w:t xml:space="preserve">                           BasicStatements |</w:t>
        </w:r>
      </w:ins>
    </w:p>
    <w:p w14:paraId="265690C0" w14:textId="77777777" w:rsidR="00DE45C0" w:rsidRPr="00C63ED2" w:rsidRDefault="00DE45C0" w:rsidP="00DE45C0">
      <w:pPr>
        <w:pStyle w:val="PL"/>
        <w:rPr>
          <w:ins w:id="110" w:author="Jens Grabowski" w:date="2022-01-10T14:32:00Z"/>
          <w:noProof w:val="0"/>
        </w:rPr>
      </w:pPr>
      <w:ins w:id="111" w:author="Jens Grabowski" w:date="2022-01-10T14:32:00Z">
        <w:r w:rsidRPr="00C63ED2">
          <w:rPr>
            <w:noProof w:val="0"/>
          </w:rPr>
          <w:t xml:space="preserve">                           BehaviourStatements |</w:t>
        </w:r>
      </w:ins>
    </w:p>
    <w:p w14:paraId="61FBD73C" w14:textId="77777777" w:rsidR="00DE45C0" w:rsidRPr="00C63ED2" w:rsidRDefault="00DE45C0" w:rsidP="00DE45C0">
      <w:pPr>
        <w:pStyle w:val="PL"/>
        <w:rPr>
          <w:ins w:id="112" w:author="Jens Grabowski" w:date="2022-01-10T14:32:00Z"/>
          <w:noProof w:val="0"/>
        </w:rPr>
      </w:pPr>
      <w:ins w:id="113" w:author="Jens Grabowski" w:date="2022-01-10T14:32:00Z">
        <w:r w:rsidRPr="00C63ED2">
          <w:rPr>
            <w:noProof w:val="0"/>
          </w:rPr>
          <w:t xml:space="preserve">                           SetLocalVerdict |</w:t>
        </w:r>
      </w:ins>
    </w:p>
    <w:p w14:paraId="157D0F90" w14:textId="77777777" w:rsidR="00DE45C0" w:rsidRPr="00C63ED2" w:rsidRDefault="00DE45C0" w:rsidP="00DE45C0">
      <w:pPr>
        <w:pStyle w:val="PL"/>
        <w:rPr>
          <w:ins w:id="114" w:author="Jens Grabowski" w:date="2022-01-10T14:32:00Z"/>
          <w:noProof w:val="0"/>
        </w:rPr>
      </w:pPr>
      <w:ins w:id="115" w:author="Jens Grabowski" w:date="2022-01-10T14:32:00Z">
        <w:r w:rsidRPr="00C63ED2">
          <w:rPr>
            <w:noProof w:val="0"/>
          </w:rPr>
          <w:t xml:space="preserve">                           SUTStatements |</w:t>
        </w:r>
      </w:ins>
    </w:p>
    <w:p w14:paraId="79CAB6F7" w14:textId="77777777" w:rsidR="00DE45C0" w:rsidRPr="00C63ED2" w:rsidRDefault="00DE45C0" w:rsidP="00DE45C0">
      <w:pPr>
        <w:pStyle w:val="PL"/>
        <w:rPr>
          <w:ins w:id="116" w:author="Jens Grabowski" w:date="2022-01-10T14:32:00Z"/>
          <w:noProof w:val="0"/>
        </w:rPr>
      </w:pPr>
      <w:ins w:id="117" w:author="Jens Grabowski" w:date="2022-01-10T14:32:00Z">
        <w:r w:rsidRPr="00C63ED2">
          <w:rPr>
            <w:noProof w:val="0"/>
          </w:rPr>
          <w:tab/>
        </w:r>
        <w:r w:rsidRPr="00C63ED2">
          <w:rPr>
            <w:noProof w:val="0"/>
          </w:rPr>
          <w:tab/>
        </w:r>
        <w:r w:rsidRPr="00C63ED2">
          <w:rPr>
            <w:noProof w:val="0"/>
          </w:rPr>
          <w:tab/>
        </w:r>
        <w:r w:rsidRPr="00C63ED2">
          <w:rPr>
            <w:noProof w:val="0"/>
          </w:rPr>
          <w:tab/>
        </w:r>
        <w:r w:rsidRPr="00C63ED2">
          <w:rPr>
            <w:noProof w:val="0"/>
          </w:rPr>
          <w:tab/>
        </w:r>
        <w:r w:rsidRPr="00C63ED2">
          <w:rPr>
            <w:noProof w:val="0"/>
          </w:rPr>
          <w:tab/>
          <w:t xml:space="preserve">   TestcaseOperation </w:t>
        </w:r>
        <w:r w:rsidRPr="00E050F7">
          <w:rPr>
            <w:noProof w:val="0"/>
            <w:u w:val="single"/>
          </w:rPr>
          <w:t>|</w:t>
        </w:r>
      </w:ins>
    </w:p>
    <w:p w14:paraId="70DA0FA6" w14:textId="77777777" w:rsidR="00DE45C0" w:rsidRPr="00E050F7" w:rsidRDefault="00DE45C0" w:rsidP="00DE45C0">
      <w:pPr>
        <w:pStyle w:val="PL"/>
        <w:rPr>
          <w:ins w:id="118" w:author="Jens Grabowski" w:date="2022-01-10T14:32:00Z"/>
          <w:noProof w:val="0"/>
          <w:u w:val="single"/>
        </w:rPr>
      </w:pPr>
      <w:ins w:id="119" w:author="Jens Grabowski" w:date="2022-01-10T14:32:00Z">
        <w:r w:rsidRPr="00C63ED2">
          <w:rPr>
            <w:noProof w:val="0"/>
          </w:rPr>
          <w:t xml:space="preserve">                           </w:t>
        </w:r>
        <w:r w:rsidRPr="00E050F7">
          <w:rPr>
            <w:noProof w:val="0"/>
            <w:u w:val="single"/>
          </w:rPr>
          <w:t>RealtimeStatement</w:t>
        </w:r>
      </w:ins>
    </w:p>
    <w:p w14:paraId="78973F20" w14:textId="77777777" w:rsidR="00DE45C0" w:rsidRPr="00C63ED2" w:rsidRDefault="00DE45C0" w:rsidP="00DE45C0">
      <w:pPr>
        <w:pStyle w:val="PL"/>
        <w:rPr>
          <w:ins w:id="120" w:author="Jens Grabowski" w:date="2022-01-10T14:32:00Z"/>
          <w:noProof w:val="0"/>
        </w:rPr>
      </w:pPr>
      <w:ins w:id="121" w:author="Jens Grabowski" w:date="2022-01-10T14:32:00Z">
        <w:r>
          <w:rPr>
            <w:noProof w:val="0"/>
          </w:rPr>
          <w:t xml:space="preserve">341. </w:t>
        </w:r>
        <w:r w:rsidRPr="00C63ED2">
          <w:rPr>
            <w:noProof w:val="0"/>
          </w:rPr>
          <w:t xml:space="preserve">PortRedirect ::= PortRedirectSymbol </w:t>
        </w:r>
      </w:ins>
    </w:p>
    <w:p w14:paraId="5D5D9726" w14:textId="77777777" w:rsidR="00DE45C0" w:rsidRPr="00C63ED2" w:rsidRDefault="00DE45C0" w:rsidP="00DE45C0">
      <w:pPr>
        <w:pStyle w:val="PL"/>
        <w:rPr>
          <w:ins w:id="122" w:author="Jens Grabowski" w:date="2022-01-10T14:32:00Z"/>
          <w:noProof w:val="0"/>
        </w:rPr>
      </w:pPr>
      <w:ins w:id="123" w:author="Jens Grabowski" w:date="2022-01-10T14:32:00Z">
        <w:r w:rsidRPr="00C63ED2">
          <w:rPr>
            <w:noProof w:val="0"/>
          </w:rPr>
          <w:t xml:space="preserve">                    (ValueSpec [SenderSpec] </w:t>
        </w:r>
        <w:r>
          <w:rPr>
            <w:noProof w:val="0"/>
          </w:rPr>
          <w:t xml:space="preserve">[IndexSpec] </w:t>
        </w:r>
        <w:r w:rsidRPr="00E359E8">
          <w:rPr>
            <w:noProof w:val="0"/>
            <w:u w:val="single"/>
          </w:rPr>
          <w:t>[TimestampSpec]</w:t>
        </w:r>
        <w:r w:rsidRPr="00C63ED2">
          <w:rPr>
            <w:noProof w:val="0"/>
          </w:rPr>
          <w:t xml:space="preserve"> | </w:t>
        </w:r>
      </w:ins>
    </w:p>
    <w:p w14:paraId="6A7C75A1" w14:textId="77777777" w:rsidR="00DE45C0" w:rsidRPr="00C63ED2" w:rsidRDefault="00DE45C0" w:rsidP="00DE45C0">
      <w:pPr>
        <w:pStyle w:val="PL"/>
        <w:rPr>
          <w:ins w:id="124" w:author="Jens Grabowski" w:date="2022-01-10T14:32:00Z"/>
          <w:noProof w:val="0"/>
        </w:rPr>
      </w:pPr>
      <w:ins w:id="125" w:author="Jens Grabowski" w:date="2022-01-10T14:32:00Z">
        <w:r w:rsidRPr="00C63ED2">
          <w:rPr>
            <w:noProof w:val="0"/>
          </w:rPr>
          <w:t xml:space="preserve">                     </w:t>
        </w:r>
        <w:r>
          <w:rPr>
            <w:noProof w:val="0"/>
          </w:rPr>
          <w:t>(</w:t>
        </w:r>
        <w:r w:rsidRPr="00C63ED2">
          <w:rPr>
            <w:noProof w:val="0"/>
          </w:rPr>
          <w:t>SenderSpec</w:t>
        </w:r>
        <w:r>
          <w:rPr>
            <w:noProof w:val="0"/>
          </w:rPr>
          <w:t xml:space="preserve"> [IndexSpec])</w:t>
        </w:r>
        <w:r w:rsidRPr="00C63ED2">
          <w:rPr>
            <w:noProof w:val="0"/>
          </w:rPr>
          <w:t xml:space="preserve"> </w:t>
        </w:r>
        <w:r w:rsidRPr="00E359E8">
          <w:rPr>
            <w:noProof w:val="0"/>
            <w:u w:val="single"/>
          </w:rPr>
          <w:t>[TimestampSpec] |</w:t>
        </w:r>
        <w:r w:rsidRPr="00C63ED2">
          <w:rPr>
            <w:noProof w:val="0"/>
          </w:rPr>
          <w:t xml:space="preserve"> </w:t>
        </w:r>
      </w:ins>
    </w:p>
    <w:p w14:paraId="43B97FC0" w14:textId="77777777" w:rsidR="00DE45C0" w:rsidRPr="00C63ED2" w:rsidRDefault="00DE45C0" w:rsidP="00DE45C0">
      <w:pPr>
        <w:pStyle w:val="PL"/>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26" w:author="Jens Grabowski" w:date="2022-01-10T14:32:00Z"/>
          <w:noProof w:val="0"/>
        </w:rPr>
      </w:pPr>
      <w:ins w:id="127" w:author="Jens Grabowski" w:date="2022-01-10T14:32:00Z">
        <w:r w:rsidRPr="00C63ED2">
          <w:rPr>
            <w:noProof w:val="0"/>
          </w:rPr>
          <w:t xml:space="preserve">                     </w:t>
        </w:r>
        <w:r>
          <w:rPr>
            <w:noProof w:val="0"/>
          </w:rPr>
          <w:t>([IndexSpec] [</w:t>
        </w:r>
        <w:r w:rsidRPr="00E359E8">
          <w:rPr>
            <w:noProof w:val="0"/>
            <w:u w:val="single"/>
          </w:rPr>
          <w:t>TimestampSpec</w:t>
        </w:r>
        <w:r>
          <w:rPr>
            <w:noProof w:val="0"/>
            <w:u w:val="single"/>
          </w:rPr>
          <w:t xml:space="preserve">)} </w:t>
        </w:r>
        <w:r w:rsidRPr="00C63ED2">
          <w:rPr>
            <w:noProof w:val="0"/>
          </w:rPr>
          <w:t>)</w:t>
        </w:r>
        <w:r w:rsidRPr="00C63ED2">
          <w:rPr>
            <w:noProof w:val="0"/>
          </w:rPr>
          <w:tab/>
        </w:r>
      </w:ins>
    </w:p>
    <w:p w14:paraId="3E66AF8F" w14:textId="77777777" w:rsidR="00DE45C0" w:rsidRPr="00C63ED2" w:rsidRDefault="00DE45C0" w:rsidP="00DE45C0">
      <w:pPr>
        <w:pStyle w:val="PL"/>
        <w:rPr>
          <w:ins w:id="128" w:author="Jens Grabowski" w:date="2022-01-10T14:32:00Z"/>
          <w:noProof w:val="0"/>
        </w:rPr>
      </w:pPr>
      <w:ins w:id="129" w:author="Jens Grabowski" w:date="2022-01-10T14:32:00Z">
        <w:r>
          <w:rPr>
            <w:noProof w:val="0"/>
          </w:rPr>
          <w:t xml:space="preserve">557. </w:t>
        </w:r>
        <w:r w:rsidRPr="00C63ED2">
          <w:rPr>
            <w:noProof w:val="0"/>
          </w:rPr>
          <w:t>OpCall ::= ConfigurationOps |</w:t>
        </w:r>
      </w:ins>
    </w:p>
    <w:p w14:paraId="0469CD61" w14:textId="77777777" w:rsidR="00DE45C0" w:rsidRPr="00C63ED2" w:rsidRDefault="00DE45C0" w:rsidP="00DE45C0">
      <w:pPr>
        <w:pStyle w:val="PL"/>
        <w:rPr>
          <w:ins w:id="130" w:author="Jens Grabowski" w:date="2022-01-10T14:32:00Z"/>
          <w:noProof w:val="0"/>
        </w:rPr>
      </w:pPr>
      <w:ins w:id="131" w:author="Jens Grabowski" w:date="2022-01-10T14:32:00Z">
        <w:r w:rsidRPr="00C63ED2">
          <w:rPr>
            <w:noProof w:val="0"/>
          </w:rPr>
          <w:t xml:space="preserve">                GetLocalVerdict |</w:t>
        </w:r>
      </w:ins>
    </w:p>
    <w:p w14:paraId="69F8C034" w14:textId="77777777" w:rsidR="00DE45C0" w:rsidRPr="00C63ED2" w:rsidRDefault="00DE45C0" w:rsidP="00DE45C0">
      <w:pPr>
        <w:pStyle w:val="PL"/>
        <w:rPr>
          <w:ins w:id="132" w:author="Jens Grabowski" w:date="2022-01-10T14:32:00Z"/>
          <w:noProof w:val="0"/>
        </w:rPr>
      </w:pPr>
      <w:ins w:id="133" w:author="Jens Grabowski" w:date="2022-01-10T14:32:00Z">
        <w:r w:rsidRPr="00C63ED2">
          <w:rPr>
            <w:noProof w:val="0"/>
          </w:rPr>
          <w:t xml:space="preserve">                TimerOps |</w:t>
        </w:r>
      </w:ins>
    </w:p>
    <w:p w14:paraId="06F26D0D" w14:textId="77777777" w:rsidR="00DE45C0" w:rsidRPr="00C63ED2" w:rsidRDefault="00DE45C0" w:rsidP="00DE45C0">
      <w:pPr>
        <w:pStyle w:val="PL"/>
        <w:rPr>
          <w:ins w:id="134" w:author="Jens Grabowski" w:date="2022-01-10T14:32:00Z"/>
          <w:noProof w:val="0"/>
        </w:rPr>
      </w:pPr>
      <w:ins w:id="135" w:author="Jens Grabowski" w:date="2022-01-10T14:32:00Z">
        <w:r w:rsidRPr="00C63ED2">
          <w:rPr>
            <w:noProof w:val="0"/>
          </w:rPr>
          <w:t xml:space="preserve">                TestcaseInstance |</w:t>
        </w:r>
      </w:ins>
    </w:p>
    <w:p w14:paraId="1D4E3D41" w14:textId="77777777" w:rsidR="00DE45C0" w:rsidRPr="00C63ED2" w:rsidRDefault="00DE45C0" w:rsidP="00DE45C0">
      <w:pPr>
        <w:pStyle w:val="PL"/>
        <w:rPr>
          <w:ins w:id="136" w:author="Jens Grabowski" w:date="2022-01-10T14:32:00Z"/>
          <w:noProof w:val="0"/>
        </w:rPr>
      </w:pPr>
      <w:ins w:id="137" w:author="Jens Grabowski" w:date="2022-01-10T14:32:00Z">
        <w:r w:rsidRPr="00C63ED2">
          <w:rPr>
            <w:noProof w:val="0"/>
          </w:rPr>
          <w:t xml:space="preserve">                (FunctionInstance [ExtendedFieldReference]) |</w:t>
        </w:r>
      </w:ins>
    </w:p>
    <w:p w14:paraId="5D909C8F" w14:textId="77777777" w:rsidR="00DE45C0" w:rsidRPr="00C63ED2" w:rsidRDefault="00DE45C0" w:rsidP="00DE45C0">
      <w:pPr>
        <w:pStyle w:val="PL"/>
        <w:rPr>
          <w:ins w:id="138" w:author="Jens Grabowski" w:date="2022-01-10T14:32:00Z"/>
          <w:noProof w:val="0"/>
        </w:rPr>
      </w:pPr>
      <w:ins w:id="139" w:author="Jens Grabowski" w:date="2022-01-10T14:32:00Z">
        <w:r w:rsidRPr="00C63ED2">
          <w:rPr>
            <w:noProof w:val="0"/>
          </w:rPr>
          <w:t xml:space="preserve">                (TemplateOps [ExtendedFieldReference]) |</w:t>
        </w:r>
      </w:ins>
    </w:p>
    <w:p w14:paraId="0FD311C3" w14:textId="77777777" w:rsidR="00DE45C0" w:rsidRPr="00C63ED2" w:rsidRDefault="00DE45C0" w:rsidP="00DE45C0">
      <w:pPr>
        <w:pStyle w:val="PL"/>
        <w:rPr>
          <w:ins w:id="140" w:author="Jens Grabowski" w:date="2022-01-10T14:32:00Z"/>
          <w:noProof w:val="0"/>
        </w:rPr>
      </w:pPr>
      <w:ins w:id="141" w:author="Jens Grabowski" w:date="2022-01-10T14:32:00Z">
        <w:r w:rsidRPr="00C63ED2">
          <w:rPr>
            <w:noProof w:val="0"/>
          </w:rPr>
          <w:t xml:space="preserve">                ActivateOp |</w:t>
        </w:r>
      </w:ins>
    </w:p>
    <w:p w14:paraId="2F5D2A53" w14:textId="77777777" w:rsidR="00DE45C0" w:rsidRDefault="00DE45C0" w:rsidP="00DE45C0">
      <w:pPr>
        <w:pStyle w:val="PL"/>
        <w:rPr>
          <w:ins w:id="142" w:author="Jens Grabowski" w:date="2022-01-10T14:32:00Z"/>
          <w:noProof w:val="0"/>
        </w:rPr>
      </w:pPr>
      <w:ins w:id="143" w:author="Jens Grabowski" w:date="2022-01-10T14:32:00Z">
        <w:r w:rsidRPr="00C63ED2">
          <w:rPr>
            <w:noProof w:val="0"/>
          </w:rPr>
          <w:t xml:space="preserve">                </w:t>
        </w:r>
        <w:r>
          <w:rPr>
            <w:noProof w:val="0"/>
          </w:rPr>
          <w:t>GetAttributeOp</w:t>
        </w:r>
        <w:r w:rsidRPr="00C63ED2">
          <w:rPr>
            <w:noProof w:val="0"/>
          </w:rPr>
          <w:t xml:space="preserve"> </w:t>
        </w:r>
        <w:r w:rsidRPr="00E359E8">
          <w:rPr>
            <w:noProof w:val="0"/>
            <w:u w:val="single"/>
          </w:rPr>
          <w:t>|</w:t>
        </w:r>
      </w:ins>
    </w:p>
    <w:p w14:paraId="242D8CBE" w14:textId="77777777" w:rsidR="00DE45C0" w:rsidRPr="00E359E8" w:rsidRDefault="00DE45C0" w:rsidP="00DE45C0">
      <w:pPr>
        <w:pStyle w:val="PL"/>
        <w:rPr>
          <w:ins w:id="144" w:author="Jens Grabowski" w:date="2022-01-10T14:32:00Z"/>
          <w:noProof w:val="0"/>
          <w:u w:val="single"/>
        </w:rPr>
      </w:pPr>
      <w:ins w:id="145" w:author="Jens Grabowski" w:date="2022-01-10T14:32:00Z">
        <w:r w:rsidRPr="00E359E8">
          <w:rPr>
            <w:noProof w:val="0"/>
          </w:rPr>
          <w:tab/>
        </w:r>
        <w:r w:rsidRPr="00E359E8">
          <w:rPr>
            <w:noProof w:val="0"/>
          </w:rPr>
          <w:tab/>
        </w:r>
        <w:r w:rsidRPr="00E359E8">
          <w:rPr>
            <w:noProof w:val="0"/>
          </w:rPr>
          <w:tab/>
        </w:r>
        <w:r w:rsidRPr="00E359E8">
          <w:rPr>
            <w:noProof w:val="0"/>
          </w:rPr>
          <w:tab/>
        </w:r>
        <w:r w:rsidRPr="00E359E8">
          <w:rPr>
            <w:noProof w:val="0"/>
            <w:u w:val="single"/>
          </w:rPr>
          <w:t>NowOp</w:t>
        </w:r>
      </w:ins>
    </w:p>
    <w:p w14:paraId="027D1FA8" w14:textId="77777777" w:rsidR="00DE45C0" w:rsidRPr="00C63ED2" w:rsidRDefault="00DE45C0" w:rsidP="00DE45C0">
      <w:pPr>
        <w:pStyle w:val="PL"/>
        <w:rPr>
          <w:ins w:id="146" w:author="Jens Grabowski" w:date="2022-01-10T14:32:00Z"/>
          <w:noProof w:val="0"/>
        </w:rPr>
      </w:pPr>
    </w:p>
    <w:p w14:paraId="15342037" w14:textId="77777777" w:rsidR="00DE45C0" w:rsidRDefault="00DE45C0" w:rsidP="00DE45C0">
      <w:pPr>
        <w:pStyle w:val="berschrift1"/>
        <w:rPr>
          <w:ins w:id="147" w:author="Jens Grabowski" w:date="2022-01-10T14:32:00Z"/>
        </w:rPr>
      </w:pPr>
      <w:ins w:id="148" w:author="Jens Grabowski" w:date="2022-01-10T14:32:00Z">
        <w:r w:rsidRPr="00C63ED2">
          <w:t>A.2</w:t>
        </w:r>
        <w:r w:rsidRPr="00C63ED2">
          <w:tab/>
          <w:t>New BNF Rules</w:t>
        </w:r>
      </w:ins>
    </w:p>
    <w:p w14:paraId="0BC48998" w14:textId="77777777" w:rsidR="00DE45C0" w:rsidRPr="009E2D4A" w:rsidRDefault="00DE45C0" w:rsidP="00DE45C0">
      <w:pPr>
        <w:keepNext/>
        <w:rPr>
          <w:ins w:id="149" w:author="Jens Grabowski" w:date="2022-01-10T14:32:00Z"/>
        </w:rPr>
      </w:pPr>
      <w:ins w:id="150" w:author="Jens Grabowski" w:date="2022-01-10T14:32:00Z">
        <w:r w:rsidRPr="00DC7355">
          <w:t>This clause includes all additional BNF productions that needed to define the syntax introduced by this package. All rules start with the digits "78</w:t>
        </w:r>
        <w:r>
          <w:t>2</w:t>
        </w:r>
        <w:r w:rsidRPr="00DC7355">
          <w:t>". The numbering of other new rules start with number 78</w:t>
        </w:r>
        <w:r>
          <w:t>2</w:t>
        </w:r>
        <w:r w:rsidRPr="00DC7355">
          <w:t>001.</w:t>
        </w:r>
      </w:ins>
    </w:p>
    <w:p w14:paraId="0DDF4BC3" w14:textId="77777777" w:rsidR="00DE45C0" w:rsidRPr="00C63ED2" w:rsidRDefault="00DE45C0" w:rsidP="00DE45C0">
      <w:pPr>
        <w:pStyle w:val="PL"/>
        <w:rPr>
          <w:ins w:id="151" w:author="Jens Grabowski" w:date="2022-01-10T14:32:00Z"/>
          <w:noProof w:val="0"/>
        </w:rPr>
      </w:pPr>
      <w:ins w:id="152" w:author="Jens Grabowski" w:date="2022-01-10T14:32:00Z">
        <w:r w:rsidRPr="00DC7355">
          <w:rPr>
            <w:noProof w:val="0"/>
          </w:rPr>
          <w:t>78</w:t>
        </w:r>
        <w:r>
          <w:rPr>
            <w:noProof w:val="0"/>
          </w:rPr>
          <w:t>2</w:t>
        </w:r>
        <w:r w:rsidRPr="00DC7355">
          <w:rPr>
            <w:noProof w:val="0"/>
          </w:rPr>
          <w:t xml:space="preserve">001. </w:t>
        </w:r>
        <w:r w:rsidRPr="00C63ED2">
          <w:rPr>
            <w:noProof w:val="0"/>
          </w:rPr>
          <w:t xml:space="preserve">NowOp ::= </w:t>
        </w:r>
        <w:r w:rsidRPr="00C63ED2">
          <w:rPr>
            <w:rFonts w:cs="Courier New"/>
            <w:noProof w:val="0"/>
          </w:rPr>
          <w:t>"</w:t>
        </w:r>
        <w:r w:rsidRPr="00C63ED2">
          <w:rPr>
            <w:noProof w:val="0"/>
          </w:rPr>
          <w:t>now</w:t>
        </w:r>
        <w:r w:rsidRPr="00C63ED2">
          <w:rPr>
            <w:rFonts w:cs="Courier New"/>
            <w:noProof w:val="0"/>
          </w:rPr>
          <w:t>"</w:t>
        </w:r>
      </w:ins>
    </w:p>
    <w:p w14:paraId="4A6A2C84" w14:textId="77777777" w:rsidR="00DE45C0" w:rsidRPr="00C63ED2" w:rsidRDefault="00DE45C0" w:rsidP="00DE45C0">
      <w:pPr>
        <w:pStyle w:val="PL"/>
        <w:rPr>
          <w:ins w:id="153" w:author="Jens Grabowski" w:date="2022-01-10T14:32:00Z"/>
          <w:noProof w:val="0"/>
        </w:rPr>
      </w:pPr>
      <w:ins w:id="154" w:author="Jens Grabowski" w:date="2022-01-10T14:32:00Z">
        <w:r w:rsidRPr="00DC7355">
          <w:rPr>
            <w:noProof w:val="0"/>
          </w:rPr>
          <w:t>78</w:t>
        </w:r>
        <w:r>
          <w:rPr>
            <w:noProof w:val="0"/>
          </w:rPr>
          <w:t>2</w:t>
        </w:r>
        <w:r w:rsidRPr="00DC7355">
          <w:rPr>
            <w:noProof w:val="0"/>
          </w:rPr>
          <w:t>00</w:t>
        </w:r>
        <w:r>
          <w:rPr>
            <w:noProof w:val="0"/>
          </w:rPr>
          <w:t>2</w:t>
        </w:r>
        <w:r w:rsidRPr="00DC7355">
          <w:rPr>
            <w:noProof w:val="0"/>
          </w:rPr>
          <w:t xml:space="preserve">. </w:t>
        </w:r>
        <w:r w:rsidRPr="00C63ED2">
          <w:rPr>
            <w:noProof w:val="0"/>
          </w:rPr>
          <w:t xml:space="preserve">TimestampSpec ::= </w:t>
        </w:r>
        <w:r w:rsidRPr="00C63ED2">
          <w:rPr>
            <w:rFonts w:cs="Courier New"/>
            <w:noProof w:val="0"/>
          </w:rPr>
          <w:t>"</w:t>
        </w:r>
        <w:r w:rsidRPr="00C63ED2">
          <w:rPr>
            <w:noProof w:val="0"/>
          </w:rPr>
          <w:t>timestamp</w:t>
        </w:r>
        <w:r w:rsidRPr="00C63ED2">
          <w:rPr>
            <w:rFonts w:cs="Courier New"/>
            <w:noProof w:val="0"/>
          </w:rPr>
          <w:t>"</w:t>
        </w:r>
        <w:r w:rsidRPr="00C63ED2">
          <w:rPr>
            <w:noProof w:val="0"/>
          </w:rPr>
          <w:t xml:space="preserve"> </w:t>
        </w:r>
        <w:bookmarkStart w:id="155" w:name="TSingleVarInstance"/>
        <w:r w:rsidRPr="00E050F7">
          <w:rPr>
            <w:u w:val="single"/>
          </w:rPr>
          <w:t>SingleVarInstance</w:t>
        </w:r>
        <w:bookmarkEnd w:id="155"/>
      </w:ins>
    </w:p>
    <w:p w14:paraId="663A9207" w14:textId="77777777" w:rsidR="00DE45C0" w:rsidRPr="00C63ED2" w:rsidRDefault="00DE45C0" w:rsidP="00DE45C0">
      <w:pPr>
        <w:pStyle w:val="PL"/>
        <w:rPr>
          <w:ins w:id="156" w:author="Jens Grabowski" w:date="2022-01-10T14:32:00Z"/>
          <w:noProof w:val="0"/>
        </w:rPr>
      </w:pPr>
      <w:ins w:id="157" w:author="Jens Grabowski" w:date="2022-01-10T14:32:00Z">
        <w:r w:rsidRPr="00DC7355">
          <w:rPr>
            <w:noProof w:val="0"/>
          </w:rPr>
          <w:t>78</w:t>
        </w:r>
        <w:r>
          <w:rPr>
            <w:noProof w:val="0"/>
          </w:rPr>
          <w:t>2</w:t>
        </w:r>
        <w:r w:rsidRPr="00DC7355">
          <w:rPr>
            <w:noProof w:val="0"/>
          </w:rPr>
          <w:t>00</w:t>
        </w:r>
        <w:r>
          <w:rPr>
            <w:noProof w:val="0"/>
          </w:rPr>
          <w:t>3</w:t>
        </w:r>
        <w:r w:rsidRPr="00DC7355">
          <w:rPr>
            <w:noProof w:val="0"/>
          </w:rPr>
          <w:t xml:space="preserve">. </w:t>
        </w:r>
        <w:r w:rsidRPr="00C63ED2">
          <w:rPr>
            <w:noProof w:val="0"/>
          </w:rPr>
          <w:t xml:space="preserve">RealtimeSpec ::= </w:t>
        </w:r>
        <w:r w:rsidRPr="00C63ED2">
          <w:rPr>
            <w:rFonts w:cs="Courier New"/>
            <w:noProof w:val="0"/>
          </w:rPr>
          <w:t>"</w:t>
        </w:r>
        <w:r w:rsidRPr="00C63ED2">
          <w:rPr>
            <w:noProof w:val="0"/>
          </w:rPr>
          <w:t>realtime</w:t>
        </w:r>
        <w:r w:rsidRPr="00C63ED2">
          <w:rPr>
            <w:rFonts w:cs="Courier New"/>
            <w:noProof w:val="0"/>
          </w:rPr>
          <w:t>"</w:t>
        </w:r>
      </w:ins>
    </w:p>
    <w:p w14:paraId="7000FAB8" w14:textId="77777777" w:rsidR="00DE45C0" w:rsidRPr="00C63ED2" w:rsidRDefault="00DE45C0" w:rsidP="00DE45C0">
      <w:pPr>
        <w:pStyle w:val="PL"/>
        <w:rPr>
          <w:ins w:id="158" w:author="Jens Grabowski" w:date="2022-01-10T14:32:00Z"/>
          <w:noProof w:val="0"/>
        </w:rPr>
      </w:pPr>
      <w:ins w:id="159" w:author="Jens Grabowski" w:date="2022-01-10T14:32:00Z">
        <w:r w:rsidRPr="00DC7355">
          <w:rPr>
            <w:noProof w:val="0"/>
          </w:rPr>
          <w:t>78</w:t>
        </w:r>
        <w:r>
          <w:rPr>
            <w:noProof w:val="0"/>
          </w:rPr>
          <w:t>2</w:t>
        </w:r>
        <w:r w:rsidRPr="00DC7355">
          <w:rPr>
            <w:noProof w:val="0"/>
          </w:rPr>
          <w:t>00</w:t>
        </w:r>
        <w:r>
          <w:rPr>
            <w:noProof w:val="0"/>
          </w:rPr>
          <w:t>4</w:t>
        </w:r>
        <w:r w:rsidRPr="00DC7355">
          <w:rPr>
            <w:noProof w:val="0"/>
          </w:rPr>
          <w:t xml:space="preserve">. </w:t>
        </w:r>
        <w:r w:rsidRPr="00C63ED2">
          <w:rPr>
            <w:noProof w:val="0"/>
          </w:rPr>
          <w:t>RealtimeStatement ::= WaitStatement</w:t>
        </w:r>
      </w:ins>
    </w:p>
    <w:p w14:paraId="709F5F6C" w14:textId="77777777" w:rsidR="00DE45C0" w:rsidRPr="00C63ED2" w:rsidRDefault="00DE45C0" w:rsidP="00DE45C0">
      <w:pPr>
        <w:pStyle w:val="PL"/>
        <w:rPr>
          <w:ins w:id="160" w:author="Jens Grabowski" w:date="2022-01-10T14:32:00Z"/>
          <w:noProof w:val="0"/>
        </w:rPr>
      </w:pPr>
      <w:ins w:id="161" w:author="Jens Grabowski" w:date="2022-01-10T14:32:00Z">
        <w:r w:rsidRPr="00DC7355">
          <w:rPr>
            <w:noProof w:val="0"/>
          </w:rPr>
          <w:t>78</w:t>
        </w:r>
        <w:r>
          <w:rPr>
            <w:noProof w:val="0"/>
          </w:rPr>
          <w:t>2</w:t>
        </w:r>
        <w:r w:rsidRPr="00DC7355">
          <w:rPr>
            <w:noProof w:val="0"/>
          </w:rPr>
          <w:t>00</w:t>
        </w:r>
        <w:r>
          <w:rPr>
            <w:noProof w:val="0"/>
          </w:rPr>
          <w:t>5</w:t>
        </w:r>
        <w:r w:rsidRPr="00DC7355">
          <w:rPr>
            <w:noProof w:val="0"/>
          </w:rPr>
          <w:t xml:space="preserve">. </w:t>
        </w:r>
        <w:r w:rsidRPr="00C63ED2">
          <w:rPr>
            <w:noProof w:val="0"/>
          </w:rPr>
          <w:t xml:space="preserve">WaitStatement ::= </w:t>
        </w:r>
        <w:r w:rsidRPr="00C63ED2">
          <w:rPr>
            <w:rFonts w:cs="Courier New"/>
            <w:noProof w:val="0"/>
          </w:rPr>
          <w:t>"</w:t>
        </w:r>
        <w:r w:rsidRPr="00C63ED2">
          <w:rPr>
            <w:noProof w:val="0"/>
          </w:rPr>
          <w:t>wait</w:t>
        </w:r>
        <w:r w:rsidRPr="00C63ED2">
          <w:rPr>
            <w:rFonts w:cs="Courier New"/>
            <w:noProof w:val="0"/>
          </w:rPr>
          <w:t>"</w:t>
        </w:r>
        <w:r w:rsidRPr="00C63ED2">
          <w:rPr>
            <w:noProof w:val="0"/>
          </w:rPr>
          <w:t xml:space="preserve"> </w:t>
        </w:r>
        <w:r w:rsidRPr="00C63ED2">
          <w:rPr>
            <w:rFonts w:cs="Courier New"/>
            <w:noProof w:val="0"/>
          </w:rPr>
          <w:t>"</w:t>
        </w:r>
        <w:r w:rsidRPr="00C63ED2">
          <w:rPr>
            <w:noProof w:val="0"/>
          </w:rPr>
          <w:t>(</w:t>
        </w:r>
        <w:r w:rsidRPr="00C63ED2">
          <w:rPr>
            <w:rFonts w:cs="Courier New"/>
            <w:noProof w:val="0"/>
          </w:rPr>
          <w:t>"</w:t>
        </w:r>
        <w:r w:rsidRPr="00C63ED2">
          <w:rPr>
            <w:noProof w:val="0"/>
          </w:rPr>
          <w:t xml:space="preserve"> </w:t>
        </w:r>
        <w:r w:rsidRPr="00E050F7">
          <w:rPr>
            <w:noProof w:val="0"/>
            <w:u w:val="single"/>
          </w:rPr>
          <w:t>SingleExpression</w:t>
        </w:r>
        <w:r w:rsidRPr="00C63ED2">
          <w:rPr>
            <w:noProof w:val="0"/>
          </w:rPr>
          <w:t xml:space="preserve"> </w:t>
        </w:r>
        <w:r w:rsidRPr="00C63ED2">
          <w:rPr>
            <w:rFonts w:cs="Courier New"/>
            <w:noProof w:val="0"/>
          </w:rPr>
          <w:t>"</w:t>
        </w:r>
        <w:r w:rsidRPr="00C63ED2">
          <w:rPr>
            <w:noProof w:val="0"/>
          </w:rPr>
          <w:t>)</w:t>
        </w:r>
        <w:r w:rsidRPr="00C63ED2">
          <w:rPr>
            <w:rFonts w:cs="Courier New"/>
            <w:noProof w:val="0"/>
          </w:rPr>
          <w:t>"</w:t>
        </w:r>
      </w:ins>
    </w:p>
    <w:p w14:paraId="2D1CB8BB" w14:textId="77777777" w:rsidR="00DE45C0" w:rsidRPr="00C63ED2" w:rsidRDefault="00DE45C0" w:rsidP="00DE45C0">
      <w:pPr>
        <w:pStyle w:val="PL"/>
        <w:rPr>
          <w:ins w:id="162" w:author="Jens Grabowski" w:date="2022-01-10T14:32:00Z"/>
          <w:noProof w:val="0"/>
        </w:rPr>
      </w:pPr>
      <w:ins w:id="163" w:author="Jens Grabowski" w:date="2022-01-10T14:32:00Z">
        <w:r w:rsidRPr="00C63ED2">
          <w:rPr>
            <w:noProof w:val="0"/>
          </w:rPr>
          <w:t>/* STATIC SEMANTICS - the SingleExpression operand shall be of type float or derivatives of this type. */</w:t>
        </w:r>
      </w:ins>
    </w:p>
    <w:p w14:paraId="320392C0" w14:textId="73362BAC" w:rsidR="00DC01BE" w:rsidRPr="00C63ED2" w:rsidDel="00DE45C0" w:rsidRDefault="00DC01BE" w:rsidP="00051C41">
      <w:pPr>
        <w:pStyle w:val="berschrift1"/>
        <w:rPr>
          <w:del w:id="164" w:author="Jens Grabowski" w:date="2022-01-10T14:32:00Z"/>
        </w:rPr>
      </w:pPr>
      <w:bookmarkStart w:id="165" w:name="_GoBack"/>
      <w:bookmarkEnd w:id="165"/>
      <w:del w:id="166" w:author="Jens Grabowski" w:date="2022-01-10T14:32:00Z">
        <w:r w:rsidRPr="00C63ED2" w:rsidDel="00DE45C0">
          <w:delText>A.1</w:delText>
        </w:r>
        <w:r w:rsidRPr="00C63ED2" w:rsidDel="00DE45C0">
          <w:tab/>
        </w:r>
        <w:r w:rsidR="003035EE" w:rsidRPr="00C63ED2" w:rsidDel="00DE45C0">
          <w:delText>Changed BNF Rules</w:delText>
        </w:r>
        <w:bookmarkEnd w:id="84"/>
      </w:del>
    </w:p>
    <w:p w14:paraId="4E219CDA" w14:textId="3EA08873" w:rsidR="003C175F" w:rsidRPr="00C63ED2" w:rsidDel="00DE45C0" w:rsidRDefault="003C175F" w:rsidP="003C175F">
      <w:pPr>
        <w:pStyle w:val="PL"/>
        <w:rPr>
          <w:del w:id="167" w:author="Jens Grabowski" w:date="2022-01-10T14:32:00Z"/>
          <w:noProof w:val="0"/>
        </w:rPr>
      </w:pPr>
      <w:del w:id="168" w:author="Jens Grabowski" w:date="2022-01-10T14:32:00Z">
        <w:r w:rsidRPr="00C63ED2" w:rsidDel="00DE45C0">
          <w:rPr>
            <w:noProof w:val="0"/>
          </w:rPr>
          <w:delText>OpCall ::= ConfigurationOps |</w:delText>
        </w:r>
      </w:del>
    </w:p>
    <w:p w14:paraId="7A8B2D82" w14:textId="11F9B51C" w:rsidR="003C175F" w:rsidRPr="00C63ED2" w:rsidDel="00DE45C0" w:rsidRDefault="003C175F" w:rsidP="003C175F">
      <w:pPr>
        <w:pStyle w:val="PL"/>
        <w:rPr>
          <w:del w:id="169" w:author="Jens Grabowski" w:date="2022-01-10T14:32:00Z"/>
          <w:noProof w:val="0"/>
        </w:rPr>
      </w:pPr>
      <w:del w:id="170" w:author="Jens Grabowski" w:date="2022-01-10T14:32:00Z">
        <w:r w:rsidRPr="00C63ED2" w:rsidDel="00DE45C0">
          <w:rPr>
            <w:noProof w:val="0"/>
          </w:rPr>
          <w:delText xml:space="preserve">                GetLocalVerdict |</w:delText>
        </w:r>
      </w:del>
    </w:p>
    <w:p w14:paraId="485DDE05" w14:textId="76D14AA2" w:rsidR="003C175F" w:rsidRPr="00C63ED2" w:rsidDel="00DE45C0" w:rsidRDefault="003C175F" w:rsidP="003C175F">
      <w:pPr>
        <w:pStyle w:val="PL"/>
        <w:rPr>
          <w:del w:id="171" w:author="Jens Grabowski" w:date="2022-01-10T14:32:00Z"/>
          <w:noProof w:val="0"/>
        </w:rPr>
      </w:pPr>
      <w:del w:id="172" w:author="Jens Grabowski" w:date="2022-01-10T14:32:00Z">
        <w:r w:rsidRPr="00C63ED2" w:rsidDel="00DE45C0">
          <w:rPr>
            <w:noProof w:val="0"/>
          </w:rPr>
          <w:delText xml:space="preserve">                TimerOps |</w:delText>
        </w:r>
      </w:del>
    </w:p>
    <w:p w14:paraId="541B4127" w14:textId="059CDE74" w:rsidR="003C175F" w:rsidRPr="00C63ED2" w:rsidDel="00DE45C0" w:rsidRDefault="003C175F" w:rsidP="003C175F">
      <w:pPr>
        <w:pStyle w:val="PL"/>
        <w:rPr>
          <w:del w:id="173" w:author="Jens Grabowski" w:date="2022-01-10T14:32:00Z"/>
          <w:noProof w:val="0"/>
        </w:rPr>
      </w:pPr>
      <w:del w:id="174" w:author="Jens Grabowski" w:date="2022-01-10T14:32:00Z">
        <w:r w:rsidRPr="00C63ED2" w:rsidDel="00DE45C0">
          <w:rPr>
            <w:noProof w:val="0"/>
          </w:rPr>
          <w:delText xml:space="preserve">                TestcaseInstance |</w:delText>
        </w:r>
      </w:del>
    </w:p>
    <w:p w14:paraId="349F5F1E" w14:textId="45631807" w:rsidR="003C175F" w:rsidRPr="00C63ED2" w:rsidDel="00DE45C0" w:rsidRDefault="003C175F" w:rsidP="003C175F">
      <w:pPr>
        <w:pStyle w:val="PL"/>
        <w:rPr>
          <w:del w:id="175" w:author="Jens Grabowski" w:date="2022-01-10T14:32:00Z"/>
          <w:noProof w:val="0"/>
        </w:rPr>
      </w:pPr>
      <w:del w:id="176" w:author="Jens Grabowski" w:date="2022-01-10T14:32:00Z">
        <w:r w:rsidRPr="00C63ED2" w:rsidDel="00DE45C0">
          <w:rPr>
            <w:noProof w:val="0"/>
          </w:rPr>
          <w:delText xml:space="preserve">                ( FunctionInstance [ ExtendedFieldReference ] ) |</w:delText>
        </w:r>
      </w:del>
    </w:p>
    <w:p w14:paraId="6110D597" w14:textId="0C5315F2" w:rsidR="003C175F" w:rsidRPr="00C63ED2" w:rsidDel="00DE45C0" w:rsidRDefault="003C175F" w:rsidP="003C175F">
      <w:pPr>
        <w:pStyle w:val="PL"/>
        <w:rPr>
          <w:del w:id="177" w:author="Jens Grabowski" w:date="2022-01-10T14:32:00Z"/>
          <w:noProof w:val="0"/>
        </w:rPr>
      </w:pPr>
      <w:del w:id="178" w:author="Jens Grabowski" w:date="2022-01-10T14:32:00Z">
        <w:r w:rsidRPr="00C63ED2" w:rsidDel="00DE45C0">
          <w:rPr>
            <w:noProof w:val="0"/>
          </w:rPr>
          <w:delText xml:space="preserve">                ( TemplateOps [ ExtendedFieldReference ] ) |</w:delText>
        </w:r>
      </w:del>
    </w:p>
    <w:p w14:paraId="5DDEFDEF" w14:textId="72B5DEAF" w:rsidR="003C175F" w:rsidRPr="00C63ED2" w:rsidDel="00DE45C0" w:rsidRDefault="003C175F" w:rsidP="003C175F">
      <w:pPr>
        <w:pStyle w:val="PL"/>
        <w:rPr>
          <w:del w:id="179" w:author="Jens Grabowski" w:date="2022-01-10T14:32:00Z"/>
          <w:noProof w:val="0"/>
        </w:rPr>
      </w:pPr>
      <w:del w:id="180" w:author="Jens Grabowski" w:date="2022-01-10T14:32:00Z">
        <w:r w:rsidRPr="00C63ED2" w:rsidDel="00DE45C0">
          <w:rPr>
            <w:noProof w:val="0"/>
          </w:rPr>
          <w:delText xml:space="preserve">                ActivateOp |</w:delText>
        </w:r>
      </w:del>
    </w:p>
    <w:p w14:paraId="4EC0B23C" w14:textId="3EBA9345" w:rsidR="003C175F" w:rsidRPr="00C63ED2" w:rsidDel="00DE45C0" w:rsidRDefault="003C175F" w:rsidP="003C175F">
      <w:pPr>
        <w:pStyle w:val="PL"/>
        <w:rPr>
          <w:del w:id="181" w:author="Jens Grabowski" w:date="2022-01-10T14:32:00Z"/>
          <w:noProof w:val="0"/>
        </w:rPr>
      </w:pPr>
      <w:del w:id="182" w:author="Jens Grabowski" w:date="2022-01-10T14:32:00Z">
        <w:r w:rsidRPr="00C63ED2" w:rsidDel="00DE45C0">
          <w:rPr>
            <w:noProof w:val="0"/>
          </w:rPr>
          <w:lastRenderedPageBreak/>
          <w:delText xml:space="preserve">                NowOp</w:delText>
        </w:r>
      </w:del>
    </w:p>
    <w:p w14:paraId="51827DAA" w14:textId="0F395709" w:rsidR="003C175F" w:rsidRPr="00C63ED2" w:rsidDel="00DE45C0" w:rsidRDefault="003C175F" w:rsidP="003C175F">
      <w:pPr>
        <w:pStyle w:val="PL"/>
        <w:rPr>
          <w:del w:id="183" w:author="Jens Grabowski" w:date="2022-01-10T14:32:00Z"/>
          <w:noProof w:val="0"/>
        </w:rPr>
      </w:pPr>
      <w:del w:id="184" w:author="Jens Grabowski" w:date="2022-01-10T14:32:00Z">
        <w:r w:rsidRPr="00C63ED2" w:rsidDel="00DE45C0">
          <w:rPr>
            <w:noProof w:val="0"/>
          </w:rPr>
          <w:delText xml:space="preserve">PortRedirect ::= PortRedirectSymbol </w:delText>
        </w:r>
      </w:del>
    </w:p>
    <w:p w14:paraId="161BC2BE" w14:textId="3782B99A" w:rsidR="003C175F" w:rsidRPr="00C63ED2" w:rsidDel="00DE45C0" w:rsidRDefault="003C175F" w:rsidP="003C175F">
      <w:pPr>
        <w:pStyle w:val="PL"/>
        <w:rPr>
          <w:del w:id="185" w:author="Jens Grabowski" w:date="2022-01-10T14:32:00Z"/>
          <w:noProof w:val="0"/>
        </w:rPr>
      </w:pPr>
      <w:del w:id="186" w:author="Jens Grabowski" w:date="2022-01-10T14:32:00Z">
        <w:r w:rsidRPr="00C63ED2" w:rsidDel="00DE45C0">
          <w:rPr>
            <w:noProof w:val="0"/>
          </w:rPr>
          <w:delText xml:space="preserve">                    (ValueSpec [SenderSpec] [TimestampSpec] | </w:delText>
        </w:r>
      </w:del>
    </w:p>
    <w:p w14:paraId="420AC0A6" w14:textId="6B50AE2E" w:rsidR="003C175F" w:rsidRPr="00C63ED2" w:rsidDel="00DE45C0" w:rsidRDefault="003C175F" w:rsidP="003C175F">
      <w:pPr>
        <w:pStyle w:val="PL"/>
        <w:rPr>
          <w:del w:id="187" w:author="Jens Grabowski" w:date="2022-01-10T14:32:00Z"/>
          <w:noProof w:val="0"/>
        </w:rPr>
      </w:pPr>
      <w:del w:id="188" w:author="Jens Grabowski" w:date="2022-01-10T14:32:00Z">
        <w:r w:rsidRPr="00C63ED2" w:rsidDel="00DE45C0">
          <w:rPr>
            <w:noProof w:val="0"/>
          </w:rPr>
          <w:delText xml:space="preserve">                     SenderSpec [TimestampSpec] | </w:delText>
        </w:r>
      </w:del>
    </w:p>
    <w:p w14:paraId="318D810A" w14:textId="096C7C34" w:rsidR="003C175F" w:rsidRPr="00C63ED2" w:rsidDel="00DE45C0" w:rsidRDefault="003C175F" w:rsidP="003C175F">
      <w:pPr>
        <w:pStyle w:val="PL"/>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189" w:author="Jens Grabowski" w:date="2022-01-10T14:32:00Z"/>
          <w:noProof w:val="0"/>
        </w:rPr>
      </w:pPr>
      <w:del w:id="190" w:author="Jens Grabowski" w:date="2022-01-10T14:32:00Z">
        <w:r w:rsidRPr="00C63ED2" w:rsidDel="00DE45C0">
          <w:rPr>
            <w:noProof w:val="0"/>
          </w:rPr>
          <w:delText xml:space="preserve">                     TimestampSpec)</w:delText>
        </w:r>
        <w:r w:rsidRPr="00C63ED2" w:rsidDel="00DE45C0">
          <w:rPr>
            <w:noProof w:val="0"/>
          </w:rPr>
          <w:tab/>
        </w:r>
      </w:del>
    </w:p>
    <w:p w14:paraId="1C9C2338" w14:textId="292E1A1D" w:rsidR="003C175F" w:rsidRPr="00C63ED2" w:rsidDel="00DE45C0" w:rsidRDefault="003C175F" w:rsidP="003C175F">
      <w:pPr>
        <w:pStyle w:val="PL"/>
        <w:rPr>
          <w:del w:id="191" w:author="Jens Grabowski" w:date="2022-01-10T14:32:00Z"/>
          <w:noProof w:val="0"/>
        </w:rPr>
      </w:pPr>
      <w:del w:id="192" w:author="Jens Grabowski" w:date="2022-01-10T14:32:00Z">
        <w:r w:rsidRPr="00C63ED2" w:rsidDel="00DE45C0">
          <w:rPr>
            <w:noProof w:val="0"/>
          </w:rPr>
          <w:delText>MessageAttribs ::= MessageKeyword [RealtimeSpec]</w:delText>
        </w:r>
      </w:del>
    </w:p>
    <w:p w14:paraId="2CFFD2DE" w14:textId="40D01553" w:rsidR="003C175F" w:rsidRPr="00C63ED2" w:rsidDel="00DE45C0" w:rsidRDefault="003C175F" w:rsidP="003C175F">
      <w:pPr>
        <w:pStyle w:val="PL"/>
        <w:rPr>
          <w:del w:id="193" w:author="Jens Grabowski" w:date="2022-01-10T14:32:00Z"/>
          <w:noProof w:val="0"/>
        </w:rPr>
      </w:pPr>
      <w:del w:id="194" w:author="Jens Grabowski" w:date="2022-01-10T14:32:00Z">
        <w:r w:rsidRPr="00C63ED2" w:rsidDel="00DE45C0">
          <w:rPr>
            <w:noProof w:val="0"/>
          </w:rPr>
          <w:delText xml:space="preserve">                       </w:delText>
        </w:r>
        <w:r w:rsidRPr="00C63ED2" w:rsidDel="00DE45C0">
          <w:rPr>
            <w:rFonts w:cs="Courier New"/>
            <w:noProof w:val="0"/>
          </w:rPr>
          <w:delText>"</w:delText>
        </w:r>
        <w:r w:rsidRPr="00C63ED2" w:rsidDel="00DE45C0">
          <w:rPr>
            <w:noProof w:val="0"/>
          </w:rPr>
          <w:delText>{</w:delText>
        </w:r>
        <w:r w:rsidRPr="00C63ED2" w:rsidDel="00DE45C0">
          <w:rPr>
            <w:rFonts w:cs="Courier New"/>
            <w:noProof w:val="0"/>
          </w:rPr>
          <w:delText>"</w:delText>
        </w:r>
        <w:r w:rsidRPr="00C63ED2" w:rsidDel="00DE45C0">
          <w:rPr>
            <w:noProof w:val="0"/>
          </w:rPr>
          <w:delText xml:space="preserve"> {(AddressDecl | MessageList | ConfigParamDef) [SemiColon]}+ "}"</w:delText>
        </w:r>
      </w:del>
    </w:p>
    <w:p w14:paraId="6D4958FA" w14:textId="61BDE815" w:rsidR="003C175F" w:rsidRPr="00C63ED2" w:rsidDel="00DE45C0" w:rsidRDefault="003C175F" w:rsidP="003C175F">
      <w:pPr>
        <w:pStyle w:val="PL"/>
        <w:rPr>
          <w:del w:id="195" w:author="Jens Grabowski" w:date="2022-01-10T14:32:00Z"/>
          <w:noProof w:val="0"/>
        </w:rPr>
      </w:pPr>
      <w:del w:id="196" w:author="Jens Grabowski" w:date="2022-01-10T14:32:00Z">
        <w:r w:rsidRPr="00C63ED2" w:rsidDel="00DE45C0">
          <w:rPr>
            <w:noProof w:val="0"/>
          </w:rPr>
          <w:delText>ProcedureAttribs ::= ProcedureKeyword [RealtimeSpec]</w:delText>
        </w:r>
      </w:del>
    </w:p>
    <w:p w14:paraId="31E74FDB" w14:textId="4D7838B4" w:rsidR="003C175F" w:rsidRPr="00C63ED2" w:rsidDel="00DE45C0" w:rsidRDefault="003C175F" w:rsidP="003C175F">
      <w:pPr>
        <w:pStyle w:val="PL"/>
        <w:rPr>
          <w:del w:id="197" w:author="Jens Grabowski" w:date="2022-01-10T14:32:00Z"/>
          <w:noProof w:val="0"/>
        </w:rPr>
      </w:pPr>
      <w:del w:id="198" w:author="Jens Grabowski" w:date="2022-01-10T14:32:00Z">
        <w:r w:rsidRPr="00C63ED2" w:rsidDel="00DE45C0">
          <w:rPr>
            <w:noProof w:val="0"/>
          </w:rPr>
          <w:delText xml:space="preserve">                         </w:delText>
        </w:r>
        <w:r w:rsidRPr="00C63ED2" w:rsidDel="00DE45C0">
          <w:rPr>
            <w:rFonts w:cs="Courier New"/>
            <w:noProof w:val="0"/>
          </w:rPr>
          <w:delText>"</w:delText>
        </w:r>
        <w:r w:rsidRPr="00C63ED2" w:rsidDel="00DE45C0">
          <w:rPr>
            <w:noProof w:val="0"/>
          </w:rPr>
          <w:delText>{</w:delText>
        </w:r>
        <w:r w:rsidRPr="00C63ED2" w:rsidDel="00DE45C0">
          <w:rPr>
            <w:rFonts w:cs="Courier New"/>
            <w:noProof w:val="0"/>
          </w:rPr>
          <w:delText>"</w:delText>
        </w:r>
        <w:r w:rsidRPr="00C63ED2" w:rsidDel="00DE45C0">
          <w:rPr>
            <w:noProof w:val="0"/>
          </w:rPr>
          <w:delText xml:space="preserve"> {(AddressDecl | ProcedureList | ConfigParamDef) [SemiColon]}+ "}"</w:delText>
        </w:r>
      </w:del>
    </w:p>
    <w:p w14:paraId="11EF40BB" w14:textId="7DF5A6D1" w:rsidR="003C175F" w:rsidRPr="00C63ED2" w:rsidDel="00DE45C0" w:rsidRDefault="003C175F" w:rsidP="003C175F">
      <w:pPr>
        <w:pStyle w:val="PL"/>
        <w:rPr>
          <w:del w:id="199" w:author="Jens Grabowski" w:date="2022-01-10T14:32:00Z"/>
          <w:noProof w:val="0"/>
        </w:rPr>
      </w:pPr>
      <w:del w:id="200" w:author="Jens Grabowski" w:date="2022-01-10T14:32:00Z">
        <w:r w:rsidRPr="00C63ED2" w:rsidDel="00DE45C0">
          <w:rPr>
            <w:noProof w:val="0"/>
          </w:rPr>
          <w:delText>MixedAttribs ::= MixedKeyword [RealtimeSpec]</w:delText>
        </w:r>
      </w:del>
    </w:p>
    <w:p w14:paraId="2292F3F1" w14:textId="6DD7BE52" w:rsidR="003C175F" w:rsidRPr="00C63ED2" w:rsidDel="00DE45C0" w:rsidRDefault="003C175F" w:rsidP="003C175F">
      <w:pPr>
        <w:pStyle w:val="PL"/>
        <w:rPr>
          <w:del w:id="201" w:author="Jens Grabowski" w:date="2022-01-10T14:32:00Z"/>
          <w:noProof w:val="0"/>
        </w:rPr>
      </w:pPr>
      <w:del w:id="202" w:author="Jens Grabowski" w:date="2022-01-10T14:32:00Z">
        <w:r w:rsidRPr="00C63ED2" w:rsidDel="00DE45C0">
          <w:rPr>
            <w:noProof w:val="0"/>
          </w:rPr>
          <w:delText xml:space="preserve">                     </w:delText>
        </w:r>
        <w:r w:rsidRPr="00C63ED2" w:rsidDel="00DE45C0">
          <w:rPr>
            <w:rFonts w:cs="Courier New"/>
            <w:noProof w:val="0"/>
          </w:rPr>
          <w:delText>"</w:delText>
        </w:r>
        <w:r w:rsidRPr="00C63ED2" w:rsidDel="00DE45C0">
          <w:rPr>
            <w:noProof w:val="0"/>
          </w:rPr>
          <w:delText>{</w:delText>
        </w:r>
        <w:r w:rsidRPr="00C63ED2" w:rsidDel="00DE45C0">
          <w:rPr>
            <w:rFonts w:cs="Courier New"/>
            <w:noProof w:val="0"/>
          </w:rPr>
          <w:delText>"</w:delText>
        </w:r>
        <w:r w:rsidRPr="00C63ED2" w:rsidDel="00DE45C0">
          <w:rPr>
            <w:noProof w:val="0"/>
          </w:rPr>
          <w:delText xml:space="preserve"> {AddressDecl | MixedList | ConfigParamDef) [SemiColon]}+ "}"</w:delText>
        </w:r>
      </w:del>
    </w:p>
    <w:p w14:paraId="7AA52C41" w14:textId="76E36EA4" w:rsidR="003C175F" w:rsidRPr="00C63ED2" w:rsidDel="00DE45C0" w:rsidRDefault="003C175F" w:rsidP="003C175F">
      <w:pPr>
        <w:pStyle w:val="PL"/>
        <w:rPr>
          <w:del w:id="203" w:author="Jens Grabowski" w:date="2022-01-10T14:32:00Z"/>
          <w:noProof w:val="0"/>
        </w:rPr>
      </w:pPr>
      <w:del w:id="204" w:author="Jens Grabowski" w:date="2022-01-10T14:32:00Z">
        <w:r w:rsidRPr="00C63ED2" w:rsidDel="00DE45C0">
          <w:rPr>
            <w:noProof w:val="0"/>
          </w:rPr>
          <w:delText>FunctionStatement ::= ConfigurationStatements |</w:delText>
        </w:r>
      </w:del>
    </w:p>
    <w:p w14:paraId="2D9FB34C" w14:textId="5F4DA542" w:rsidR="003C175F" w:rsidRPr="00C63ED2" w:rsidDel="00DE45C0" w:rsidRDefault="003C175F" w:rsidP="003C175F">
      <w:pPr>
        <w:pStyle w:val="PL"/>
        <w:rPr>
          <w:del w:id="205" w:author="Jens Grabowski" w:date="2022-01-10T14:32:00Z"/>
          <w:noProof w:val="0"/>
        </w:rPr>
      </w:pPr>
      <w:del w:id="206" w:author="Jens Grabowski" w:date="2022-01-10T14:32:00Z">
        <w:r w:rsidRPr="00C63ED2" w:rsidDel="00DE45C0">
          <w:rPr>
            <w:noProof w:val="0"/>
          </w:rPr>
          <w:delText xml:space="preserve">                           TimerStatements |</w:delText>
        </w:r>
      </w:del>
    </w:p>
    <w:p w14:paraId="62AE43D9" w14:textId="71075988" w:rsidR="003C175F" w:rsidRPr="00C63ED2" w:rsidDel="00DE45C0" w:rsidRDefault="003C175F" w:rsidP="003C175F">
      <w:pPr>
        <w:pStyle w:val="PL"/>
        <w:rPr>
          <w:del w:id="207" w:author="Jens Grabowski" w:date="2022-01-10T14:32:00Z"/>
          <w:noProof w:val="0"/>
        </w:rPr>
      </w:pPr>
      <w:del w:id="208" w:author="Jens Grabowski" w:date="2022-01-10T14:32:00Z">
        <w:r w:rsidRPr="00C63ED2" w:rsidDel="00DE45C0">
          <w:rPr>
            <w:noProof w:val="0"/>
          </w:rPr>
          <w:delText xml:space="preserve">                           CommunicationStatements |</w:delText>
        </w:r>
      </w:del>
    </w:p>
    <w:p w14:paraId="526DC27C" w14:textId="7D46CEDD" w:rsidR="003C175F" w:rsidRPr="00C63ED2" w:rsidDel="00DE45C0" w:rsidRDefault="003C175F" w:rsidP="003C175F">
      <w:pPr>
        <w:pStyle w:val="PL"/>
        <w:rPr>
          <w:del w:id="209" w:author="Jens Grabowski" w:date="2022-01-10T14:32:00Z"/>
          <w:noProof w:val="0"/>
        </w:rPr>
      </w:pPr>
      <w:del w:id="210" w:author="Jens Grabowski" w:date="2022-01-10T14:32:00Z">
        <w:r w:rsidRPr="00C63ED2" w:rsidDel="00DE45C0">
          <w:rPr>
            <w:noProof w:val="0"/>
          </w:rPr>
          <w:delText xml:space="preserve">                           BasicStatements |</w:delText>
        </w:r>
      </w:del>
    </w:p>
    <w:p w14:paraId="57CAE30A" w14:textId="2752D91F" w:rsidR="003C175F" w:rsidRPr="00C63ED2" w:rsidDel="00DE45C0" w:rsidRDefault="003C175F" w:rsidP="003C175F">
      <w:pPr>
        <w:pStyle w:val="PL"/>
        <w:rPr>
          <w:del w:id="211" w:author="Jens Grabowski" w:date="2022-01-10T14:32:00Z"/>
          <w:noProof w:val="0"/>
        </w:rPr>
      </w:pPr>
      <w:del w:id="212" w:author="Jens Grabowski" w:date="2022-01-10T14:32:00Z">
        <w:r w:rsidRPr="00C63ED2" w:rsidDel="00DE45C0">
          <w:rPr>
            <w:noProof w:val="0"/>
          </w:rPr>
          <w:delText xml:space="preserve">                           BehaviourStatements |</w:delText>
        </w:r>
      </w:del>
    </w:p>
    <w:p w14:paraId="1D74E83A" w14:textId="79FA6173" w:rsidR="003C175F" w:rsidRPr="00C63ED2" w:rsidDel="00DE45C0" w:rsidRDefault="003C175F" w:rsidP="003C175F">
      <w:pPr>
        <w:pStyle w:val="PL"/>
        <w:rPr>
          <w:del w:id="213" w:author="Jens Grabowski" w:date="2022-01-10T14:32:00Z"/>
          <w:noProof w:val="0"/>
        </w:rPr>
      </w:pPr>
      <w:del w:id="214" w:author="Jens Grabowski" w:date="2022-01-10T14:32:00Z">
        <w:r w:rsidRPr="00C63ED2" w:rsidDel="00DE45C0">
          <w:rPr>
            <w:noProof w:val="0"/>
          </w:rPr>
          <w:delText xml:space="preserve">                           SetLocalVerdict |</w:delText>
        </w:r>
      </w:del>
    </w:p>
    <w:p w14:paraId="28FDBAA2" w14:textId="7195D62B" w:rsidR="003C175F" w:rsidRPr="00C63ED2" w:rsidDel="00DE45C0" w:rsidRDefault="003C175F" w:rsidP="003C175F">
      <w:pPr>
        <w:pStyle w:val="PL"/>
        <w:rPr>
          <w:del w:id="215" w:author="Jens Grabowski" w:date="2022-01-10T14:32:00Z"/>
          <w:noProof w:val="0"/>
        </w:rPr>
      </w:pPr>
      <w:del w:id="216" w:author="Jens Grabowski" w:date="2022-01-10T14:32:00Z">
        <w:r w:rsidRPr="00C63ED2" w:rsidDel="00DE45C0">
          <w:rPr>
            <w:noProof w:val="0"/>
          </w:rPr>
          <w:delText xml:space="preserve">                           SUTStatements |</w:delText>
        </w:r>
      </w:del>
    </w:p>
    <w:p w14:paraId="28EDB038" w14:textId="4C661ACF" w:rsidR="003C175F" w:rsidRPr="00C63ED2" w:rsidDel="00DE45C0" w:rsidRDefault="003C175F" w:rsidP="003C175F">
      <w:pPr>
        <w:pStyle w:val="PL"/>
        <w:rPr>
          <w:del w:id="217" w:author="Jens Grabowski" w:date="2022-01-10T14:32:00Z"/>
          <w:noProof w:val="0"/>
        </w:rPr>
      </w:pPr>
      <w:del w:id="218" w:author="Jens Grabowski" w:date="2022-01-10T14:32:00Z">
        <w:r w:rsidRPr="00C63ED2" w:rsidDel="00DE45C0">
          <w:rPr>
            <w:noProof w:val="0"/>
          </w:rPr>
          <w:tab/>
        </w:r>
        <w:r w:rsidRPr="00C63ED2" w:rsidDel="00DE45C0">
          <w:rPr>
            <w:noProof w:val="0"/>
          </w:rPr>
          <w:tab/>
        </w:r>
        <w:r w:rsidRPr="00C63ED2" w:rsidDel="00DE45C0">
          <w:rPr>
            <w:noProof w:val="0"/>
          </w:rPr>
          <w:tab/>
        </w:r>
        <w:r w:rsidRPr="00C63ED2" w:rsidDel="00DE45C0">
          <w:rPr>
            <w:noProof w:val="0"/>
          </w:rPr>
          <w:tab/>
        </w:r>
        <w:r w:rsidRPr="00C63ED2" w:rsidDel="00DE45C0">
          <w:rPr>
            <w:noProof w:val="0"/>
          </w:rPr>
          <w:tab/>
        </w:r>
        <w:r w:rsidRPr="00C63ED2" w:rsidDel="00DE45C0">
          <w:rPr>
            <w:noProof w:val="0"/>
          </w:rPr>
          <w:tab/>
          <w:delText xml:space="preserve">   TestcaseOperation |</w:delText>
        </w:r>
      </w:del>
    </w:p>
    <w:p w14:paraId="418E263E" w14:textId="61703D16" w:rsidR="003C175F" w:rsidRPr="00C63ED2" w:rsidDel="00DE45C0" w:rsidRDefault="003C175F" w:rsidP="003C175F">
      <w:pPr>
        <w:pStyle w:val="PL"/>
        <w:rPr>
          <w:del w:id="219" w:author="Jens Grabowski" w:date="2022-01-10T14:32:00Z"/>
          <w:noProof w:val="0"/>
        </w:rPr>
      </w:pPr>
      <w:del w:id="220" w:author="Jens Grabowski" w:date="2022-01-10T14:32:00Z">
        <w:r w:rsidRPr="00C63ED2" w:rsidDel="00DE45C0">
          <w:rPr>
            <w:noProof w:val="0"/>
          </w:rPr>
          <w:delText xml:space="preserve">                           RealtimeStatement</w:delText>
        </w:r>
      </w:del>
    </w:p>
    <w:p w14:paraId="055DE075" w14:textId="29E460D1" w:rsidR="007C756B" w:rsidRPr="00C63ED2" w:rsidDel="00DE45C0" w:rsidRDefault="007C756B" w:rsidP="003C175F">
      <w:pPr>
        <w:pStyle w:val="PL"/>
        <w:rPr>
          <w:del w:id="221" w:author="Jens Grabowski" w:date="2022-01-10T14:32:00Z"/>
          <w:noProof w:val="0"/>
        </w:rPr>
      </w:pPr>
    </w:p>
    <w:p w14:paraId="7D78AA5D" w14:textId="2437F8E0" w:rsidR="003035EE" w:rsidRPr="00C63ED2" w:rsidDel="00DE45C0" w:rsidRDefault="003035EE" w:rsidP="00051C41">
      <w:pPr>
        <w:pStyle w:val="berschrift1"/>
        <w:rPr>
          <w:del w:id="222" w:author="Jens Grabowski" w:date="2022-01-10T14:32:00Z"/>
        </w:rPr>
      </w:pPr>
      <w:bookmarkStart w:id="223" w:name="_Toc420499196"/>
      <w:del w:id="224" w:author="Jens Grabowski" w:date="2022-01-10T14:32:00Z">
        <w:r w:rsidRPr="00C63ED2" w:rsidDel="00DE45C0">
          <w:delText>A.2</w:delText>
        </w:r>
        <w:r w:rsidRPr="00C63ED2" w:rsidDel="00DE45C0">
          <w:tab/>
          <w:delText>New BNF Rules</w:delText>
        </w:r>
        <w:bookmarkEnd w:id="223"/>
      </w:del>
    </w:p>
    <w:p w14:paraId="192CA507" w14:textId="24307D6D" w:rsidR="003035EE" w:rsidRPr="00C63ED2" w:rsidDel="00DE45C0" w:rsidRDefault="003035EE" w:rsidP="003035EE">
      <w:pPr>
        <w:pStyle w:val="PL"/>
        <w:rPr>
          <w:del w:id="225" w:author="Jens Grabowski" w:date="2022-01-10T14:32:00Z"/>
          <w:noProof w:val="0"/>
        </w:rPr>
      </w:pPr>
      <w:del w:id="226" w:author="Jens Grabowski" w:date="2022-01-10T14:32:00Z">
        <w:r w:rsidRPr="00C63ED2" w:rsidDel="00DE45C0">
          <w:rPr>
            <w:noProof w:val="0"/>
          </w:rPr>
          <w:delText xml:space="preserve">NowOp ::= </w:delText>
        </w:r>
        <w:r w:rsidR="003C175F" w:rsidRPr="00C63ED2" w:rsidDel="00DE45C0">
          <w:rPr>
            <w:rFonts w:cs="Courier New"/>
            <w:noProof w:val="0"/>
          </w:rPr>
          <w:delText>"</w:delText>
        </w:r>
        <w:r w:rsidRPr="00C63ED2" w:rsidDel="00DE45C0">
          <w:rPr>
            <w:noProof w:val="0"/>
          </w:rPr>
          <w:delText>now</w:delText>
        </w:r>
        <w:r w:rsidR="003C175F" w:rsidRPr="00C63ED2" w:rsidDel="00DE45C0">
          <w:rPr>
            <w:rFonts w:cs="Courier New"/>
            <w:noProof w:val="0"/>
          </w:rPr>
          <w:delText>"</w:delText>
        </w:r>
      </w:del>
    </w:p>
    <w:p w14:paraId="60C3BF1B" w14:textId="37363BDC" w:rsidR="003035EE" w:rsidRPr="00C63ED2" w:rsidDel="00DE45C0" w:rsidRDefault="003035EE" w:rsidP="003035EE">
      <w:pPr>
        <w:pStyle w:val="PL"/>
        <w:rPr>
          <w:del w:id="227" w:author="Jens Grabowski" w:date="2022-01-10T14:32:00Z"/>
          <w:noProof w:val="0"/>
        </w:rPr>
      </w:pPr>
      <w:del w:id="228" w:author="Jens Grabowski" w:date="2022-01-10T14:32:00Z">
        <w:r w:rsidRPr="00C63ED2" w:rsidDel="00DE45C0">
          <w:rPr>
            <w:noProof w:val="0"/>
          </w:rPr>
          <w:delText xml:space="preserve">TimestampSpec ::= </w:delText>
        </w:r>
        <w:r w:rsidR="003C175F" w:rsidRPr="00C63ED2" w:rsidDel="00DE45C0">
          <w:rPr>
            <w:rFonts w:cs="Courier New"/>
            <w:noProof w:val="0"/>
          </w:rPr>
          <w:delText>"</w:delText>
        </w:r>
        <w:r w:rsidRPr="00C63ED2" w:rsidDel="00DE45C0">
          <w:rPr>
            <w:noProof w:val="0"/>
          </w:rPr>
          <w:delText>timestamp</w:delText>
        </w:r>
        <w:r w:rsidR="003C175F" w:rsidRPr="00C63ED2" w:rsidDel="00DE45C0">
          <w:rPr>
            <w:rFonts w:cs="Courier New"/>
            <w:noProof w:val="0"/>
          </w:rPr>
          <w:delText>"</w:delText>
        </w:r>
        <w:r w:rsidRPr="00C63ED2" w:rsidDel="00DE45C0">
          <w:rPr>
            <w:noProof w:val="0"/>
          </w:rPr>
          <w:delText xml:space="preserve"> VariableRef</w:delText>
        </w:r>
      </w:del>
    </w:p>
    <w:p w14:paraId="5087462D" w14:textId="5FF22543" w:rsidR="003035EE" w:rsidRPr="00C63ED2" w:rsidDel="00DE45C0" w:rsidRDefault="003035EE" w:rsidP="003035EE">
      <w:pPr>
        <w:pStyle w:val="PL"/>
        <w:rPr>
          <w:del w:id="229" w:author="Jens Grabowski" w:date="2022-01-10T14:32:00Z"/>
          <w:noProof w:val="0"/>
        </w:rPr>
      </w:pPr>
      <w:del w:id="230" w:author="Jens Grabowski" w:date="2022-01-10T14:32:00Z">
        <w:r w:rsidRPr="00C63ED2" w:rsidDel="00DE45C0">
          <w:rPr>
            <w:noProof w:val="0"/>
          </w:rPr>
          <w:delText xml:space="preserve">RealtimeSpec ::= </w:delText>
        </w:r>
        <w:r w:rsidR="003C175F" w:rsidRPr="00C63ED2" w:rsidDel="00DE45C0">
          <w:rPr>
            <w:rFonts w:cs="Courier New"/>
            <w:noProof w:val="0"/>
          </w:rPr>
          <w:delText>"</w:delText>
        </w:r>
        <w:r w:rsidRPr="00C63ED2" w:rsidDel="00DE45C0">
          <w:rPr>
            <w:noProof w:val="0"/>
          </w:rPr>
          <w:delText>realtime</w:delText>
        </w:r>
        <w:r w:rsidR="003C175F" w:rsidRPr="00C63ED2" w:rsidDel="00DE45C0">
          <w:rPr>
            <w:rFonts w:cs="Courier New"/>
            <w:noProof w:val="0"/>
          </w:rPr>
          <w:delText>"</w:delText>
        </w:r>
      </w:del>
    </w:p>
    <w:p w14:paraId="709BFE3E" w14:textId="0F4ED49B" w:rsidR="00B93673" w:rsidRPr="00C63ED2" w:rsidDel="00DE45C0" w:rsidRDefault="00B93673" w:rsidP="003035EE">
      <w:pPr>
        <w:pStyle w:val="PL"/>
        <w:rPr>
          <w:del w:id="231" w:author="Jens Grabowski" w:date="2022-01-10T14:32:00Z"/>
          <w:noProof w:val="0"/>
        </w:rPr>
      </w:pPr>
      <w:del w:id="232" w:author="Jens Grabowski" w:date="2022-01-10T14:32:00Z">
        <w:r w:rsidRPr="00C63ED2" w:rsidDel="00DE45C0">
          <w:rPr>
            <w:noProof w:val="0"/>
          </w:rPr>
          <w:delText>RealtimeStatement ::= WaitStatement</w:delText>
        </w:r>
      </w:del>
    </w:p>
    <w:p w14:paraId="2B757ED2" w14:textId="52C3BDE1" w:rsidR="00B93673" w:rsidRPr="00C63ED2" w:rsidDel="00DE45C0" w:rsidRDefault="00B93673" w:rsidP="003035EE">
      <w:pPr>
        <w:pStyle w:val="PL"/>
        <w:rPr>
          <w:del w:id="233" w:author="Jens Grabowski" w:date="2022-01-10T14:32:00Z"/>
          <w:noProof w:val="0"/>
        </w:rPr>
      </w:pPr>
      <w:del w:id="234" w:author="Jens Grabowski" w:date="2022-01-10T14:32:00Z">
        <w:r w:rsidRPr="00C63ED2" w:rsidDel="00DE45C0">
          <w:rPr>
            <w:noProof w:val="0"/>
          </w:rPr>
          <w:delText xml:space="preserve">WaitStatement ::= </w:delText>
        </w:r>
        <w:r w:rsidR="003C175F" w:rsidRPr="00C63ED2" w:rsidDel="00DE45C0">
          <w:rPr>
            <w:rFonts w:cs="Courier New"/>
            <w:noProof w:val="0"/>
          </w:rPr>
          <w:delText>"</w:delText>
        </w:r>
        <w:r w:rsidRPr="00C63ED2" w:rsidDel="00DE45C0">
          <w:rPr>
            <w:noProof w:val="0"/>
          </w:rPr>
          <w:delText>wait</w:delText>
        </w:r>
        <w:r w:rsidR="003C175F" w:rsidRPr="00C63ED2" w:rsidDel="00DE45C0">
          <w:rPr>
            <w:rFonts w:cs="Courier New"/>
            <w:noProof w:val="0"/>
          </w:rPr>
          <w:delText>"</w:delText>
        </w:r>
        <w:r w:rsidRPr="00C63ED2" w:rsidDel="00DE45C0">
          <w:rPr>
            <w:noProof w:val="0"/>
          </w:rPr>
          <w:delText xml:space="preserve"> </w:delText>
        </w:r>
        <w:r w:rsidR="003C175F" w:rsidRPr="00C63ED2" w:rsidDel="00DE45C0">
          <w:rPr>
            <w:rFonts w:cs="Courier New"/>
            <w:noProof w:val="0"/>
          </w:rPr>
          <w:delText>"</w:delText>
        </w:r>
        <w:r w:rsidRPr="00C63ED2" w:rsidDel="00DE45C0">
          <w:rPr>
            <w:noProof w:val="0"/>
          </w:rPr>
          <w:delText>(</w:delText>
        </w:r>
        <w:r w:rsidR="003C175F" w:rsidRPr="00C63ED2" w:rsidDel="00DE45C0">
          <w:rPr>
            <w:rFonts w:cs="Courier New"/>
            <w:noProof w:val="0"/>
          </w:rPr>
          <w:delText>"</w:delText>
        </w:r>
        <w:r w:rsidRPr="00C63ED2" w:rsidDel="00DE45C0">
          <w:rPr>
            <w:noProof w:val="0"/>
          </w:rPr>
          <w:delText xml:space="preserve"> SingleExpression </w:delText>
        </w:r>
        <w:r w:rsidR="003C175F" w:rsidRPr="00C63ED2" w:rsidDel="00DE45C0">
          <w:rPr>
            <w:rFonts w:cs="Courier New"/>
            <w:noProof w:val="0"/>
          </w:rPr>
          <w:delText>"</w:delText>
        </w:r>
        <w:r w:rsidRPr="00C63ED2" w:rsidDel="00DE45C0">
          <w:rPr>
            <w:noProof w:val="0"/>
          </w:rPr>
          <w:delText>)</w:delText>
        </w:r>
        <w:r w:rsidR="003C175F" w:rsidRPr="00C63ED2" w:rsidDel="00DE45C0">
          <w:rPr>
            <w:rFonts w:cs="Courier New"/>
            <w:noProof w:val="0"/>
          </w:rPr>
          <w:delText>"</w:delText>
        </w:r>
      </w:del>
    </w:p>
    <w:p w14:paraId="558F0026" w14:textId="13701BCF" w:rsidR="00B93673" w:rsidRPr="00C63ED2" w:rsidDel="00DE45C0" w:rsidRDefault="00B93673" w:rsidP="00B93673">
      <w:pPr>
        <w:pStyle w:val="PL"/>
        <w:rPr>
          <w:del w:id="235" w:author="Jens Grabowski" w:date="2022-01-10T14:32:00Z"/>
          <w:noProof w:val="0"/>
        </w:rPr>
      </w:pPr>
      <w:del w:id="236" w:author="Jens Grabowski" w:date="2022-01-10T14:32:00Z">
        <w:r w:rsidRPr="00C63ED2" w:rsidDel="00DE45C0">
          <w:rPr>
            <w:noProof w:val="0"/>
          </w:rPr>
          <w:delText>/* STATIC SEMANTICS - the SingleExpression operand shall be of type float or derivatives of this type. */</w:delText>
        </w:r>
      </w:del>
    </w:p>
    <w:p w14:paraId="6A05A50B" w14:textId="4EE79A7B" w:rsidR="003035EE" w:rsidRPr="00C63ED2" w:rsidDel="00DE45C0" w:rsidRDefault="003035EE" w:rsidP="00575654">
      <w:pPr>
        <w:pStyle w:val="PL"/>
        <w:rPr>
          <w:del w:id="237" w:author="Jens Grabowski" w:date="2022-01-10T14:32:00Z"/>
          <w:noProof w:val="0"/>
        </w:rPr>
      </w:pPr>
    </w:p>
    <w:p w14:paraId="75997EC5" w14:textId="77777777" w:rsidR="00AD3307" w:rsidRPr="00C63ED2" w:rsidRDefault="00AD3307" w:rsidP="00AD3307">
      <w:pPr>
        <w:pStyle w:val="berschrift8"/>
      </w:pPr>
      <w:r w:rsidRPr="00C63ED2">
        <w:rPr>
          <w:rFonts w:cs="Arial"/>
          <w:i/>
          <w:sz w:val="18"/>
          <w:szCs w:val="18"/>
        </w:rPr>
        <w:br w:type="page"/>
      </w:r>
      <w:bookmarkStart w:id="238" w:name="_Toc420499197"/>
      <w:r w:rsidRPr="00C63ED2">
        <w:lastRenderedPageBreak/>
        <w:t>Annex B (informative</w:t>
      </w:r>
      <w:r w:rsidR="00F75294">
        <w:t>):</w:t>
      </w:r>
      <w:r w:rsidR="00F75294">
        <w:br/>
      </w:r>
      <w:r w:rsidRPr="00C63ED2">
        <w:t>Bibliography</w:t>
      </w:r>
      <w:bookmarkEnd w:id="238"/>
    </w:p>
    <w:p w14:paraId="1CA13B5D" w14:textId="77777777" w:rsidR="00AD3307" w:rsidRPr="00C63ED2" w:rsidRDefault="00645E1C" w:rsidP="00575654">
      <w:pPr>
        <w:pStyle w:val="B1"/>
      </w:pPr>
      <w:r w:rsidRPr="00C63ED2">
        <w:t>Recommendation ITU</w:t>
      </w:r>
      <w:r w:rsidRPr="00C63ED2">
        <w:noBreakHyphen/>
        <w:t>T T.50</w:t>
      </w:r>
      <w:r w:rsidR="00AD3307" w:rsidRPr="00C63ED2">
        <w:t xml:space="preserve"> (1992): "International Reference Alphabet (IRA) (Formerly International Alphabet No. 5 or IA5) - Information technology - 7-bit coded character set for information interchange".</w:t>
      </w:r>
    </w:p>
    <w:p w14:paraId="706F128F" w14:textId="77777777" w:rsidR="00AD3307" w:rsidRPr="00C63ED2" w:rsidRDefault="00AD3307" w:rsidP="00575654">
      <w:pPr>
        <w:pStyle w:val="B1"/>
      </w:pPr>
      <w:r w:rsidRPr="00C63ED2">
        <w:t>ISO/IEC 8859-1: "Information technology - 8-bit single-byte coded graphic character sets - Part 1: Latin alphabet</w:t>
      </w:r>
      <w:r w:rsidR="00575654" w:rsidRPr="00C63ED2">
        <w:t xml:space="preserve"> </w:t>
      </w:r>
      <w:r w:rsidRPr="00C63ED2">
        <w:t>No. 1", 1998.</w:t>
      </w:r>
    </w:p>
    <w:p w14:paraId="7027E57E" w14:textId="77777777" w:rsidR="00AD3307" w:rsidRPr="00C63ED2" w:rsidRDefault="00AD3307" w:rsidP="00575654">
      <w:pPr>
        <w:pStyle w:val="B1"/>
      </w:pPr>
      <w:r w:rsidRPr="00C63ED2">
        <w:t>Object Management Group (OMG): "The Common Object Request Broker: Architecture and Specification - IDL Syntax and Semantics". Version 2.6, FORMAL/01-12-01, December 2001.</w:t>
      </w:r>
    </w:p>
    <w:p w14:paraId="459C0231" w14:textId="77777777" w:rsidR="00DC01BE" w:rsidRPr="00C63ED2" w:rsidRDefault="006F571F" w:rsidP="002C1618">
      <w:pPr>
        <w:pStyle w:val="berschrift1"/>
      </w:pPr>
      <w:r w:rsidRPr="00C63ED2">
        <w:rPr>
          <w:highlight w:val="yellow"/>
        </w:rPr>
        <w:br w:type="page"/>
      </w:r>
      <w:bookmarkStart w:id="239" w:name="_Toc420499198"/>
      <w:r w:rsidR="00DC01BE" w:rsidRPr="00C63ED2">
        <w:lastRenderedPageBreak/>
        <w:t>History</w:t>
      </w:r>
      <w:bookmarkEnd w:id="239"/>
    </w:p>
    <w:tbl>
      <w:tblPr>
        <w:tblW w:w="0" w:type="auto"/>
        <w:jc w:val="center"/>
        <w:tblLayout w:type="fixed"/>
        <w:tblCellMar>
          <w:left w:w="28" w:type="dxa"/>
          <w:right w:w="28" w:type="dxa"/>
        </w:tblCellMar>
        <w:tblLook w:val="0000" w:firstRow="0" w:lastRow="0" w:firstColumn="0" w:lastColumn="0" w:noHBand="0" w:noVBand="0"/>
      </w:tblPr>
      <w:tblGrid>
        <w:gridCol w:w="1247"/>
        <w:gridCol w:w="1588"/>
        <w:gridCol w:w="6804"/>
      </w:tblGrid>
      <w:tr w:rsidR="00DC01BE" w:rsidRPr="00C63ED2" w14:paraId="444E3D86" w14:textId="77777777">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0D0CEF8A" w14:textId="77777777" w:rsidR="00DC01BE" w:rsidRPr="00C63ED2" w:rsidRDefault="00DC01BE">
            <w:pPr>
              <w:spacing w:before="60" w:after="60"/>
              <w:jc w:val="center"/>
              <w:rPr>
                <w:b/>
                <w:sz w:val="24"/>
              </w:rPr>
            </w:pPr>
            <w:r w:rsidRPr="00C63ED2">
              <w:rPr>
                <w:b/>
                <w:sz w:val="24"/>
              </w:rPr>
              <w:t>Document history</w:t>
            </w:r>
          </w:p>
        </w:tc>
      </w:tr>
      <w:tr w:rsidR="00477A1F" w:rsidRPr="00C63ED2" w14:paraId="719C22F7" w14:textId="77777777" w:rsidTr="00CA2600">
        <w:trPr>
          <w:cantSplit/>
          <w:jc w:val="center"/>
        </w:trPr>
        <w:tc>
          <w:tcPr>
            <w:tcW w:w="1247" w:type="dxa"/>
            <w:tcBorders>
              <w:top w:val="single" w:sz="6" w:space="0" w:color="auto"/>
              <w:left w:val="single" w:sz="6" w:space="0" w:color="auto"/>
              <w:bottom w:val="single" w:sz="6" w:space="0" w:color="auto"/>
              <w:right w:val="single" w:sz="6" w:space="0" w:color="auto"/>
            </w:tcBorders>
          </w:tcPr>
          <w:p w14:paraId="089B26F5" w14:textId="77777777" w:rsidR="00477A1F" w:rsidRPr="00C63ED2" w:rsidRDefault="00477A1F" w:rsidP="00CA2600">
            <w:pPr>
              <w:pStyle w:val="FP"/>
              <w:spacing w:before="80" w:after="80"/>
              <w:ind w:left="57"/>
            </w:pPr>
            <w:r w:rsidRPr="00C63ED2">
              <w:t>V1.1.1</w:t>
            </w:r>
          </w:p>
        </w:tc>
        <w:tc>
          <w:tcPr>
            <w:tcW w:w="1588" w:type="dxa"/>
            <w:tcBorders>
              <w:top w:val="single" w:sz="6" w:space="0" w:color="auto"/>
              <w:left w:val="single" w:sz="6" w:space="0" w:color="auto"/>
              <w:bottom w:val="single" w:sz="6" w:space="0" w:color="auto"/>
              <w:right w:val="single" w:sz="6" w:space="0" w:color="auto"/>
            </w:tcBorders>
          </w:tcPr>
          <w:p w14:paraId="43324059" w14:textId="77777777" w:rsidR="00477A1F" w:rsidRPr="00C63ED2" w:rsidRDefault="00477A1F" w:rsidP="00CA2600">
            <w:pPr>
              <w:pStyle w:val="FP"/>
              <w:spacing w:before="80" w:after="80"/>
              <w:ind w:left="57"/>
            </w:pPr>
            <w:r w:rsidRPr="00C63ED2">
              <w:t>July 2010</w:t>
            </w:r>
          </w:p>
        </w:tc>
        <w:tc>
          <w:tcPr>
            <w:tcW w:w="6804" w:type="dxa"/>
            <w:tcBorders>
              <w:top w:val="single" w:sz="6" w:space="0" w:color="auto"/>
              <w:bottom w:val="single" w:sz="6" w:space="0" w:color="auto"/>
              <w:right w:val="single" w:sz="6" w:space="0" w:color="auto"/>
            </w:tcBorders>
          </w:tcPr>
          <w:p w14:paraId="79DB6AC6" w14:textId="77777777" w:rsidR="00477A1F" w:rsidRPr="00C63ED2" w:rsidRDefault="00477A1F" w:rsidP="00F75294">
            <w:pPr>
              <w:pStyle w:val="FP"/>
              <w:tabs>
                <w:tab w:val="left" w:pos="3118"/>
              </w:tabs>
              <w:spacing w:before="80" w:after="80"/>
              <w:ind w:left="57"/>
            </w:pPr>
            <w:r w:rsidRPr="00C63ED2">
              <w:t>Publication</w:t>
            </w:r>
          </w:p>
        </w:tc>
      </w:tr>
      <w:tr w:rsidR="00741E2F" w:rsidRPr="00C63ED2" w14:paraId="55E756C5" w14:textId="77777777" w:rsidTr="00AC134C">
        <w:trPr>
          <w:cantSplit/>
          <w:jc w:val="center"/>
        </w:trPr>
        <w:tc>
          <w:tcPr>
            <w:tcW w:w="1247" w:type="dxa"/>
            <w:tcBorders>
              <w:top w:val="single" w:sz="6" w:space="0" w:color="auto"/>
              <w:left w:val="single" w:sz="6" w:space="0" w:color="auto"/>
              <w:bottom w:val="single" w:sz="6" w:space="0" w:color="auto"/>
              <w:right w:val="single" w:sz="6" w:space="0" w:color="auto"/>
            </w:tcBorders>
          </w:tcPr>
          <w:p w14:paraId="0DF65372" w14:textId="77777777" w:rsidR="00741E2F" w:rsidRPr="00C63ED2" w:rsidRDefault="003E2733" w:rsidP="00AC134C">
            <w:pPr>
              <w:pStyle w:val="FP"/>
              <w:spacing w:before="80" w:after="80"/>
              <w:ind w:left="57"/>
            </w:pPr>
            <w:r w:rsidRPr="00C63ED2">
              <w:t>V1.2.1</w:t>
            </w:r>
          </w:p>
        </w:tc>
        <w:tc>
          <w:tcPr>
            <w:tcW w:w="1588" w:type="dxa"/>
            <w:tcBorders>
              <w:top w:val="single" w:sz="6" w:space="0" w:color="auto"/>
              <w:left w:val="single" w:sz="6" w:space="0" w:color="auto"/>
              <w:bottom w:val="single" w:sz="6" w:space="0" w:color="auto"/>
              <w:right w:val="single" w:sz="6" w:space="0" w:color="auto"/>
            </w:tcBorders>
          </w:tcPr>
          <w:p w14:paraId="3DEBFDAD" w14:textId="77777777" w:rsidR="00741E2F" w:rsidRPr="00C63ED2" w:rsidRDefault="003E2733" w:rsidP="00AC134C">
            <w:pPr>
              <w:pStyle w:val="FP"/>
              <w:spacing w:before="80" w:after="80"/>
              <w:ind w:left="57"/>
            </w:pPr>
            <w:r w:rsidRPr="00C63ED2">
              <w:t>June 2014</w:t>
            </w:r>
          </w:p>
        </w:tc>
        <w:tc>
          <w:tcPr>
            <w:tcW w:w="6804" w:type="dxa"/>
            <w:tcBorders>
              <w:top w:val="single" w:sz="6" w:space="0" w:color="auto"/>
              <w:bottom w:val="single" w:sz="6" w:space="0" w:color="auto"/>
              <w:right w:val="single" w:sz="6" w:space="0" w:color="auto"/>
            </w:tcBorders>
          </w:tcPr>
          <w:p w14:paraId="216FB7B5" w14:textId="77777777" w:rsidR="00741E2F" w:rsidRPr="00C63ED2" w:rsidRDefault="003E2733" w:rsidP="00F75294">
            <w:pPr>
              <w:pStyle w:val="FP"/>
              <w:tabs>
                <w:tab w:val="left" w:pos="3118"/>
              </w:tabs>
              <w:spacing w:before="80" w:after="80"/>
              <w:ind w:left="57"/>
            </w:pPr>
            <w:r w:rsidRPr="00C63ED2">
              <w:t>Publication</w:t>
            </w:r>
          </w:p>
        </w:tc>
      </w:tr>
      <w:tr w:rsidR="00DC01BE" w:rsidRPr="00C63ED2" w14:paraId="3324D1EF" w14:textId="77777777">
        <w:trPr>
          <w:cantSplit/>
          <w:jc w:val="center"/>
        </w:trPr>
        <w:tc>
          <w:tcPr>
            <w:tcW w:w="1247" w:type="dxa"/>
            <w:tcBorders>
              <w:top w:val="single" w:sz="6" w:space="0" w:color="auto"/>
              <w:left w:val="single" w:sz="6" w:space="0" w:color="auto"/>
              <w:bottom w:val="single" w:sz="6" w:space="0" w:color="auto"/>
              <w:right w:val="single" w:sz="6" w:space="0" w:color="auto"/>
            </w:tcBorders>
          </w:tcPr>
          <w:p w14:paraId="26F8B05D" w14:textId="77777777" w:rsidR="00DC01BE" w:rsidRPr="00C63ED2" w:rsidRDefault="00772300">
            <w:pPr>
              <w:pStyle w:val="FP"/>
              <w:spacing w:before="80" w:after="80"/>
              <w:ind w:left="57"/>
            </w:pPr>
            <w:r w:rsidRPr="00C63ED2">
              <w:t>V1.3.1</w:t>
            </w:r>
          </w:p>
        </w:tc>
        <w:tc>
          <w:tcPr>
            <w:tcW w:w="1588" w:type="dxa"/>
            <w:tcBorders>
              <w:top w:val="single" w:sz="6" w:space="0" w:color="auto"/>
              <w:left w:val="single" w:sz="6" w:space="0" w:color="auto"/>
              <w:bottom w:val="single" w:sz="6" w:space="0" w:color="auto"/>
              <w:right w:val="single" w:sz="6" w:space="0" w:color="auto"/>
            </w:tcBorders>
          </w:tcPr>
          <w:p w14:paraId="2D92AFBC" w14:textId="77777777" w:rsidR="00DC01BE" w:rsidRPr="00C63ED2" w:rsidRDefault="00200AF2">
            <w:pPr>
              <w:pStyle w:val="FP"/>
              <w:spacing w:before="80" w:after="80"/>
              <w:ind w:left="57"/>
            </w:pPr>
            <w:r w:rsidRPr="00C63ED2">
              <w:t>March</w:t>
            </w:r>
            <w:r w:rsidR="00772300" w:rsidRPr="00C63ED2">
              <w:t xml:space="preserve"> 2015</w:t>
            </w:r>
          </w:p>
        </w:tc>
        <w:tc>
          <w:tcPr>
            <w:tcW w:w="6804" w:type="dxa"/>
            <w:tcBorders>
              <w:top w:val="single" w:sz="6" w:space="0" w:color="auto"/>
              <w:bottom w:val="single" w:sz="6" w:space="0" w:color="auto"/>
              <w:right w:val="single" w:sz="6" w:space="0" w:color="auto"/>
            </w:tcBorders>
          </w:tcPr>
          <w:p w14:paraId="6F6C91DE" w14:textId="77777777" w:rsidR="00DC01BE" w:rsidRPr="00C63ED2" w:rsidRDefault="00F75294" w:rsidP="00E4271E">
            <w:pPr>
              <w:pStyle w:val="FP"/>
              <w:tabs>
                <w:tab w:val="left" w:pos="3118"/>
              </w:tabs>
              <w:spacing w:before="80" w:after="80"/>
              <w:ind w:left="57"/>
            </w:pPr>
            <w:r>
              <w:t>Membership Approval Procedure</w:t>
            </w:r>
            <w:r>
              <w:tab/>
              <w:t>MV 20150524:</w:t>
            </w:r>
            <w:r w:rsidR="00E4271E">
              <w:tab/>
            </w:r>
            <w:r>
              <w:t>2015-03-25 to 2015-05-25</w:t>
            </w:r>
          </w:p>
        </w:tc>
      </w:tr>
      <w:tr w:rsidR="00927D70" w:rsidRPr="00C63ED2" w14:paraId="52B264C2" w14:textId="77777777">
        <w:trPr>
          <w:cantSplit/>
          <w:jc w:val="center"/>
        </w:trPr>
        <w:tc>
          <w:tcPr>
            <w:tcW w:w="1247" w:type="dxa"/>
            <w:tcBorders>
              <w:top w:val="single" w:sz="6" w:space="0" w:color="auto"/>
              <w:left w:val="single" w:sz="6" w:space="0" w:color="auto"/>
              <w:bottom w:val="single" w:sz="6" w:space="0" w:color="auto"/>
              <w:right w:val="single" w:sz="6" w:space="0" w:color="auto"/>
            </w:tcBorders>
          </w:tcPr>
          <w:p w14:paraId="26968109" w14:textId="77777777" w:rsidR="00927D70" w:rsidRPr="00C63ED2" w:rsidRDefault="00F75294">
            <w:pPr>
              <w:pStyle w:val="FP"/>
              <w:spacing w:before="80" w:after="80"/>
              <w:ind w:left="57"/>
            </w:pPr>
            <w:r>
              <w:t>V1.3.1</w:t>
            </w:r>
          </w:p>
        </w:tc>
        <w:tc>
          <w:tcPr>
            <w:tcW w:w="1588" w:type="dxa"/>
            <w:tcBorders>
              <w:top w:val="single" w:sz="6" w:space="0" w:color="auto"/>
              <w:left w:val="single" w:sz="6" w:space="0" w:color="auto"/>
              <w:bottom w:val="single" w:sz="6" w:space="0" w:color="auto"/>
              <w:right w:val="single" w:sz="6" w:space="0" w:color="auto"/>
            </w:tcBorders>
          </w:tcPr>
          <w:p w14:paraId="76E10D7C" w14:textId="77777777" w:rsidR="00927D70" w:rsidRPr="00C63ED2" w:rsidRDefault="00955713">
            <w:pPr>
              <w:pStyle w:val="FP"/>
              <w:spacing w:before="80" w:after="80"/>
              <w:ind w:left="57"/>
            </w:pPr>
            <w:r w:rsidRPr="00C63ED2">
              <w:t xml:space="preserve">June </w:t>
            </w:r>
            <w:r w:rsidR="00F75294">
              <w:t>2015</w:t>
            </w:r>
          </w:p>
        </w:tc>
        <w:tc>
          <w:tcPr>
            <w:tcW w:w="6804" w:type="dxa"/>
            <w:tcBorders>
              <w:top w:val="single" w:sz="6" w:space="0" w:color="auto"/>
              <w:bottom w:val="single" w:sz="6" w:space="0" w:color="auto"/>
              <w:right w:val="single" w:sz="6" w:space="0" w:color="auto"/>
            </w:tcBorders>
          </w:tcPr>
          <w:p w14:paraId="32CF385F" w14:textId="77777777" w:rsidR="00927D70" w:rsidRPr="00C63ED2" w:rsidRDefault="00F75294">
            <w:pPr>
              <w:pStyle w:val="FP"/>
              <w:tabs>
                <w:tab w:val="left" w:pos="3261"/>
                <w:tab w:val="left" w:pos="4395"/>
              </w:tabs>
              <w:spacing w:before="80" w:after="80"/>
              <w:ind w:left="57"/>
            </w:pPr>
            <w:r>
              <w:t>Publication</w:t>
            </w:r>
          </w:p>
        </w:tc>
      </w:tr>
      <w:tr w:rsidR="00575654" w:rsidRPr="00C63ED2" w14:paraId="063AECF2" w14:textId="77777777">
        <w:trPr>
          <w:cantSplit/>
          <w:jc w:val="center"/>
        </w:trPr>
        <w:tc>
          <w:tcPr>
            <w:tcW w:w="1247" w:type="dxa"/>
            <w:tcBorders>
              <w:top w:val="single" w:sz="6" w:space="0" w:color="auto"/>
              <w:left w:val="single" w:sz="6" w:space="0" w:color="auto"/>
              <w:bottom w:val="single" w:sz="6" w:space="0" w:color="auto"/>
              <w:right w:val="single" w:sz="6" w:space="0" w:color="auto"/>
            </w:tcBorders>
          </w:tcPr>
          <w:p w14:paraId="20D054EC" w14:textId="77777777" w:rsidR="00575654" w:rsidRPr="00C63ED2" w:rsidRDefault="00575654">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14:paraId="7356B188" w14:textId="77777777" w:rsidR="00575654" w:rsidRPr="00C63ED2" w:rsidRDefault="00575654">
            <w:pPr>
              <w:pStyle w:val="FP"/>
              <w:spacing w:before="80" w:after="80"/>
              <w:ind w:left="57"/>
            </w:pPr>
          </w:p>
        </w:tc>
        <w:tc>
          <w:tcPr>
            <w:tcW w:w="6804" w:type="dxa"/>
            <w:tcBorders>
              <w:top w:val="single" w:sz="6" w:space="0" w:color="auto"/>
              <w:bottom w:val="single" w:sz="6" w:space="0" w:color="auto"/>
              <w:right w:val="single" w:sz="6" w:space="0" w:color="auto"/>
            </w:tcBorders>
          </w:tcPr>
          <w:p w14:paraId="5FE59967" w14:textId="77777777" w:rsidR="00575654" w:rsidRPr="00C63ED2" w:rsidRDefault="00575654">
            <w:pPr>
              <w:pStyle w:val="FP"/>
              <w:tabs>
                <w:tab w:val="left" w:pos="3261"/>
                <w:tab w:val="left" w:pos="4395"/>
              </w:tabs>
              <w:spacing w:before="80" w:after="80"/>
              <w:ind w:left="57"/>
            </w:pPr>
          </w:p>
        </w:tc>
      </w:tr>
    </w:tbl>
    <w:p w14:paraId="1DA0C24E" w14:textId="77777777" w:rsidR="00DC01BE" w:rsidRPr="00C63ED2" w:rsidRDefault="00DC01BE"/>
    <w:sectPr w:rsidR="00DC01BE" w:rsidRPr="00C63ED2" w:rsidSect="00F75294">
      <w:headerReference w:type="default" r:id="rId18"/>
      <w:footerReference w:type="default" r:id="rId19"/>
      <w:footnotePr>
        <w:numRestart w:val="eachSect"/>
      </w:footnotePr>
      <w:pgSz w:w="11907" w:h="16840"/>
      <w:pgMar w:top="1417" w:right="1134" w:bottom="1134" w:left="1134" w:header="850" w:footer="34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s Grabowski" w:date="2022-01-10T14:30:00Z" w:initials="JG">
    <w:p w14:paraId="41CA8AA2" w14:textId="77777777" w:rsidR="00971446" w:rsidRDefault="00971446">
      <w:pPr>
        <w:pStyle w:val="Kommentartext"/>
      </w:pPr>
      <w:r>
        <w:rPr>
          <w:rStyle w:val="Kommentarzeichen"/>
        </w:rPr>
        <w:annotationRef/>
      </w:r>
      <w:r>
        <w:t>Please update version number and publication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CA8AA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DA313" w14:textId="77777777" w:rsidR="00F051C7" w:rsidRDefault="00F051C7">
      <w:r>
        <w:separator/>
      </w:r>
    </w:p>
  </w:endnote>
  <w:endnote w:type="continuationSeparator" w:id="0">
    <w:p w14:paraId="459ACECB" w14:textId="77777777" w:rsidR="00F051C7" w:rsidRDefault="00F05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C3DC5" w14:textId="77777777" w:rsidR="00B520E0" w:rsidRDefault="00B520E0">
    <w:pPr>
      <w:pStyle w:val="Fuzeile"/>
    </w:pPr>
  </w:p>
  <w:p w14:paraId="024AB1C5" w14:textId="77777777" w:rsidR="00B520E0" w:rsidRDefault="00B520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F0AD2" w14:textId="77777777" w:rsidR="00B520E0" w:rsidRPr="00F75294" w:rsidRDefault="00B520E0" w:rsidP="00F75294">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7FB7A" w14:textId="77777777" w:rsidR="00F051C7" w:rsidRDefault="00F051C7">
      <w:r>
        <w:separator/>
      </w:r>
    </w:p>
  </w:footnote>
  <w:footnote w:type="continuationSeparator" w:id="0">
    <w:p w14:paraId="0C221C03" w14:textId="77777777" w:rsidR="00F051C7" w:rsidRDefault="00F05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765C6" w14:textId="77777777" w:rsidR="00B520E0" w:rsidRDefault="00B520E0">
    <w:pPr>
      <w:pStyle w:val="Kopfzeile"/>
    </w:pPr>
    <w:r>
      <w:rPr>
        <w:lang w:val="de-DE" w:eastAsia="de-DE"/>
      </w:rPr>
      <w:drawing>
        <wp:anchor distT="0" distB="0" distL="114300" distR="114300" simplePos="0" relativeHeight="251659264" behindDoc="1" locked="0" layoutInCell="1" allowOverlap="1" wp14:anchorId="71AC91FB" wp14:editId="0469490B">
          <wp:simplePos x="0" y="0"/>
          <wp:positionH relativeFrom="column">
            <wp:posOffset>-100965</wp:posOffset>
          </wp:positionH>
          <wp:positionV relativeFrom="paragraph">
            <wp:posOffset>998220</wp:posOffset>
          </wp:positionV>
          <wp:extent cx="6607810" cy="2876550"/>
          <wp:effectExtent l="0" t="0" r="2540" b="0"/>
          <wp:wrapNone/>
          <wp:docPr id="1" name="Picture 1"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SI_BG_final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7810" cy="2876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DA20D" w14:textId="480AD0D7" w:rsidR="00B520E0" w:rsidRPr="00055551" w:rsidRDefault="00B520E0" w:rsidP="00F75294">
    <w:pPr>
      <w:pStyle w:val="Kopfzeile"/>
      <w:framePr w:wrap="auto" w:vAnchor="text" w:hAnchor="margin" w:xAlign="right" w:y="1"/>
      <w:widowControl/>
      <w:rPr>
        <w:noProof w:val="0"/>
      </w:rPr>
    </w:pPr>
    <w:r w:rsidRPr="00055551">
      <w:rPr>
        <w:noProof w:val="0"/>
      </w:rPr>
      <w:fldChar w:fldCharType="begin"/>
    </w:r>
    <w:r w:rsidRPr="00055551">
      <w:rPr>
        <w:noProof w:val="0"/>
      </w:rPr>
      <w:instrText xml:space="preserve">styleref ZA </w:instrText>
    </w:r>
    <w:r w:rsidRPr="00055551">
      <w:rPr>
        <w:noProof w:val="0"/>
      </w:rPr>
      <w:fldChar w:fldCharType="separate"/>
    </w:r>
    <w:r w:rsidR="00DE45C0">
      <w:t>ETSI ES 202 782 V1.X.X (2022-XX)</w:t>
    </w:r>
    <w:r w:rsidRPr="00055551">
      <w:rPr>
        <w:noProof w:val="0"/>
      </w:rPr>
      <w:fldChar w:fldCharType="end"/>
    </w:r>
  </w:p>
  <w:p w14:paraId="74BE9671" w14:textId="67D5CA91" w:rsidR="00B520E0" w:rsidRPr="00055551" w:rsidRDefault="00B520E0" w:rsidP="00F75294">
    <w:pPr>
      <w:pStyle w:val="Kopfzeile"/>
      <w:framePr w:wrap="auto" w:vAnchor="text" w:hAnchor="margin" w:xAlign="center" w:y="1"/>
      <w:widowControl/>
      <w:rPr>
        <w:noProof w:val="0"/>
      </w:rPr>
    </w:pPr>
    <w:r w:rsidRPr="00055551">
      <w:rPr>
        <w:noProof w:val="0"/>
      </w:rPr>
      <w:fldChar w:fldCharType="begin"/>
    </w:r>
    <w:r w:rsidRPr="00055551">
      <w:rPr>
        <w:noProof w:val="0"/>
      </w:rPr>
      <w:instrText xml:space="preserve">page </w:instrText>
    </w:r>
    <w:r w:rsidRPr="00055551">
      <w:rPr>
        <w:noProof w:val="0"/>
      </w:rPr>
      <w:fldChar w:fldCharType="separate"/>
    </w:r>
    <w:r w:rsidR="00DE45C0">
      <w:t>35</w:t>
    </w:r>
    <w:r w:rsidRPr="00055551">
      <w:rPr>
        <w:noProof w:val="0"/>
      </w:rPr>
      <w:fldChar w:fldCharType="end"/>
    </w:r>
  </w:p>
  <w:p w14:paraId="4E9E53C7" w14:textId="2D88E1E6" w:rsidR="00B520E0" w:rsidRPr="00055551" w:rsidRDefault="00B520E0" w:rsidP="00F75294">
    <w:pPr>
      <w:pStyle w:val="Kopfzeile"/>
      <w:framePr w:wrap="auto" w:vAnchor="text" w:hAnchor="margin" w:y="1"/>
      <w:widowControl/>
      <w:rPr>
        <w:noProof w:val="0"/>
      </w:rPr>
    </w:pPr>
    <w:r w:rsidRPr="00055551">
      <w:rPr>
        <w:noProof w:val="0"/>
      </w:rPr>
      <w:fldChar w:fldCharType="begin"/>
    </w:r>
    <w:r w:rsidRPr="00055551">
      <w:rPr>
        <w:noProof w:val="0"/>
      </w:rPr>
      <w:instrText xml:space="preserve">styleref ZGSM </w:instrText>
    </w:r>
    <w:r w:rsidRPr="00055551">
      <w:rPr>
        <w:noProof w:val="0"/>
      </w:rPr>
      <w:fldChar w:fldCharType="end"/>
    </w:r>
  </w:p>
  <w:p w14:paraId="2B00D455" w14:textId="77777777" w:rsidR="00B520E0" w:rsidRPr="00F75294" w:rsidRDefault="00B520E0" w:rsidP="00F752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231AE0"/>
    <w:multiLevelType w:val="multilevel"/>
    <w:tmpl w:val="60065D7A"/>
    <w:lvl w:ilvl="0">
      <w:start w:val="6"/>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143DE"/>
    <w:multiLevelType w:val="multilevel"/>
    <w:tmpl w:val="C3D2DDF6"/>
    <w:lvl w:ilvl="0">
      <w:start w:val="6"/>
      <w:numFmt w:val="decimal"/>
      <w:lvlText w:val="%1"/>
      <w:lvlJc w:val="left"/>
      <w:pPr>
        <w:tabs>
          <w:tab w:val="num" w:pos="795"/>
        </w:tabs>
        <w:ind w:left="795" w:hanging="795"/>
      </w:pPr>
      <w:rPr>
        <w:rFonts w:hint="default"/>
      </w:rPr>
    </w:lvl>
    <w:lvl w:ilvl="1">
      <w:start w:val="6"/>
      <w:numFmt w:val="decimal"/>
      <w:lvlText w:val="%1.%2"/>
      <w:lvlJc w:val="left"/>
      <w:pPr>
        <w:tabs>
          <w:tab w:val="num" w:pos="795"/>
        </w:tabs>
        <w:ind w:left="795" w:hanging="795"/>
      </w:pPr>
      <w:rPr>
        <w:rFonts w:hint="default"/>
      </w:rPr>
    </w:lvl>
    <w:lvl w:ilvl="2">
      <w:start w:val="15"/>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C47D58"/>
    <w:multiLevelType w:val="hybridMultilevel"/>
    <w:tmpl w:val="E8DE4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CF15B0"/>
    <w:multiLevelType w:val="hybridMultilevel"/>
    <w:tmpl w:val="8DBE46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93A92"/>
    <w:multiLevelType w:val="multilevel"/>
    <w:tmpl w:val="000078CC"/>
    <w:lvl w:ilvl="0">
      <w:start w:val="6"/>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9"/>
  </w:num>
  <w:num w:numId="4">
    <w:abstractNumId w:val="13"/>
  </w:num>
  <w:num w:numId="5">
    <w:abstractNumId w:val="22"/>
  </w:num>
  <w:num w:numId="6">
    <w:abstractNumId w:val="31"/>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9"/>
  </w:num>
  <w:num w:numId="12">
    <w:abstractNumId w:val="25"/>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18"/>
  </w:num>
  <w:num w:numId="22">
    <w:abstractNumId w:val="34"/>
  </w:num>
  <w:num w:numId="23">
    <w:abstractNumId w:val="27"/>
  </w:num>
  <w:num w:numId="24">
    <w:abstractNumId w:val="32"/>
  </w:num>
  <w:num w:numId="25">
    <w:abstractNumId w:val="17"/>
  </w:num>
  <w:num w:numId="26">
    <w:abstractNumId w:val="12"/>
  </w:num>
  <w:num w:numId="27">
    <w:abstractNumId w:val="15"/>
  </w:num>
  <w:num w:numId="28">
    <w:abstractNumId w:val="28"/>
  </w:num>
  <w:num w:numId="29">
    <w:abstractNumId w:val="36"/>
  </w:num>
  <w:num w:numId="30">
    <w:abstractNumId w:val="23"/>
  </w:num>
  <w:num w:numId="31">
    <w:abstractNumId w:val="11"/>
  </w:num>
  <w:num w:numId="32">
    <w:abstractNumId w:val="26"/>
  </w:num>
  <w:num w:numId="33">
    <w:abstractNumId w:val="16"/>
  </w:num>
  <w:num w:numId="34">
    <w:abstractNumId w:val="21"/>
  </w:num>
  <w:num w:numId="35">
    <w:abstractNumId w:val="35"/>
  </w:num>
  <w:num w:numId="36">
    <w:abstractNumId w:val="30"/>
  </w:num>
  <w:num w:numId="37">
    <w:abstractNumId w:val="38"/>
  </w:num>
  <w:num w:numId="38">
    <w:abstractNumId w:val="33"/>
  </w:num>
  <w:num w:numId="39">
    <w:abstractNumId w:val="11"/>
  </w:num>
  <w:num w:numId="40">
    <w:abstractNumId w:val="11"/>
  </w:num>
  <w:num w:numId="41">
    <w:abstractNumId w:val="14"/>
  </w:num>
  <w:num w:numId="42">
    <w:abstractNumId w:val="20"/>
  </w:num>
  <w:num w:numId="43">
    <w:abstractNumId w:val="37"/>
  </w:num>
  <w:num w:numId="44">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131078" w:nlCheck="1" w:checkStyle="0"/>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6"/>
    <w:rsid w:val="00002F18"/>
    <w:rsid w:val="0001611B"/>
    <w:rsid w:val="00023BC1"/>
    <w:rsid w:val="00034033"/>
    <w:rsid w:val="000406FE"/>
    <w:rsid w:val="00041A08"/>
    <w:rsid w:val="00046596"/>
    <w:rsid w:val="00051C41"/>
    <w:rsid w:val="00056A37"/>
    <w:rsid w:val="00061CE5"/>
    <w:rsid w:val="00066D66"/>
    <w:rsid w:val="00082330"/>
    <w:rsid w:val="00082A83"/>
    <w:rsid w:val="000863A2"/>
    <w:rsid w:val="000A3A27"/>
    <w:rsid w:val="000A668D"/>
    <w:rsid w:val="000B4509"/>
    <w:rsid w:val="000C732B"/>
    <w:rsid w:val="000D00D0"/>
    <w:rsid w:val="000E03C4"/>
    <w:rsid w:val="000E173F"/>
    <w:rsid w:val="000E48AC"/>
    <w:rsid w:val="000E510C"/>
    <w:rsid w:val="00115F0A"/>
    <w:rsid w:val="00140D1F"/>
    <w:rsid w:val="001475EA"/>
    <w:rsid w:val="00150BD3"/>
    <w:rsid w:val="00157FB4"/>
    <w:rsid w:val="00162D3D"/>
    <w:rsid w:val="001735EF"/>
    <w:rsid w:val="00173F91"/>
    <w:rsid w:val="00174367"/>
    <w:rsid w:val="00176F69"/>
    <w:rsid w:val="00181C66"/>
    <w:rsid w:val="001848B6"/>
    <w:rsid w:val="00185D36"/>
    <w:rsid w:val="00186516"/>
    <w:rsid w:val="001979FD"/>
    <w:rsid w:val="00197AE6"/>
    <w:rsid w:val="001A0549"/>
    <w:rsid w:val="001A433E"/>
    <w:rsid w:val="001B3050"/>
    <w:rsid w:val="001B5108"/>
    <w:rsid w:val="001B5D77"/>
    <w:rsid w:val="001C0468"/>
    <w:rsid w:val="001C2DD0"/>
    <w:rsid w:val="001C4A96"/>
    <w:rsid w:val="001C735B"/>
    <w:rsid w:val="001D0088"/>
    <w:rsid w:val="001D05B4"/>
    <w:rsid w:val="001D2771"/>
    <w:rsid w:val="001F5026"/>
    <w:rsid w:val="00200A68"/>
    <w:rsid w:val="00200AF2"/>
    <w:rsid w:val="00205A9A"/>
    <w:rsid w:val="00217E12"/>
    <w:rsid w:val="00224CCD"/>
    <w:rsid w:val="0023698C"/>
    <w:rsid w:val="00236D62"/>
    <w:rsid w:val="0023794C"/>
    <w:rsid w:val="00237D3E"/>
    <w:rsid w:val="00240C03"/>
    <w:rsid w:val="002412BB"/>
    <w:rsid w:val="0024253E"/>
    <w:rsid w:val="00264906"/>
    <w:rsid w:val="00281129"/>
    <w:rsid w:val="00285E60"/>
    <w:rsid w:val="00287A1D"/>
    <w:rsid w:val="002911A2"/>
    <w:rsid w:val="00292BFE"/>
    <w:rsid w:val="002A001B"/>
    <w:rsid w:val="002A37CE"/>
    <w:rsid w:val="002B0313"/>
    <w:rsid w:val="002B0524"/>
    <w:rsid w:val="002C1618"/>
    <w:rsid w:val="002C324A"/>
    <w:rsid w:val="002C5E81"/>
    <w:rsid w:val="002C74CC"/>
    <w:rsid w:val="002D6113"/>
    <w:rsid w:val="002D6EDF"/>
    <w:rsid w:val="002E520B"/>
    <w:rsid w:val="003035EE"/>
    <w:rsid w:val="00303925"/>
    <w:rsid w:val="00304CD2"/>
    <w:rsid w:val="0031004B"/>
    <w:rsid w:val="00326EDE"/>
    <w:rsid w:val="00346558"/>
    <w:rsid w:val="003500DF"/>
    <w:rsid w:val="00352D1C"/>
    <w:rsid w:val="00366AA1"/>
    <w:rsid w:val="00367043"/>
    <w:rsid w:val="003673EE"/>
    <w:rsid w:val="00370037"/>
    <w:rsid w:val="00372F3F"/>
    <w:rsid w:val="003731C1"/>
    <w:rsid w:val="003742E6"/>
    <w:rsid w:val="00374FF5"/>
    <w:rsid w:val="00376ABB"/>
    <w:rsid w:val="003810E9"/>
    <w:rsid w:val="00395E95"/>
    <w:rsid w:val="003968DC"/>
    <w:rsid w:val="003A3FFD"/>
    <w:rsid w:val="003C175F"/>
    <w:rsid w:val="003C23F3"/>
    <w:rsid w:val="003C2C51"/>
    <w:rsid w:val="003C3F46"/>
    <w:rsid w:val="003D30D3"/>
    <w:rsid w:val="003D4320"/>
    <w:rsid w:val="003E2733"/>
    <w:rsid w:val="003E3547"/>
    <w:rsid w:val="004063D3"/>
    <w:rsid w:val="00407116"/>
    <w:rsid w:val="0041643C"/>
    <w:rsid w:val="004239A6"/>
    <w:rsid w:val="0044185C"/>
    <w:rsid w:val="00447122"/>
    <w:rsid w:val="004566E1"/>
    <w:rsid w:val="00466E43"/>
    <w:rsid w:val="00467833"/>
    <w:rsid w:val="00477A1F"/>
    <w:rsid w:val="004A6AF1"/>
    <w:rsid w:val="004A701B"/>
    <w:rsid w:val="004A7514"/>
    <w:rsid w:val="004B4EDF"/>
    <w:rsid w:val="004C13AA"/>
    <w:rsid w:val="004D3446"/>
    <w:rsid w:val="004F686B"/>
    <w:rsid w:val="005022E3"/>
    <w:rsid w:val="00502533"/>
    <w:rsid w:val="00510083"/>
    <w:rsid w:val="00512CBD"/>
    <w:rsid w:val="00521C4D"/>
    <w:rsid w:val="005220EF"/>
    <w:rsid w:val="00522A75"/>
    <w:rsid w:val="00526906"/>
    <w:rsid w:val="005279D9"/>
    <w:rsid w:val="0053132E"/>
    <w:rsid w:val="00532D3B"/>
    <w:rsid w:val="00533C79"/>
    <w:rsid w:val="0053693F"/>
    <w:rsid w:val="005407D3"/>
    <w:rsid w:val="005415F2"/>
    <w:rsid w:val="0055047D"/>
    <w:rsid w:val="00550669"/>
    <w:rsid w:val="00554408"/>
    <w:rsid w:val="005703D8"/>
    <w:rsid w:val="00575654"/>
    <w:rsid w:val="00576698"/>
    <w:rsid w:val="005874D4"/>
    <w:rsid w:val="00590B2B"/>
    <w:rsid w:val="00592AFC"/>
    <w:rsid w:val="0059536C"/>
    <w:rsid w:val="00596800"/>
    <w:rsid w:val="00596FBC"/>
    <w:rsid w:val="005A0CF2"/>
    <w:rsid w:val="005B1C55"/>
    <w:rsid w:val="005B76B8"/>
    <w:rsid w:val="005C3BBF"/>
    <w:rsid w:val="005D4AD2"/>
    <w:rsid w:val="005D569E"/>
    <w:rsid w:val="005D6658"/>
    <w:rsid w:val="005E0ACD"/>
    <w:rsid w:val="005E18AC"/>
    <w:rsid w:val="006034D6"/>
    <w:rsid w:val="006044C8"/>
    <w:rsid w:val="0060502A"/>
    <w:rsid w:val="00623101"/>
    <w:rsid w:val="006236DC"/>
    <w:rsid w:val="00624B4D"/>
    <w:rsid w:val="00640617"/>
    <w:rsid w:val="006427CB"/>
    <w:rsid w:val="00645E1C"/>
    <w:rsid w:val="00654626"/>
    <w:rsid w:val="00655040"/>
    <w:rsid w:val="00664E19"/>
    <w:rsid w:val="00667224"/>
    <w:rsid w:val="00675DFD"/>
    <w:rsid w:val="00681499"/>
    <w:rsid w:val="00691B7A"/>
    <w:rsid w:val="006A0436"/>
    <w:rsid w:val="006A2559"/>
    <w:rsid w:val="006A2596"/>
    <w:rsid w:val="006C0EE5"/>
    <w:rsid w:val="006C332E"/>
    <w:rsid w:val="006E40CF"/>
    <w:rsid w:val="006F571F"/>
    <w:rsid w:val="006F5BA8"/>
    <w:rsid w:val="00710D9D"/>
    <w:rsid w:val="0071112F"/>
    <w:rsid w:val="007139B6"/>
    <w:rsid w:val="0073570E"/>
    <w:rsid w:val="007412D4"/>
    <w:rsid w:val="00741E2F"/>
    <w:rsid w:val="00772300"/>
    <w:rsid w:val="00774336"/>
    <w:rsid w:val="0079226E"/>
    <w:rsid w:val="00796ECF"/>
    <w:rsid w:val="007A087A"/>
    <w:rsid w:val="007A2E50"/>
    <w:rsid w:val="007A3735"/>
    <w:rsid w:val="007B6FE3"/>
    <w:rsid w:val="007B74DC"/>
    <w:rsid w:val="007C187A"/>
    <w:rsid w:val="007C4357"/>
    <w:rsid w:val="007C56B6"/>
    <w:rsid w:val="007C756B"/>
    <w:rsid w:val="007D3350"/>
    <w:rsid w:val="007E3634"/>
    <w:rsid w:val="007F65BD"/>
    <w:rsid w:val="00811731"/>
    <w:rsid w:val="008146B5"/>
    <w:rsid w:val="00820C86"/>
    <w:rsid w:val="0083394C"/>
    <w:rsid w:val="00834206"/>
    <w:rsid w:val="0083579E"/>
    <w:rsid w:val="00843BCC"/>
    <w:rsid w:val="008556B1"/>
    <w:rsid w:val="008720A7"/>
    <w:rsid w:val="008818AF"/>
    <w:rsid w:val="00884B85"/>
    <w:rsid w:val="00887B92"/>
    <w:rsid w:val="00892BAE"/>
    <w:rsid w:val="00895B90"/>
    <w:rsid w:val="008A45FC"/>
    <w:rsid w:val="008A6D25"/>
    <w:rsid w:val="008B730B"/>
    <w:rsid w:val="008C43E0"/>
    <w:rsid w:val="008C45DC"/>
    <w:rsid w:val="008C5221"/>
    <w:rsid w:val="008D1B25"/>
    <w:rsid w:val="008D4083"/>
    <w:rsid w:val="008E0F99"/>
    <w:rsid w:val="008E7208"/>
    <w:rsid w:val="008E7D19"/>
    <w:rsid w:val="008F07E6"/>
    <w:rsid w:val="00911759"/>
    <w:rsid w:val="009117AE"/>
    <w:rsid w:val="009137B9"/>
    <w:rsid w:val="00927D70"/>
    <w:rsid w:val="009307DA"/>
    <w:rsid w:val="00937215"/>
    <w:rsid w:val="0094694F"/>
    <w:rsid w:val="009530B9"/>
    <w:rsid w:val="00955713"/>
    <w:rsid w:val="009643CA"/>
    <w:rsid w:val="00964F62"/>
    <w:rsid w:val="00971446"/>
    <w:rsid w:val="0097680B"/>
    <w:rsid w:val="009851D1"/>
    <w:rsid w:val="0099194A"/>
    <w:rsid w:val="009922FB"/>
    <w:rsid w:val="00997CA0"/>
    <w:rsid w:val="009C088E"/>
    <w:rsid w:val="009C63BC"/>
    <w:rsid w:val="009D6615"/>
    <w:rsid w:val="009E0943"/>
    <w:rsid w:val="009E1B7E"/>
    <w:rsid w:val="009E62B3"/>
    <w:rsid w:val="00A03C15"/>
    <w:rsid w:val="00A05286"/>
    <w:rsid w:val="00A078AC"/>
    <w:rsid w:val="00A10A37"/>
    <w:rsid w:val="00A11F1C"/>
    <w:rsid w:val="00A12869"/>
    <w:rsid w:val="00A14D08"/>
    <w:rsid w:val="00A259BD"/>
    <w:rsid w:val="00A27A9E"/>
    <w:rsid w:val="00A34B0E"/>
    <w:rsid w:val="00A35044"/>
    <w:rsid w:val="00A40583"/>
    <w:rsid w:val="00A40C9D"/>
    <w:rsid w:val="00A41D16"/>
    <w:rsid w:val="00A44427"/>
    <w:rsid w:val="00A50F91"/>
    <w:rsid w:val="00A5123D"/>
    <w:rsid w:val="00A55302"/>
    <w:rsid w:val="00A66064"/>
    <w:rsid w:val="00A720A7"/>
    <w:rsid w:val="00A7491F"/>
    <w:rsid w:val="00A869C0"/>
    <w:rsid w:val="00A94596"/>
    <w:rsid w:val="00AA0257"/>
    <w:rsid w:val="00AC134C"/>
    <w:rsid w:val="00AC7FED"/>
    <w:rsid w:val="00AD046D"/>
    <w:rsid w:val="00AD3307"/>
    <w:rsid w:val="00AD465E"/>
    <w:rsid w:val="00AE7D9B"/>
    <w:rsid w:val="00B01168"/>
    <w:rsid w:val="00B16236"/>
    <w:rsid w:val="00B361AE"/>
    <w:rsid w:val="00B4416E"/>
    <w:rsid w:val="00B44F2C"/>
    <w:rsid w:val="00B472E8"/>
    <w:rsid w:val="00B520E0"/>
    <w:rsid w:val="00B52250"/>
    <w:rsid w:val="00B6069C"/>
    <w:rsid w:val="00B632C8"/>
    <w:rsid w:val="00B65FB6"/>
    <w:rsid w:val="00B665CF"/>
    <w:rsid w:val="00B7561A"/>
    <w:rsid w:val="00B87819"/>
    <w:rsid w:val="00B87878"/>
    <w:rsid w:val="00B9265D"/>
    <w:rsid w:val="00B93673"/>
    <w:rsid w:val="00B93E39"/>
    <w:rsid w:val="00BA2817"/>
    <w:rsid w:val="00BC0B97"/>
    <w:rsid w:val="00BC5F6B"/>
    <w:rsid w:val="00BE18AB"/>
    <w:rsid w:val="00BE5936"/>
    <w:rsid w:val="00BE5FFE"/>
    <w:rsid w:val="00BE64A1"/>
    <w:rsid w:val="00BF7507"/>
    <w:rsid w:val="00C15F8A"/>
    <w:rsid w:val="00C27251"/>
    <w:rsid w:val="00C5606B"/>
    <w:rsid w:val="00C63ED2"/>
    <w:rsid w:val="00C6489C"/>
    <w:rsid w:val="00C650FA"/>
    <w:rsid w:val="00C679D8"/>
    <w:rsid w:val="00C72C89"/>
    <w:rsid w:val="00C734EA"/>
    <w:rsid w:val="00C73DEB"/>
    <w:rsid w:val="00CA2600"/>
    <w:rsid w:val="00CB3396"/>
    <w:rsid w:val="00CB555B"/>
    <w:rsid w:val="00CB68A1"/>
    <w:rsid w:val="00CB6DD1"/>
    <w:rsid w:val="00CD155D"/>
    <w:rsid w:val="00CD7388"/>
    <w:rsid w:val="00CD7DA8"/>
    <w:rsid w:val="00CF13D3"/>
    <w:rsid w:val="00CF3855"/>
    <w:rsid w:val="00D0336C"/>
    <w:rsid w:val="00D06BE5"/>
    <w:rsid w:val="00D06D5A"/>
    <w:rsid w:val="00D10634"/>
    <w:rsid w:val="00D1666E"/>
    <w:rsid w:val="00D2455F"/>
    <w:rsid w:val="00D24D79"/>
    <w:rsid w:val="00D31CE5"/>
    <w:rsid w:val="00D368EB"/>
    <w:rsid w:val="00D42618"/>
    <w:rsid w:val="00D53342"/>
    <w:rsid w:val="00D67DD3"/>
    <w:rsid w:val="00D709FE"/>
    <w:rsid w:val="00D8181D"/>
    <w:rsid w:val="00D84063"/>
    <w:rsid w:val="00D92BCF"/>
    <w:rsid w:val="00D94B77"/>
    <w:rsid w:val="00D954FB"/>
    <w:rsid w:val="00D977CE"/>
    <w:rsid w:val="00DA6661"/>
    <w:rsid w:val="00DA7371"/>
    <w:rsid w:val="00DB0248"/>
    <w:rsid w:val="00DB7DA0"/>
    <w:rsid w:val="00DC01BE"/>
    <w:rsid w:val="00DD0163"/>
    <w:rsid w:val="00DD59FE"/>
    <w:rsid w:val="00DE45C0"/>
    <w:rsid w:val="00DF12F9"/>
    <w:rsid w:val="00E03716"/>
    <w:rsid w:val="00E13D89"/>
    <w:rsid w:val="00E14467"/>
    <w:rsid w:val="00E156E5"/>
    <w:rsid w:val="00E23EEA"/>
    <w:rsid w:val="00E325D9"/>
    <w:rsid w:val="00E36B0A"/>
    <w:rsid w:val="00E4271E"/>
    <w:rsid w:val="00E43025"/>
    <w:rsid w:val="00E4455C"/>
    <w:rsid w:val="00E466B1"/>
    <w:rsid w:val="00E500DE"/>
    <w:rsid w:val="00E51A71"/>
    <w:rsid w:val="00E5419F"/>
    <w:rsid w:val="00E5428A"/>
    <w:rsid w:val="00E61838"/>
    <w:rsid w:val="00E709EC"/>
    <w:rsid w:val="00E755C5"/>
    <w:rsid w:val="00E771A1"/>
    <w:rsid w:val="00E9447B"/>
    <w:rsid w:val="00EA1432"/>
    <w:rsid w:val="00EA40FD"/>
    <w:rsid w:val="00EB1B05"/>
    <w:rsid w:val="00EC6956"/>
    <w:rsid w:val="00ED55B7"/>
    <w:rsid w:val="00ED6AB9"/>
    <w:rsid w:val="00EE3E60"/>
    <w:rsid w:val="00EF02EE"/>
    <w:rsid w:val="00EF4E11"/>
    <w:rsid w:val="00F034BE"/>
    <w:rsid w:val="00F051C7"/>
    <w:rsid w:val="00F207E7"/>
    <w:rsid w:val="00F256B1"/>
    <w:rsid w:val="00F30FE4"/>
    <w:rsid w:val="00F41C04"/>
    <w:rsid w:val="00F43AFD"/>
    <w:rsid w:val="00F447B5"/>
    <w:rsid w:val="00F51A03"/>
    <w:rsid w:val="00F565C2"/>
    <w:rsid w:val="00F62FCC"/>
    <w:rsid w:val="00F708DA"/>
    <w:rsid w:val="00F713DD"/>
    <w:rsid w:val="00F75294"/>
    <w:rsid w:val="00F90B68"/>
    <w:rsid w:val="00F969E3"/>
    <w:rsid w:val="00FA796E"/>
    <w:rsid w:val="00FB23E4"/>
    <w:rsid w:val="00FB6C43"/>
    <w:rsid w:val="00FC4B9B"/>
    <w:rsid w:val="00FC7B0F"/>
    <w:rsid w:val="00FD27F5"/>
    <w:rsid w:val="00FD3B45"/>
    <w:rsid w:val="00FE0C14"/>
    <w:rsid w:val="00FE3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577972"/>
  <w15:chartTrackingRefBased/>
  <w15:docId w15:val="{E4437C94-040C-4B6C-A853-C83BD907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75294"/>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qFormat/>
    <w:rsid w:val="00F7529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qFormat/>
    <w:rsid w:val="00F75294"/>
    <w:pPr>
      <w:pBdr>
        <w:top w:val="none" w:sz="0" w:space="0" w:color="auto"/>
      </w:pBdr>
      <w:spacing w:before="180"/>
      <w:outlineLvl w:val="1"/>
    </w:pPr>
    <w:rPr>
      <w:sz w:val="32"/>
    </w:rPr>
  </w:style>
  <w:style w:type="paragraph" w:styleId="berschrift3">
    <w:name w:val="heading 3"/>
    <w:basedOn w:val="berschrift2"/>
    <w:next w:val="Standard"/>
    <w:link w:val="berschrift3Zchn"/>
    <w:qFormat/>
    <w:rsid w:val="00F75294"/>
    <w:pPr>
      <w:spacing w:before="120"/>
      <w:outlineLvl w:val="2"/>
    </w:pPr>
    <w:rPr>
      <w:sz w:val="28"/>
    </w:rPr>
  </w:style>
  <w:style w:type="paragraph" w:styleId="berschrift4">
    <w:name w:val="heading 4"/>
    <w:basedOn w:val="berschrift3"/>
    <w:next w:val="Standard"/>
    <w:qFormat/>
    <w:rsid w:val="00F75294"/>
    <w:pPr>
      <w:ind w:left="1418" w:hanging="1418"/>
      <w:outlineLvl w:val="3"/>
    </w:pPr>
    <w:rPr>
      <w:sz w:val="24"/>
    </w:rPr>
  </w:style>
  <w:style w:type="paragraph" w:styleId="berschrift5">
    <w:name w:val="heading 5"/>
    <w:basedOn w:val="berschrift4"/>
    <w:next w:val="Standard"/>
    <w:qFormat/>
    <w:rsid w:val="00F75294"/>
    <w:pPr>
      <w:ind w:left="1701" w:hanging="1701"/>
      <w:outlineLvl w:val="4"/>
    </w:pPr>
    <w:rPr>
      <w:sz w:val="22"/>
    </w:rPr>
  </w:style>
  <w:style w:type="paragraph" w:styleId="berschrift6">
    <w:name w:val="heading 6"/>
    <w:basedOn w:val="H6"/>
    <w:next w:val="Standard"/>
    <w:qFormat/>
    <w:rsid w:val="00F75294"/>
    <w:pPr>
      <w:outlineLvl w:val="5"/>
    </w:pPr>
  </w:style>
  <w:style w:type="paragraph" w:styleId="berschrift7">
    <w:name w:val="heading 7"/>
    <w:basedOn w:val="H6"/>
    <w:next w:val="Standard"/>
    <w:qFormat/>
    <w:rsid w:val="00F75294"/>
    <w:pPr>
      <w:outlineLvl w:val="6"/>
    </w:pPr>
  </w:style>
  <w:style w:type="paragraph" w:styleId="berschrift8">
    <w:name w:val="heading 8"/>
    <w:basedOn w:val="berschrift1"/>
    <w:next w:val="Standard"/>
    <w:qFormat/>
    <w:rsid w:val="00F75294"/>
    <w:pPr>
      <w:ind w:left="0" w:firstLine="0"/>
      <w:outlineLvl w:val="7"/>
    </w:pPr>
  </w:style>
  <w:style w:type="paragraph" w:styleId="berschrift9">
    <w:name w:val="heading 9"/>
    <w:basedOn w:val="berschrift8"/>
    <w:next w:val="Standard"/>
    <w:qFormat/>
    <w:rsid w:val="00F75294"/>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2D6113"/>
    <w:rPr>
      <w:rFonts w:ascii="Arial" w:hAnsi="Arial"/>
      <w:sz w:val="28"/>
      <w:lang w:eastAsia="en-US"/>
    </w:rPr>
  </w:style>
  <w:style w:type="paragraph" w:customStyle="1" w:styleId="H6">
    <w:name w:val="H6"/>
    <w:basedOn w:val="berschrift5"/>
    <w:next w:val="Standard"/>
    <w:rsid w:val="00F75294"/>
    <w:pPr>
      <w:ind w:left="1985" w:hanging="1985"/>
      <w:outlineLvl w:val="9"/>
    </w:pPr>
    <w:rPr>
      <w:sz w:val="20"/>
    </w:rPr>
  </w:style>
  <w:style w:type="paragraph" w:styleId="Verzeichnis9">
    <w:name w:val="toc 9"/>
    <w:basedOn w:val="Verzeichnis8"/>
    <w:semiHidden/>
    <w:rsid w:val="00F75294"/>
    <w:pPr>
      <w:ind w:left="1418" w:hanging="1418"/>
    </w:pPr>
  </w:style>
  <w:style w:type="paragraph" w:styleId="Verzeichnis8">
    <w:name w:val="toc 8"/>
    <w:basedOn w:val="Verzeichnis1"/>
    <w:uiPriority w:val="39"/>
    <w:rsid w:val="00F75294"/>
    <w:pPr>
      <w:spacing w:before="180"/>
      <w:ind w:left="2693" w:hanging="2693"/>
    </w:pPr>
    <w:rPr>
      <w:b/>
    </w:rPr>
  </w:style>
  <w:style w:type="paragraph" w:styleId="Verzeichnis1">
    <w:name w:val="toc 1"/>
    <w:uiPriority w:val="39"/>
    <w:rsid w:val="00F75294"/>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F75294"/>
    <w:pPr>
      <w:keepLines/>
      <w:tabs>
        <w:tab w:val="center" w:pos="4536"/>
        <w:tab w:val="right" w:pos="9072"/>
      </w:tabs>
    </w:pPr>
    <w:rPr>
      <w:noProof/>
    </w:rPr>
  </w:style>
  <w:style w:type="character" w:customStyle="1" w:styleId="ZGSM">
    <w:name w:val="ZGSM"/>
    <w:rsid w:val="00F75294"/>
  </w:style>
  <w:style w:type="paragraph" w:styleId="Kopfzeile">
    <w:name w:val="header"/>
    <w:rsid w:val="00F75294"/>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F75294"/>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semiHidden/>
    <w:rsid w:val="00F75294"/>
    <w:pPr>
      <w:ind w:left="1701" w:hanging="1701"/>
    </w:pPr>
  </w:style>
  <w:style w:type="paragraph" w:styleId="Verzeichnis4">
    <w:name w:val="toc 4"/>
    <w:basedOn w:val="Verzeichnis3"/>
    <w:semiHidden/>
    <w:rsid w:val="00F75294"/>
    <w:pPr>
      <w:ind w:left="1418" w:hanging="1418"/>
    </w:pPr>
  </w:style>
  <w:style w:type="paragraph" w:styleId="Verzeichnis3">
    <w:name w:val="toc 3"/>
    <w:basedOn w:val="Verzeichnis2"/>
    <w:uiPriority w:val="39"/>
    <w:rsid w:val="00F75294"/>
    <w:pPr>
      <w:ind w:left="1134" w:hanging="1134"/>
    </w:pPr>
  </w:style>
  <w:style w:type="paragraph" w:styleId="Verzeichnis2">
    <w:name w:val="toc 2"/>
    <w:basedOn w:val="Verzeichnis1"/>
    <w:uiPriority w:val="39"/>
    <w:rsid w:val="00F75294"/>
    <w:pPr>
      <w:spacing w:before="0"/>
      <w:ind w:left="851" w:hanging="851"/>
    </w:pPr>
    <w:rPr>
      <w:sz w:val="20"/>
    </w:rPr>
  </w:style>
  <w:style w:type="paragraph" w:styleId="Index1">
    <w:name w:val="index 1"/>
    <w:basedOn w:val="Standard"/>
    <w:semiHidden/>
    <w:rsid w:val="00F75294"/>
    <w:pPr>
      <w:keepLines/>
    </w:pPr>
  </w:style>
  <w:style w:type="paragraph" w:styleId="Index2">
    <w:name w:val="index 2"/>
    <w:basedOn w:val="Index1"/>
    <w:semiHidden/>
    <w:rsid w:val="00F75294"/>
    <w:pPr>
      <w:ind w:left="284"/>
    </w:pPr>
  </w:style>
  <w:style w:type="paragraph" w:customStyle="1" w:styleId="TT">
    <w:name w:val="TT"/>
    <w:basedOn w:val="berschrift1"/>
    <w:next w:val="Standard"/>
    <w:rsid w:val="00F75294"/>
    <w:pPr>
      <w:outlineLvl w:val="9"/>
    </w:pPr>
  </w:style>
  <w:style w:type="paragraph" w:styleId="Fuzeile">
    <w:name w:val="footer"/>
    <w:basedOn w:val="Kopfzeile"/>
    <w:link w:val="FuzeileZchn"/>
    <w:rsid w:val="00F75294"/>
    <w:pPr>
      <w:jc w:val="center"/>
    </w:pPr>
    <w:rPr>
      <w:i/>
    </w:rPr>
  </w:style>
  <w:style w:type="character" w:styleId="Funotenzeichen">
    <w:name w:val="footnote reference"/>
    <w:basedOn w:val="Absatz-Standardschriftart"/>
    <w:semiHidden/>
    <w:rsid w:val="00F75294"/>
    <w:rPr>
      <w:b/>
      <w:position w:val="6"/>
      <w:sz w:val="16"/>
    </w:rPr>
  </w:style>
  <w:style w:type="paragraph" w:styleId="Funotentext">
    <w:name w:val="footnote text"/>
    <w:basedOn w:val="Standard"/>
    <w:semiHidden/>
    <w:rsid w:val="00F75294"/>
    <w:pPr>
      <w:keepLines/>
      <w:ind w:left="454" w:hanging="454"/>
    </w:pPr>
    <w:rPr>
      <w:sz w:val="16"/>
    </w:rPr>
  </w:style>
  <w:style w:type="paragraph" w:customStyle="1" w:styleId="NF">
    <w:name w:val="NF"/>
    <w:basedOn w:val="NO"/>
    <w:rsid w:val="00F75294"/>
    <w:pPr>
      <w:keepNext/>
      <w:spacing w:after="0"/>
    </w:pPr>
    <w:rPr>
      <w:rFonts w:ascii="Arial" w:hAnsi="Arial"/>
      <w:sz w:val="18"/>
    </w:rPr>
  </w:style>
  <w:style w:type="paragraph" w:customStyle="1" w:styleId="NO">
    <w:name w:val="NO"/>
    <w:basedOn w:val="Standard"/>
    <w:link w:val="NOChar"/>
    <w:rsid w:val="00F75294"/>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F7529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D6113"/>
    <w:rPr>
      <w:rFonts w:ascii="Courier New" w:hAnsi="Courier New"/>
      <w:noProof/>
      <w:sz w:val="16"/>
      <w:lang w:eastAsia="en-US"/>
    </w:rPr>
  </w:style>
  <w:style w:type="paragraph" w:customStyle="1" w:styleId="TAR">
    <w:name w:val="TAR"/>
    <w:basedOn w:val="TAL"/>
    <w:rsid w:val="00F75294"/>
    <w:pPr>
      <w:jc w:val="right"/>
    </w:pPr>
  </w:style>
  <w:style w:type="paragraph" w:customStyle="1" w:styleId="TAL">
    <w:name w:val="TAL"/>
    <w:basedOn w:val="Standard"/>
    <w:link w:val="TALChar"/>
    <w:rsid w:val="00F75294"/>
    <w:pPr>
      <w:keepNext/>
      <w:keepLines/>
      <w:spacing w:after="0"/>
    </w:pPr>
    <w:rPr>
      <w:rFonts w:ascii="Arial" w:hAnsi="Arial"/>
      <w:sz w:val="18"/>
    </w:rPr>
  </w:style>
  <w:style w:type="character" w:customStyle="1" w:styleId="TALChar">
    <w:name w:val="TAL Char"/>
    <w:link w:val="TAL"/>
    <w:rsid w:val="00264906"/>
    <w:rPr>
      <w:rFonts w:ascii="Arial" w:hAnsi="Arial"/>
      <w:sz w:val="18"/>
      <w:lang w:eastAsia="en-US"/>
    </w:rPr>
  </w:style>
  <w:style w:type="paragraph" w:styleId="Listennummer2">
    <w:name w:val="List Number 2"/>
    <w:basedOn w:val="Listennummer"/>
    <w:rsid w:val="00F75294"/>
    <w:pPr>
      <w:ind w:left="851"/>
    </w:pPr>
  </w:style>
  <w:style w:type="paragraph" w:styleId="Listennummer">
    <w:name w:val="List Number"/>
    <w:basedOn w:val="Liste"/>
    <w:rsid w:val="00F75294"/>
  </w:style>
  <w:style w:type="paragraph" w:styleId="Liste">
    <w:name w:val="List"/>
    <w:basedOn w:val="Standard"/>
    <w:rsid w:val="00F75294"/>
    <w:pPr>
      <w:ind w:left="568" w:hanging="284"/>
    </w:pPr>
  </w:style>
  <w:style w:type="paragraph" w:customStyle="1" w:styleId="TAH">
    <w:name w:val="TAH"/>
    <w:basedOn w:val="TAC"/>
    <w:rsid w:val="00F75294"/>
    <w:rPr>
      <w:b/>
    </w:rPr>
  </w:style>
  <w:style w:type="paragraph" w:customStyle="1" w:styleId="TAC">
    <w:name w:val="TAC"/>
    <w:basedOn w:val="TAL"/>
    <w:rsid w:val="00F75294"/>
    <w:pPr>
      <w:jc w:val="center"/>
    </w:pPr>
  </w:style>
  <w:style w:type="paragraph" w:customStyle="1" w:styleId="LD">
    <w:name w:val="LD"/>
    <w:rsid w:val="00F75294"/>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F75294"/>
    <w:pPr>
      <w:keepLines/>
      <w:ind w:left="1702" w:hanging="1418"/>
    </w:pPr>
  </w:style>
  <w:style w:type="character" w:customStyle="1" w:styleId="EXChar">
    <w:name w:val="EX Char"/>
    <w:link w:val="EX"/>
    <w:rsid w:val="00544784"/>
    <w:rPr>
      <w:lang w:eastAsia="en-US"/>
    </w:rPr>
  </w:style>
  <w:style w:type="paragraph" w:customStyle="1" w:styleId="FP">
    <w:name w:val="FP"/>
    <w:basedOn w:val="Standard"/>
    <w:rsid w:val="00F75294"/>
    <w:pPr>
      <w:spacing w:after="0"/>
    </w:pPr>
  </w:style>
  <w:style w:type="paragraph" w:customStyle="1" w:styleId="NW">
    <w:name w:val="NW"/>
    <w:basedOn w:val="NO"/>
    <w:rsid w:val="00F75294"/>
    <w:pPr>
      <w:spacing w:after="0"/>
    </w:pPr>
  </w:style>
  <w:style w:type="paragraph" w:customStyle="1" w:styleId="EW">
    <w:name w:val="EW"/>
    <w:basedOn w:val="EX"/>
    <w:rsid w:val="00F75294"/>
    <w:pPr>
      <w:spacing w:after="0"/>
    </w:pPr>
  </w:style>
  <w:style w:type="paragraph" w:customStyle="1" w:styleId="B10">
    <w:name w:val="B1"/>
    <w:basedOn w:val="Liste"/>
    <w:rsid w:val="00F75294"/>
    <w:pPr>
      <w:ind w:left="738" w:hanging="454"/>
    </w:pPr>
  </w:style>
  <w:style w:type="paragraph" w:styleId="Verzeichnis6">
    <w:name w:val="toc 6"/>
    <w:basedOn w:val="Verzeichnis5"/>
    <w:next w:val="Standard"/>
    <w:semiHidden/>
    <w:rsid w:val="00F75294"/>
    <w:pPr>
      <w:ind w:left="1985" w:hanging="1985"/>
    </w:pPr>
  </w:style>
  <w:style w:type="paragraph" w:styleId="Verzeichnis7">
    <w:name w:val="toc 7"/>
    <w:basedOn w:val="Verzeichnis6"/>
    <w:next w:val="Standard"/>
    <w:semiHidden/>
    <w:rsid w:val="00F75294"/>
    <w:pPr>
      <w:ind w:left="2268" w:hanging="2268"/>
    </w:pPr>
  </w:style>
  <w:style w:type="paragraph" w:styleId="Aufzhlungszeichen2">
    <w:name w:val="List Bullet 2"/>
    <w:basedOn w:val="Aufzhlungszeichen"/>
    <w:rsid w:val="00F75294"/>
    <w:pPr>
      <w:ind w:left="851"/>
    </w:pPr>
  </w:style>
  <w:style w:type="paragraph" w:styleId="Aufzhlungszeichen">
    <w:name w:val="List Bullet"/>
    <w:basedOn w:val="Liste"/>
    <w:rsid w:val="00F75294"/>
  </w:style>
  <w:style w:type="paragraph" w:customStyle="1" w:styleId="EditorsNote">
    <w:name w:val="Editor's Note"/>
    <w:basedOn w:val="NO"/>
    <w:rsid w:val="00F75294"/>
    <w:rPr>
      <w:color w:val="FF0000"/>
    </w:rPr>
  </w:style>
  <w:style w:type="paragraph" w:customStyle="1" w:styleId="TH">
    <w:name w:val="TH"/>
    <w:basedOn w:val="FL"/>
    <w:next w:val="FL"/>
    <w:rsid w:val="00F75294"/>
  </w:style>
  <w:style w:type="paragraph" w:customStyle="1" w:styleId="FL">
    <w:name w:val="FL"/>
    <w:basedOn w:val="Standard"/>
    <w:rsid w:val="00F75294"/>
    <w:pPr>
      <w:keepNext/>
      <w:keepLines/>
      <w:spacing w:before="60"/>
      <w:jc w:val="center"/>
    </w:pPr>
    <w:rPr>
      <w:rFonts w:ascii="Arial" w:hAnsi="Arial"/>
      <w:b/>
    </w:rPr>
  </w:style>
  <w:style w:type="paragraph" w:customStyle="1" w:styleId="ZA">
    <w:name w:val="ZA"/>
    <w:rsid w:val="00F7529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F7529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F75294"/>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F7529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F75294"/>
    <w:pPr>
      <w:ind w:left="851" w:hanging="851"/>
    </w:pPr>
  </w:style>
  <w:style w:type="paragraph" w:customStyle="1" w:styleId="ZH">
    <w:name w:val="ZH"/>
    <w:rsid w:val="00F75294"/>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F75294"/>
    <w:pPr>
      <w:keepNext w:val="0"/>
      <w:spacing w:before="0" w:after="240"/>
    </w:pPr>
  </w:style>
  <w:style w:type="paragraph" w:customStyle="1" w:styleId="ZG">
    <w:name w:val="ZG"/>
    <w:rsid w:val="00F75294"/>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F75294"/>
    <w:pPr>
      <w:ind w:left="1135"/>
    </w:pPr>
  </w:style>
  <w:style w:type="paragraph" w:styleId="Liste2">
    <w:name w:val="List 2"/>
    <w:basedOn w:val="Liste"/>
    <w:rsid w:val="00F75294"/>
    <w:pPr>
      <w:ind w:left="851"/>
    </w:pPr>
  </w:style>
  <w:style w:type="paragraph" w:styleId="Liste3">
    <w:name w:val="List 3"/>
    <w:basedOn w:val="Liste2"/>
    <w:rsid w:val="00F75294"/>
    <w:pPr>
      <w:ind w:left="1135"/>
    </w:pPr>
  </w:style>
  <w:style w:type="paragraph" w:styleId="Liste4">
    <w:name w:val="List 4"/>
    <w:basedOn w:val="Liste3"/>
    <w:rsid w:val="00F75294"/>
    <w:pPr>
      <w:ind w:left="1418"/>
    </w:pPr>
  </w:style>
  <w:style w:type="paragraph" w:styleId="Liste5">
    <w:name w:val="List 5"/>
    <w:basedOn w:val="Liste4"/>
    <w:rsid w:val="00F75294"/>
    <w:pPr>
      <w:ind w:left="1702"/>
    </w:pPr>
  </w:style>
  <w:style w:type="paragraph" w:styleId="Aufzhlungszeichen4">
    <w:name w:val="List Bullet 4"/>
    <w:basedOn w:val="Aufzhlungszeichen3"/>
    <w:rsid w:val="00F75294"/>
    <w:pPr>
      <w:ind w:left="1418"/>
    </w:pPr>
  </w:style>
  <w:style w:type="paragraph" w:styleId="Aufzhlungszeichen5">
    <w:name w:val="List Bullet 5"/>
    <w:basedOn w:val="Aufzhlungszeichen4"/>
    <w:rsid w:val="00F75294"/>
    <w:pPr>
      <w:ind w:left="1702"/>
    </w:pPr>
  </w:style>
  <w:style w:type="paragraph" w:customStyle="1" w:styleId="B20">
    <w:name w:val="B2"/>
    <w:basedOn w:val="Liste2"/>
    <w:rsid w:val="00F75294"/>
    <w:pPr>
      <w:ind w:left="1191" w:hanging="454"/>
    </w:pPr>
  </w:style>
  <w:style w:type="paragraph" w:customStyle="1" w:styleId="B30">
    <w:name w:val="B3"/>
    <w:basedOn w:val="Liste3"/>
    <w:rsid w:val="00F75294"/>
    <w:pPr>
      <w:ind w:left="1645" w:hanging="454"/>
    </w:pPr>
  </w:style>
  <w:style w:type="paragraph" w:customStyle="1" w:styleId="B4">
    <w:name w:val="B4"/>
    <w:basedOn w:val="Liste4"/>
    <w:rsid w:val="00F75294"/>
    <w:pPr>
      <w:ind w:left="2098" w:hanging="454"/>
    </w:pPr>
  </w:style>
  <w:style w:type="paragraph" w:customStyle="1" w:styleId="B5">
    <w:name w:val="B5"/>
    <w:basedOn w:val="Liste5"/>
    <w:rsid w:val="00F75294"/>
    <w:pPr>
      <w:ind w:left="2552" w:hanging="454"/>
    </w:pPr>
  </w:style>
  <w:style w:type="paragraph" w:customStyle="1" w:styleId="ZTD">
    <w:name w:val="ZTD"/>
    <w:basedOn w:val="ZB"/>
    <w:rsid w:val="00F75294"/>
    <w:pPr>
      <w:framePr w:hRule="auto" w:wrap="notBeside" w:y="852"/>
    </w:pPr>
    <w:rPr>
      <w:i w:val="0"/>
      <w:sz w:val="40"/>
    </w:rPr>
  </w:style>
  <w:style w:type="paragraph" w:customStyle="1" w:styleId="ZV">
    <w:name w:val="ZV"/>
    <w:basedOn w:val="ZU"/>
    <w:rsid w:val="00F75294"/>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customStyle="1" w:styleId="B3">
    <w:name w:val="B3+"/>
    <w:basedOn w:val="B30"/>
    <w:rsid w:val="00F75294"/>
    <w:pPr>
      <w:numPr>
        <w:numId w:val="4"/>
      </w:numPr>
      <w:tabs>
        <w:tab w:val="left" w:pos="1134"/>
      </w:tabs>
    </w:pPr>
  </w:style>
  <w:style w:type="paragraph" w:customStyle="1" w:styleId="B1">
    <w:name w:val="B1+"/>
    <w:basedOn w:val="B10"/>
    <w:rsid w:val="00F75294"/>
    <w:pPr>
      <w:numPr>
        <w:numId w:val="2"/>
      </w:numPr>
    </w:pPr>
  </w:style>
  <w:style w:type="paragraph" w:customStyle="1" w:styleId="B2">
    <w:name w:val="B2+"/>
    <w:basedOn w:val="B20"/>
    <w:rsid w:val="00F75294"/>
    <w:pPr>
      <w:numPr>
        <w:numId w:val="3"/>
      </w:numPr>
    </w:pPr>
  </w:style>
  <w:style w:type="paragraph" w:customStyle="1" w:styleId="BL">
    <w:name w:val="BL"/>
    <w:basedOn w:val="Standard"/>
    <w:rsid w:val="00F75294"/>
    <w:pPr>
      <w:numPr>
        <w:numId w:val="6"/>
      </w:numPr>
      <w:tabs>
        <w:tab w:val="left" w:pos="851"/>
      </w:tabs>
    </w:pPr>
  </w:style>
  <w:style w:type="paragraph" w:customStyle="1" w:styleId="BN">
    <w:name w:val="BN"/>
    <w:basedOn w:val="Standard"/>
    <w:rsid w:val="00F75294"/>
    <w:pPr>
      <w:numPr>
        <w:numId w:val="5"/>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link w:val="KommentartextZchn"/>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uiPriority w:val="99"/>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F75294"/>
    <w:pPr>
      <w:keepNext/>
      <w:keepLines/>
      <w:spacing w:after="0"/>
      <w:jc w:val="both"/>
    </w:pPr>
    <w:rPr>
      <w:rFonts w:ascii="Arial" w:hAnsi="Arial"/>
      <w:sz w:val="18"/>
    </w:rPr>
  </w:style>
  <w:style w:type="paragraph" w:styleId="Sprechblasentext">
    <w:name w:val="Balloon Text"/>
    <w:basedOn w:val="Standard"/>
    <w:semiHidden/>
    <w:rsid w:val="008552D5"/>
    <w:rPr>
      <w:rFonts w:ascii="Tahoma" w:hAnsi="Tahoma" w:cs="Tahoma"/>
      <w:sz w:val="16"/>
      <w:szCs w:val="16"/>
    </w:rPr>
  </w:style>
  <w:style w:type="paragraph" w:customStyle="1" w:styleId="SignatureDef">
    <w:name w:val="SignatureDef"/>
    <w:basedOn w:val="Textkrper"/>
    <w:rsid w:val="0023517A"/>
    <w:pPr>
      <w:tabs>
        <w:tab w:val="left" w:pos="1716"/>
        <w:tab w:val="right" w:pos="8970"/>
      </w:tabs>
      <w:spacing w:before="60" w:after="0"/>
      <w:ind w:left="1718" w:hanging="1718"/>
      <w:jc w:val="both"/>
    </w:pPr>
    <w:rPr>
      <w:b/>
    </w:rPr>
  </w:style>
  <w:style w:type="paragraph" w:customStyle="1" w:styleId="SignatureDefCont">
    <w:name w:val="SignatureDefCont"/>
    <w:basedOn w:val="SignatureDef"/>
    <w:rsid w:val="00041657"/>
    <w:pPr>
      <w:tabs>
        <w:tab w:val="clear" w:pos="8970"/>
      </w:tabs>
      <w:spacing w:before="0"/>
      <w:ind w:left="2886" w:hanging="2886"/>
      <w:jc w:val="left"/>
    </w:pPr>
    <w:rPr>
      <w:b w:val="0"/>
      <w:lang w:val="en-US"/>
    </w:rPr>
  </w:style>
  <w:style w:type="paragraph" w:customStyle="1" w:styleId="ListBullet0">
    <w:name w:val="List Bullet 0"/>
    <w:basedOn w:val="Standard"/>
    <w:next w:val="Standard"/>
    <w:autoRedefine/>
    <w:rsid w:val="00A5123D"/>
    <w:pPr>
      <w:tabs>
        <w:tab w:val="num" w:pos="360"/>
      </w:tabs>
      <w:overflowPunct/>
      <w:adjustRightInd/>
      <w:spacing w:after="0"/>
      <w:ind w:left="360" w:hanging="360"/>
      <w:textAlignment w:val="auto"/>
    </w:pPr>
    <w:rPr>
      <w:lang w:val="en-US" w:eastAsia="es-ES"/>
    </w:rPr>
  </w:style>
  <w:style w:type="paragraph" w:customStyle="1" w:styleId="SignatureDefLong">
    <w:name w:val="SignatureDefLong"/>
    <w:basedOn w:val="Standard"/>
    <w:rsid w:val="00264906"/>
    <w:pPr>
      <w:keepLines/>
      <w:numPr>
        <w:ilvl w:val="12"/>
      </w:numPr>
      <w:tabs>
        <w:tab w:val="left" w:pos="1716"/>
        <w:tab w:val="right" w:pos="8970"/>
      </w:tabs>
      <w:spacing w:before="60" w:after="0"/>
      <w:ind w:left="3600" w:hanging="3600"/>
    </w:pPr>
  </w:style>
  <w:style w:type="paragraph" w:styleId="Kommentarthema">
    <w:name w:val="annotation subject"/>
    <w:basedOn w:val="Kommentartext"/>
    <w:next w:val="Kommentartext"/>
    <w:link w:val="KommentarthemaZchn"/>
    <w:rsid w:val="00EF4E11"/>
    <w:rPr>
      <w:b/>
      <w:bCs/>
    </w:rPr>
  </w:style>
  <w:style w:type="character" w:customStyle="1" w:styleId="KommentartextZchn">
    <w:name w:val="Kommentartext Zchn"/>
    <w:link w:val="Kommentartext"/>
    <w:semiHidden/>
    <w:rsid w:val="00EF4E11"/>
    <w:rPr>
      <w:lang w:val="en-GB" w:eastAsia="en-US"/>
    </w:rPr>
  </w:style>
  <w:style w:type="character" w:customStyle="1" w:styleId="KommentarthemaZchn">
    <w:name w:val="Kommentarthema Zchn"/>
    <w:link w:val="Kommentarthema"/>
    <w:rsid w:val="00EF4E11"/>
    <w:rPr>
      <w:b/>
      <w:bCs/>
      <w:lang w:val="en-GB" w:eastAsia="en-US"/>
    </w:rPr>
  </w:style>
  <w:style w:type="paragraph" w:customStyle="1" w:styleId="TB1">
    <w:name w:val="TB1"/>
    <w:basedOn w:val="Standard"/>
    <w:qFormat/>
    <w:rsid w:val="00F75294"/>
    <w:pPr>
      <w:keepNext/>
      <w:keepLines/>
      <w:numPr>
        <w:numId w:val="43"/>
      </w:numPr>
      <w:tabs>
        <w:tab w:val="left" w:pos="720"/>
      </w:tabs>
      <w:spacing w:after="0"/>
      <w:ind w:left="737" w:hanging="380"/>
    </w:pPr>
    <w:rPr>
      <w:rFonts w:ascii="Arial" w:hAnsi="Arial"/>
      <w:sz w:val="18"/>
    </w:rPr>
  </w:style>
  <w:style w:type="paragraph" w:customStyle="1" w:styleId="TB2">
    <w:name w:val="TB2"/>
    <w:basedOn w:val="Standard"/>
    <w:qFormat/>
    <w:rsid w:val="00F75294"/>
    <w:pPr>
      <w:keepNext/>
      <w:keepLines/>
      <w:numPr>
        <w:numId w:val="44"/>
      </w:numPr>
      <w:tabs>
        <w:tab w:val="left" w:pos="1109"/>
      </w:tabs>
      <w:spacing w:after="0"/>
      <w:ind w:left="1100" w:hanging="380"/>
    </w:pPr>
    <w:rPr>
      <w:rFonts w:ascii="Arial" w:hAnsi="Arial"/>
      <w:sz w:val="18"/>
    </w:rPr>
  </w:style>
  <w:style w:type="character" w:customStyle="1" w:styleId="FuzeileZchn">
    <w:name w:val="Fußzeile Zchn"/>
    <w:link w:val="Fuzeile"/>
    <w:rsid w:val="008818AF"/>
    <w:rPr>
      <w:rFonts w:ascii="Arial" w:hAnsi="Arial"/>
      <w:b/>
      <w:i/>
      <w:noProof/>
      <w:sz w:val="18"/>
      <w:lang w:eastAsia="en-US"/>
    </w:rPr>
  </w:style>
  <w:style w:type="character" w:customStyle="1" w:styleId="berschrift1Zchn">
    <w:name w:val="Überschrift 1 Zchn"/>
    <w:link w:val="berschrift1"/>
    <w:rsid w:val="006236DC"/>
    <w:rPr>
      <w:rFonts w:ascii="Arial" w:hAnsi="Arial"/>
      <w:sz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961418293">
      <w:bodyDiv w:val="1"/>
      <w:marLeft w:val="0"/>
      <w:marRight w:val="0"/>
      <w:marTop w:val="0"/>
      <w:marBottom w:val="0"/>
      <w:divBdr>
        <w:top w:val="none" w:sz="0" w:space="0" w:color="auto"/>
        <w:left w:val="none" w:sz="0" w:space="0" w:color="auto"/>
        <w:bottom w:val="none" w:sz="0" w:space="0" w:color="auto"/>
        <w:right w:val="none" w:sz="0" w:space="0" w:color="auto"/>
      </w:divBdr>
    </w:div>
    <w:div w:id="1148015436">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69857111">
      <w:bodyDiv w:val="1"/>
      <w:marLeft w:val="0"/>
      <w:marRight w:val="0"/>
      <w:marTop w:val="0"/>
      <w:marBottom w:val="0"/>
      <w:divBdr>
        <w:top w:val="none" w:sz="0" w:space="0" w:color="auto"/>
        <w:left w:val="none" w:sz="0" w:space="0" w:color="auto"/>
        <w:bottom w:val="none" w:sz="0" w:space="0" w:color="auto"/>
        <w:right w:val="none" w:sz="0" w:space="0" w:color="auto"/>
      </w:divBdr>
    </w:div>
    <w:div w:id="15637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portal.etsi.org/tb/status/status.asp"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tsi.org/standards-search" TargetMode="External"/><Relationship Id="rId17" Type="http://schemas.openxmlformats.org/officeDocument/2006/relationships/hyperlink" Target="http://docbox.etsi.org/Reference" TargetMode="External"/><Relationship Id="rId2" Type="http://schemas.openxmlformats.org/officeDocument/2006/relationships/numbering" Target="numbering.xml"/><Relationship Id="rId16" Type="http://schemas.openxmlformats.org/officeDocument/2006/relationships/hyperlink" Target="http://portal.etsi.org/Help/editHelp!/Howtostart/ETSIDraftingRule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bapp.etsi.org/IPR/home.asp" TargetMode="Externa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portal.etsi.org/People/CommiteeSupportStaff.asp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D1161-1EC9-48F5-B06E-EB93A9F1C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Template>
  <TotalTime>0</TotalTime>
  <Pages>37</Pages>
  <Words>12193</Words>
  <Characters>76816</Characters>
  <Application>Microsoft Office Word</Application>
  <DocSecurity>0</DocSecurity>
  <Lines>640</Lines>
  <Paragraphs>177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ETSI ES 202 782 V1.3.1</vt:lpstr>
      <vt:lpstr>ETSI ES 202 782 V1.3.1</vt:lpstr>
    </vt:vector>
  </TitlesOfParts>
  <Company>ETSI Secretariat</Company>
  <LinksUpToDate>false</LinksUpToDate>
  <CharactersWithSpaces>88832</CharactersWithSpaces>
  <SharedDoc>false</SharedDoc>
  <HLinks>
    <vt:vector size="36" baseType="variant">
      <vt:variant>
        <vt:i4>1376287</vt:i4>
      </vt:variant>
      <vt:variant>
        <vt:i4>225</vt:i4>
      </vt:variant>
      <vt:variant>
        <vt:i4>0</vt:i4>
      </vt:variant>
      <vt:variant>
        <vt:i4>5</vt:i4>
      </vt:variant>
      <vt:variant>
        <vt:lpwstr>http://docbox.etsi.org/Reference</vt:lpwstr>
      </vt:variant>
      <vt:variant>
        <vt:lpwstr/>
      </vt:variant>
      <vt:variant>
        <vt:i4>7995444</vt:i4>
      </vt:variant>
      <vt:variant>
        <vt:i4>222</vt:i4>
      </vt:variant>
      <vt:variant>
        <vt:i4>0</vt:i4>
      </vt:variant>
      <vt:variant>
        <vt:i4>5</vt:i4>
      </vt:variant>
      <vt:variant>
        <vt:lpwstr>http://portal.etsi.org/Help/editHelp!/Howtostart/ETSIDraftingRules.aspx</vt:lpwstr>
      </vt:variant>
      <vt:variant>
        <vt:lpwstr/>
      </vt:variant>
      <vt:variant>
        <vt:i4>3538988</vt:i4>
      </vt:variant>
      <vt:variant>
        <vt:i4>219</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202 782 V1.3.1</dc:title>
  <dc:subject>Methods for Testing and Specification (MTS)</dc:subject>
  <dc:creator>CML</dc:creator>
  <cp:keywords>performance, real time, testing, TTCN-3</cp:keywords>
  <dc:description/>
  <cp:lastModifiedBy>Jens Grabowski</cp:lastModifiedBy>
  <cp:revision>4</cp:revision>
  <cp:lastPrinted>2014-04-08T13:19:00Z</cp:lastPrinted>
  <dcterms:created xsi:type="dcterms:W3CDTF">2022-01-10T13:07:00Z</dcterms:created>
  <dcterms:modified xsi:type="dcterms:W3CDTF">2022-01-10T13:33:00Z</dcterms:modified>
</cp:coreProperties>
</file>